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5AE" w:rsidRPr="006F653D" w:rsidRDefault="003605AE" w:rsidP="00FD439E">
      <w:pPr>
        <w:pStyle w:val="Heading1"/>
      </w:pPr>
      <w:bookmarkStart w:id="0" w:name="_Ref304314603"/>
      <w:bookmarkStart w:id="1" w:name="_Toc314488141"/>
      <w:bookmarkStart w:id="2" w:name="_Toc286917018"/>
      <w:bookmarkStart w:id="3" w:name="_Toc348687021"/>
      <w:bookmarkStart w:id="4" w:name="_GoBack"/>
      <w:bookmarkEnd w:id="4"/>
      <w:r w:rsidRPr="006F653D">
        <w:t xml:space="preserve">Data </w:t>
      </w:r>
      <w:commentRangeStart w:id="5"/>
      <w:r w:rsidRPr="006F653D">
        <w:t>Processing</w:t>
      </w:r>
      <w:bookmarkEnd w:id="0"/>
      <w:bookmarkEnd w:id="1"/>
      <w:commentRangeEnd w:id="5"/>
      <w:r w:rsidR="00C71C64">
        <w:rPr>
          <w:rStyle w:val="CommentReference"/>
          <w:rFonts w:ascii="Times New Roman" w:hAnsi="Times New Roman" w:cs="Times New Roman"/>
          <w:b w:val="0"/>
          <w:lang w:val="en-GB"/>
        </w:rPr>
        <w:commentReference w:id="5"/>
      </w:r>
      <w:bookmarkEnd w:id="3"/>
    </w:p>
    <w:p w:rsidR="00C71C64" w:rsidRPr="00C71C64" w:rsidRDefault="00C71C64" w:rsidP="00C71C64">
      <w:pPr>
        <w:pStyle w:val="Heading4"/>
      </w:pPr>
      <w:bookmarkStart w:id="6" w:name="_Toc303419862"/>
      <w:bookmarkStart w:id="7" w:name="_Toc314488160"/>
      <w:bookmarkStart w:id="8" w:name="_Toc286917026"/>
      <w:bookmarkEnd w:id="2"/>
      <w:bookmarkEnd w:id="6"/>
      <w:r w:rsidRPr="00C71C64">
        <w:t>Tracking and Data Fusion</w:t>
      </w:r>
    </w:p>
    <w:p w:rsidR="00C71C64" w:rsidRPr="00C71C64" w:rsidRDefault="00C71C64" w:rsidP="00C71C64">
      <w:pPr>
        <w:pStyle w:val="Heading5"/>
      </w:pPr>
      <w:proofErr w:type="spellStart"/>
      <w:r w:rsidRPr="00C71C64">
        <w:t>Introduction</w:t>
      </w:r>
      <w:proofErr w:type="spellEnd"/>
    </w:p>
    <w:p w:rsidR="00C71C64" w:rsidRPr="00C71C64" w:rsidRDefault="00C71C64" w:rsidP="00C71C64">
      <w:pPr>
        <w:rPr>
          <w:rFonts w:ascii="Arial" w:hAnsi="Arial"/>
          <w:lang w:eastAsia="de-DE"/>
        </w:rPr>
      </w:pPr>
      <w:r w:rsidRPr="00C71C64">
        <w:rPr>
          <w:rFonts w:ascii="Arial" w:hAnsi="Arial"/>
          <w:lang w:eastAsia="de-DE"/>
        </w:rPr>
        <w:t>All individual sensor measurements have limited accuracy and are affected by random errors. In order to obtain a more reliable estimate of a target position and speed vector, measurements need to be processed by a tracking filter. The track filtering process reduces the effect of random errors, allows predictions of the future target behaviour and passively identifies change in target behaviour. This contributes to the VTS system’s ability to provide course correction, hazard reduction, collision avoidance, early warning of security risks, environmental protection, port management etc.</w:t>
      </w:r>
    </w:p>
    <w:p w:rsidR="00C71C64" w:rsidRDefault="00C71C64" w:rsidP="00C71C64">
      <w:pPr>
        <w:rPr>
          <w:rFonts w:ascii="Arial" w:hAnsi="Arial"/>
          <w:lang w:eastAsia="de-DE"/>
        </w:rPr>
      </w:pPr>
      <w:r w:rsidRPr="00C71C64">
        <w:rPr>
          <w:rFonts w:ascii="Arial" w:hAnsi="Arial"/>
          <w:lang w:eastAsia="de-DE"/>
        </w:rPr>
        <w:t>The tracking process accepts sensor measurements of recent target observations from the available VTS sensor network (and other sources when available), and attempts to combine these with existing tracks from a managed database of live tracks for the purposes of display, data reduction, decision support and provision of track data to other agencies and users. When such recent target observations do not successfully combine with existing tracks, new tentative tracks are postulated and monitored until they either become firm tracks or are discarded as likely false alarms.</w:t>
      </w:r>
    </w:p>
    <w:p w:rsidR="00C71C64" w:rsidRDefault="00C71C64" w:rsidP="00C71C64">
      <w:pPr>
        <w:rPr>
          <w:rFonts w:ascii="Arial" w:hAnsi="Arial"/>
          <w:lang w:eastAsia="de-DE"/>
        </w:rPr>
      </w:pPr>
      <w:r w:rsidRPr="0092332A">
        <w:rPr>
          <w:rFonts w:ascii="Arial" w:hAnsi="Arial"/>
          <w:highlight w:val="yellow"/>
          <w:lang w:eastAsia="de-DE"/>
        </w:rPr>
        <w:t>Track lifecycle (diagram?)</w:t>
      </w:r>
    </w:p>
    <w:p w:rsidR="00C71C64" w:rsidRPr="00C71C64" w:rsidRDefault="00C71C64" w:rsidP="00C71C64">
      <w:pPr>
        <w:rPr>
          <w:rFonts w:ascii="Arial" w:hAnsi="Arial"/>
          <w:lang w:eastAsia="de-DE"/>
        </w:rPr>
      </w:pPr>
      <w:r w:rsidRPr="00C71C64">
        <w:rPr>
          <w:rFonts w:ascii="Arial" w:hAnsi="Arial"/>
          <w:lang w:eastAsia="de-DE"/>
        </w:rPr>
        <w:t>A tracking filter uses a model of the sensor and a set of concurrent models of the target movement to provide a best estimate of, at least, the target position, course and speed over ground (COG, SOG). These models are also used to optimise the association process for new potential track updates. In addition it can provide monitoring of the progress of a vessel along its intended course relative to planned ti</w:t>
      </w:r>
      <w:r w:rsidR="00E16B02">
        <w:rPr>
          <w:rFonts w:ascii="Arial" w:hAnsi="Arial"/>
          <w:lang w:eastAsia="de-DE"/>
        </w:rPr>
        <w:t>me of arrival at way points etc</w:t>
      </w:r>
      <w:r w:rsidRPr="00C71C64">
        <w:rPr>
          <w:rFonts w:ascii="Arial" w:hAnsi="Arial"/>
          <w:lang w:eastAsia="de-DE"/>
        </w:rPr>
        <w:t>.</w:t>
      </w:r>
    </w:p>
    <w:p w:rsidR="00C71C64" w:rsidRPr="00C71C64" w:rsidRDefault="00C71C64" w:rsidP="00C71C64">
      <w:pPr>
        <w:rPr>
          <w:rFonts w:ascii="Arial" w:hAnsi="Arial"/>
          <w:lang w:eastAsia="de-DE"/>
        </w:rPr>
      </w:pPr>
      <w:r w:rsidRPr="00C71C64">
        <w:rPr>
          <w:rFonts w:ascii="Arial" w:hAnsi="Arial"/>
          <w:lang w:eastAsia="de-DE"/>
        </w:rPr>
        <w:t xml:space="preserve">Design of effective track data processing and associated tracking filters is a complex subject requiring considerable understanding of the target characteristics, sensors characteristics, local area geography and environment characteristics and complex mathematical techniques. The following sections attempt to provide the VTS authority with an overview of the subject and further advice should be sought from experts in this field as required. </w:t>
      </w:r>
    </w:p>
    <w:p w:rsidR="00C71C64" w:rsidRPr="00C71C64" w:rsidRDefault="00C71C64" w:rsidP="00C71C64">
      <w:pPr>
        <w:rPr>
          <w:rFonts w:ascii="Arial" w:hAnsi="Arial"/>
          <w:lang w:eastAsia="de-DE"/>
        </w:rPr>
      </w:pPr>
      <w:r w:rsidRPr="00C71C64">
        <w:rPr>
          <w:rFonts w:ascii="Arial" w:hAnsi="Arial"/>
          <w:lang w:eastAsia="de-DE"/>
        </w:rPr>
        <w:t>Note that for the purposes of VTS tracking, the scope of objects to be tracked is limited to surface vessels and environmental phenomena that might impact on VTS operations. In addition it is limited to data originating from fixed land based sensors and satellite detection systems. In the future, expa</w:t>
      </w:r>
      <w:r w:rsidR="00E16B02">
        <w:rPr>
          <w:rFonts w:ascii="Arial" w:hAnsi="Arial"/>
          <w:lang w:eastAsia="de-DE"/>
        </w:rPr>
        <w:t>nsion to include data from ship</w:t>
      </w:r>
      <w:r w:rsidRPr="00C71C64">
        <w:rPr>
          <w:rFonts w:ascii="Arial" w:hAnsi="Arial"/>
          <w:lang w:eastAsia="de-DE"/>
        </w:rPr>
        <w:t>borne sensors may become a reality.</w:t>
      </w:r>
    </w:p>
    <w:p w:rsidR="00C71C64" w:rsidRDefault="00C71C64" w:rsidP="00C71C64">
      <w:pPr>
        <w:rPr>
          <w:rFonts w:ascii="Arial" w:hAnsi="Arial"/>
          <w:lang w:eastAsia="de-DE"/>
        </w:rPr>
      </w:pPr>
      <w:r w:rsidRPr="00C71C64">
        <w:rPr>
          <w:rFonts w:ascii="Arial" w:hAnsi="Arial"/>
          <w:lang w:eastAsia="de-DE"/>
        </w:rPr>
        <w:t>Some standard terms need to be outlined for clarity (as below)</w:t>
      </w:r>
    </w:p>
    <w:p w:rsidR="00C71C64" w:rsidRDefault="00C71C64" w:rsidP="00C71C64">
      <w:pPr>
        <w:rPr>
          <w:rFonts w:ascii="Arial" w:hAnsi="Arial"/>
          <w:lang w:eastAsia="de-DE"/>
        </w:rPr>
      </w:pPr>
      <w:r>
        <w:rPr>
          <w:rFonts w:ascii="Arial" w:hAnsi="Arial"/>
          <w:lang w:eastAsia="de-DE"/>
        </w:rPr>
        <w:t xml:space="preserve"> </w:t>
      </w:r>
      <w:proofErr w:type="gramStart"/>
      <w:r w:rsidRPr="00B80431">
        <w:rPr>
          <w:rFonts w:ascii="Arial" w:hAnsi="Arial"/>
          <w:highlight w:val="yellow"/>
          <w:lang w:eastAsia="de-DE"/>
        </w:rPr>
        <w:t>TBA</w:t>
      </w:r>
      <w:r>
        <w:rPr>
          <w:rFonts w:ascii="Arial" w:hAnsi="Arial"/>
          <w:lang w:eastAsia="de-DE"/>
        </w:rPr>
        <w:t xml:space="preserve"> (sensor, plot,</w:t>
      </w:r>
      <w:r w:rsidR="00E16B02">
        <w:rPr>
          <w:rFonts w:ascii="Arial" w:hAnsi="Arial"/>
          <w:lang w:eastAsia="de-DE"/>
        </w:rPr>
        <w:t xml:space="preserve"> observation, track, coast, etc</w:t>
      </w:r>
      <w:r>
        <w:rPr>
          <w:rFonts w:ascii="Arial" w:hAnsi="Arial"/>
          <w:lang w:eastAsia="de-DE"/>
        </w:rPr>
        <w:t>.)</w:t>
      </w:r>
      <w:proofErr w:type="gramEnd"/>
    </w:p>
    <w:p w:rsidR="00C71C64" w:rsidRPr="00C71C64" w:rsidRDefault="00C71C64" w:rsidP="00C71C64">
      <w:pPr>
        <w:rPr>
          <w:rFonts w:ascii="Arial" w:hAnsi="Arial"/>
          <w:lang w:eastAsia="de-DE"/>
        </w:rPr>
      </w:pPr>
      <w:r w:rsidRPr="00C71C64">
        <w:rPr>
          <w:rFonts w:ascii="Arial" w:hAnsi="Arial"/>
          <w:lang w:eastAsia="de-DE"/>
        </w:rPr>
        <w:t xml:space="preserve">It is also recommended that a fusion process is included to take advantage of data available from multiple sensors and external sources. The use of data from all available sources can significantly improve the positional accuracy of the track and other associated track information (identity, target type, velocity, manoeuvre etc.). In addition, the fusion process can be designed to detect errors and anomalies in the data from single sensors (which differ from other sensor derived data). </w:t>
      </w:r>
    </w:p>
    <w:p w:rsidR="00C71C64" w:rsidRPr="00C71C64" w:rsidRDefault="00C71C64" w:rsidP="00C71C64">
      <w:pPr>
        <w:rPr>
          <w:rFonts w:ascii="Arial" w:hAnsi="Arial"/>
        </w:rPr>
      </w:pPr>
      <w:r w:rsidRPr="00C71C64">
        <w:rPr>
          <w:rFonts w:ascii="Arial" w:hAnsi="Arial"/>
          <w:lang w:eastAsia="de-DE"/>
        </w:rPr>
        <w:t>Data fusion trackers which combine inputs from a number of sources generally accept plot data (rather than single sensor track data). In the absence of measurement bias (which should be calibrated to have minimal impact), the output of d</w:t>
      </w:r>
      <w:r w:rsidRPr="00C71C64">
        <w:rPr>
          <w:rFonts w:ascii="Arial" w:hAnsi="Arial"/>
        </w:rPr>
        <w:t xml:space="preserve">ata fusion should not reduce the quality of the information coming from the most reliable source and in general additional accuracy or other benefits should </w:t>
      </w:r>
      <w:r w:rsidRPr="00C71C64">
        <w:rPr>
          <w:rFonts w:ascii="Arial" w:hAnsi="Arial"/>
        </w:rPr>
        <w:lastRenderedPageBreak/>
        <w:t>reasonably be expected. Data fusion also provides redundancy to minimise the consequences of sensor failure or poor detection.</w:t>
      </w:r>
    </w:p>
    <w:p w:rsidR="00C71C64" w:rsidRPr="00C71C64" w:rsidRDefault="00C71C64" w:rsidP="00C71C64">
      <w:pPr>
        <w:rPr>
          <w:rFonts w:ascii="Arial" w:hAnsi="Arial"/>
        </w:rPr>
      </w:pPr>
      <w:r w:rsidRPr="00C71C64">
        <w:rPr>
          <w:rFonts w:ascii="Arial" w:hAnsi="Arial"/>
        </w:rPr>
        <w:t xml:space="preserve">Although normally a fully automatic process, it may be appropriate to include a facility to allow the VTSO to override the automatic association rules (forcing association or separation of sensor contribution to a given track or tracks). </w:t>
      </w:r>
    </w:p>
    <w:p w:rsidR="00C71C64" w:rsidRPr="00C71C64" w:rsidRDefault="00C71C64" w:rsidP="00C71C64">
      <w:pPr>
        <w:rPr>
          <w:rFonts w:ascii="Arial" w:hAnsi="Arial"/>
        </w:rPr>
      </w:pPr>
      <w:r w:rsidRPr="00C71C64">
        <w:rPr>
          <w:rFonts w:ascii="Arial" w:hAnsi="Arial"/>
        </w:rPr>
        <w:t>Centralised data fusion aims to integrate data from different systems at regional or national level using inter-system data exchange</w:t>
      </w:r>
    </w:p>
    <w:p w:rsidR="00C71C64" w:rsidRPr="00C71C64" w:rsidRDefault="00C71C64" w:rsidP="00C71C64">
      <w:pPr>
        <w:rPr>
          <w:rFonts w:ascii="Arial" w:hAnsi="Arial"/>
          <w:lang w:eastAsia="de-DE"/>
        </w:rPr>
      </w:pPr>
      <w:r w:rsidRPr="00C71C64">
        <w:rPr>
          <w:rFonts w:ascii="Arial" w:hAnsi="Arial"/>
          <w:lang w:eastAsia="de-DE"/>
        </w:rPr>
        <w:t>Within this Recommendation, the tracking section will consider data from various sources including:</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 xml:space="preserve">Radar sensors </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Adjacent VTS area or other agency tracks</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AIS and SAIS</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LRIT</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RDF</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EOS</w:t>
      </w:r>
    </w:p>
    <w:p w:rsidR="00C71C64" w:rsidRPr="00C71C64" w:rsidRDefault="00C71C64" w:rsidP="00C71C64">
      <w:pPr>
        <w:pStyle w:val="ListParagraph"/>
        <w:numPr>
          <w:ilvl w:val="0"/>
          <w:numId w:val="95"/>
        </w:numPr>
        <w:rPr>
          <w:rFonts w:ascii="Arial" w:hAnsi="Arial"/>
          <w:lang w:eastAsia="de-DE"/>
        </w:rPr>
      </w:pPr>
      <w:r w:rsidRPr="00C71C64">
        <w:rPr>
          <w:rFonts w:ascii="Arial" w:hAnsi="Arial"/>
          <w:lang w:eastAsia="de-DE"/>
        </w:rPr>
        <w:t>Possibility of manually input data (</w:t>
      </w:r>
      <w:proofErr w:type="spellStart"/>
      <w:r w:rsidRPr="00C71C64">
        <w:rPr>
          <w:rFonts w:ascii="Arial" w:hAnsi="Arial"/>
          <w:lang w:eastAsia="de-DE"/>
        </w:rPr>
        <w:t>eg</w:t>
      </w:r>
      <w:proofErr w:type="spellEnd"/>
      <w:r w:rsidRPr="00C71C64">
        <w:rPr>
          <w:rFonts w:ascii="Arial" w:hAnsi="Arial"/>
          <w:lang w:eastAsia="de-DE"/>
        </w:rPr>
        <w:t xml:space="preserve"> via voice </w:t>
      </w:r>
      <w:proofErr w:type="spellStart"/>
      <w:r w:rsidRPr="00C71C64">
        <w:rPr>
          <w:rFonts w:ascii="Arial" w:hAnsi="Arial"/>
          <w:lang w:eastAsia="de-DE"/>
        </w:rPr>
        <w:t>comms</w:t>
      </w:r>
      <w:proofErr w:type="spellEnd"/>
      <w:r w:rsidRPr="00C71C64">
        <w:rPr>
          <w:rFonts w:ascii="Arial" w:hAnsi="Arial"/>
          <w:lang w:eastAsia="de-DE"/>
        </w:rPr>
        <w:t>)</w:t>
      </w:r>
    </w:p>
    <w:p w:rsidR="00C71C64" w:rsidRPr="00C71C64" w:rsidRDefault="00C71C64" w:rsidP="00C71C64">
      <w:pPr>
        <w:rPr>
          <w:rFonts w:ascii="Arial" w:hAnsi="Arial"/>
          <w:lang w:eastAsia="de-DE"/>
        </w:rPr>
      </w:pPr>
      <w:r w:rsidRPr="00C71C64">
        <w:rPr>
          <w:rFonts w:ascii="Arial" w:hAnsi="Arial"/>
          <w:lang w:eastAsia="de-DE"/>
        </w:rPr>
        <w:t xml:space="preserve">Note, that contributions from mobile sensors (ship based sensors </w:t>
      </w:r>
      <w:proofErr w:type="spellStart"/>
      <w:r w:rsidRPr="00C71C64">
        <w:rPr>
          <w:rFonts w:ascii="Arial" w:hAnsi="Arial"/>
          <w:lang w:eastAsia="de-DE"/>
        </w:rPr>
        <w:t>etc</w:t>
      </w:r>
      <w:proofErr w:type="spellEnd"/>
      <w:r w:rsidRPr="00C71C64">
        <w:rPr>
          <w:rFonts w:ascii="Arial" w:hAnsi="Arial"/>
          <w:lang w:eastAsia="de-DE"/>
        </w:rPr>
        <w:t>) are not considered, although this additional enhancement and complexity may become reality in the future.</w:t>
      </w:r>
    </w:p>
    <w:p w:rsidR="00C71C64" w:rsidRPr="00C71C64" w:rsidRDefault="00C71C64" w:rsidP="00C71C64">
      <w:pPr>
        <w:rPr>
          <w:rFonts w:ascii="Arial" w:hAnsi="Arial"/>
          <w:lang w:eastAsia="de-DE"/>
        </w:rPr>
      </w:pPr>
      <w:r w:rsidRPr="00C71C64">
        <w:rPr>
          <w:rFonts w:ascii="Arial" w:hAnsi="Arial"/>
          <w:lang w:eastAsia="de-DE"/>
        </w:rPr>
        <w:t xml:space="preserve">The tracker design should take into account the need to translate positional information into a common geographical reference system. One common standard for this is WGS84. This translation process requires an understanding of the attributes of each sensor, for instance AIS provides accurate Cartesian coordinates with common accuracy in all directions (on the surface) whereas radar, RDS </w:t>
      </w:r>
      <w:proofErr w:type="spellStart"/>
      <w:r w:rsidRPr="00C71C64">
        <w:rPr>
          <w:rFonts w:ascii="Arial" w:hAnsi="Arial"/>
          <w:lang w:eastAsia="de-DE"/>
        </w:rPr>
        <w:t>etc</w:t>
      </w:r>
      <w:proofErr w:type="spellEnd"/>
      <w:r w:rsidRPr="00C71C64">
        <w:rPr>
          <w:rFonts w:ascii="Arial" w:hAnsi="Arial"/>
          <w:lang w:eastAsia="de-DE"/>
        </w:rPr>
        <w:t xml:space="preserve"> measures position in terms of polar coordinates, </w:t>
      </w:r>
      <w:proofErr w:type="spellStart"/>
      <w:r w:rsidRPr="00C71C64">
        <w:rPr>
          <w:rFonts w:ascii="Arial" w:hAnsi="Arial"/>
          <w:lang w:eastAsia="de-DE"/>
        </w:rPr>
        <w:t>ie</w:t>
      </w:r>
      <w:proofErr w:type="spellEnd"/>
      <w:r w:rsidRPr="00C71C64">
        <w:rPr>
          <w:rFonts w:ascii="Arial" w:hAnsi="Arial"/>
          <w:lang w:eastAsia="de-DE"/>
        </w:rPr>
        <w:t xml:space="preserve">. </w:t>
      </w:r>
      <w:proofErr w:type="gramStart"/>
      <w:r w:rsidRPr="00C71C64">
        <w:rPr>
          <w:rFonts w:ascii="Arial" w:hAnsi="Arial"/>
          <w:lang w:eastAsia="de-DE"/>
        </w:rPr>
        <w:t>range</w:t>
      </w:r>
      <w:proofErr w:type="gramEnd"/>
      <w:r w:rsidRPr="00C71C64">
        <w:rPr>
          <w:rFonts w:ascii="Arial" w:hAnsi="Arial"/>
          <w:lang w:eastAsia="de-DE"/>
        </w:rPr>
        <w:t xml:space="preserve"> from the sensor and bearing relative to North, even though the data may have been translated at source, the measurement errors used within the track correlation process should reflect the type of data.</w:t>
      </w:r>
    </w:p>
    <w:p w:rsidR="00C71C64" w:rsidRPr="00C71C64" w:rsidRDefault="00C71C64" w:rsidP="00C71C64">
      <w:pPr>
        <w:rPr>
          <w:rFonts w:ascii="Arial" w:hAnsi="Arial"/>
          <w:lang w:eastAsia="de-DE"/>
        </w:rPr>
      </w:pPr>
      <w:r w:rsidRPr="00C71C64">
        <w:rPr>
          <w:rFonts w:ascii="Arial" w:hAnsi="Arial"/>
          <w:lang w:eastAsia="de-DE"/>
        </w:rPr>
        <w:t xml:space="preserve">There is also the need to accurately calibrate various sensors to the common reference system, and to each other, so that a detectable point target is measured to have a common location from all sensors providing data on such a target. </w:t>
      </w:r>
    </w:p>
    <w:p w:rsidR="00C71C64" w:rsidRDefault="00C71C64" w:rsidP="00C71C64">
      <w:pPr>
        <w:rPr>
          <w:rFonts w:ascii="Arial" w:hAnsi="Arial"/>
          <w:lang w:eastAsia="de-DE"/>
        </w:rPr>
      </w:pPr>
      <w:r w:rsidRPr="00C71C64">
        <w:rPr>
          <w:rFonts w:ascii="Arial" w:hAnsi="Arial"/>
          <w:lang w:eastAsia="de-DE"/>
        </w:rPr>
        <w:t>Another important performance parameter to consider is processing latency throughout the tracking system. The time stamping of data enables the tracks to be correctly formed but does not guarantee that the data is presented in a timely fashion to the VTSO (or external system) in order to allow appropriate decision making in time to avoid an undesirable incident.</w:t>
      </w:r>
    </w:p>
    <w:p w:rsidR="00C71C64" w:rsidRPr="00424F9C" w:rsidRDefault="00C71C64" w:rsidP="00C71C64">
      <w:pPr>
        <w:rPr>
          <w:rFonts w:ascii="Arial" w:hAnsi="Arial"/>
          <w:lang w:eastAsia="de-DE"/>
        </w:rPr>
      </w:pPr>
    </w:p>
    <w:p w:rsidR="00C71C64" w:rsidRDefault="00C71C64" w:rsidP="00C71C64">
      <w:pPr>
        <w:pStyle w:val="Heading5"/>
      </w:pPr>
      <w:r w:rsidRPr="00424F9C">
        <w:t xml:space="preserve">Plot </w:t>
      </w:r>
      <w:proofErr w:type="spellStart"/>
      <w:r w:rsidRPr="00424F9C">
        <w:t>extraction</w:t>
      </w:r>
      <w:proofErr w:type="spellEnd"/>
      <w:r w:rsidRPr="00424F9C">
        <w:t xml:space="preserve"> </w:t>
      </w:r>
    </w:p>
    <w:p w:rsidR="00C71C64" w:rsidRPr="00C71C64" w:rsidRDefault="00C71C64" w:rsidP="00C71C64">
      <w:pPr>
        <w:rPr>
          <w:rFonts w:ascii="Arial" w:hAnsi="Arial"/>
          <w:lang w:eastAsia="de-DE"/>
        </w:rPr>
      </w:pPr>
      <w:r w:rsidRPr="00C71C64">
        <w:rPr>
          <w:rFonts w:ascii="Arial" w:hAnsi="Arial"/>
          <w:lang w:eastAsia="de-DE"/>
        </w:rPr>
        <w:t>This process lies between the collection of raw sensor data and the extraction of useful information from that data. It is highly dependent on sensor type.</w:t>
      </w:r>
    </w:p>
    <w:p w:rsidR="00C71C64" w:rsidRPr="00C71C64" w:rsidRDefault="00C71C64" w:rsidP="00C71C64">
      <w:pPr>
        <w:pStyle w:val="ListParagraph"/>
        <w:numPr>
          <w:ilvl w:val="0"/>
          <w:numId w:val="97"/>
        </w:numPr>
        <w:rPr>
          <w:rFonts w:ascii="Arial" w:hAnsi="Arial"/>
          <w:lang w:eastAsia="de-DE"/>
        </w:rPr>
      </w:pPr>
      <w:r w:rsidRPr="00C71C64">
        <w:rPr>
          <w:rFonts w:ascii="Arial" w:hAnsi="Arial"/>
          <w:lang w:eastAsia="de-DE"/>
        </w:rPr>
        <w:t>An (S</w:t>
      </w:r>
      <w:proofErr w:type="gramStart"/>
      <w:r w:rsidRPr="00C71C64">
        <w:rPr>
          <w:rFonts w:ascii="Arial" w:hAnsi="Arial"/>
          <w:lang w:eastAsia="de-DE"/>
        </w:rPr>
        <w:t>)AIS</w:t>
      </w:r>
      <w:proofErr w:type="gramEnd"/>
      <w:r w:rsidRPr="00C71C64">
        <w:rPr>
          <w:rFonts w:ascii="Arial" w:hAnsi="Arial"/>
          <w:lang w:eastAsia="de-DE"/>
        </w:rPr>
        <w:t xml:space="preserve"> or LRIT plot for instance is known to originate from a single GNSS receiver and provide a time stamped position which can be assumed, with significant confidence, to originate from one target.</w:t>
      </w:r>
    </w:p>
    <w:p w:rsidR="00C71C64" w:rsidRPr="00C71C64" w:rsidRDefault="00C71C64" w:rsidP="00C71C64">
      <w:pPr>
        <w:pStyle w:val="ListParagraph"/>
        <w:numPr>
          <w:ilvl w:val="0"/>
          <w:numId w:val="97"/>
        </w:numPr>
        <w:rPr>
          <w:rFonts w:ascii="Arial" w:hAnsi="Arial"/>
          <w:lang w:eastAsia="de-DE"/>
        </w:rPr>
      </w:pPr>
      <w:r w:rsidRPr="00C71C64">
        <w:rPr>
          <w:rFonts w:ascii="Arial" w:hAnsi="Arial"/>
          <w:lang w:eastAsia="de-DE"/>
        </w:rPr>
        <w:t xml:space="preserve">A radar, RDF, or EOS plot has to be extracted from raw data using a </w:t>
      </w:r>
      <w:proofErr w:type="spellStart"/>
      <w:r w:rsidRPr="00C71C64">
        <w:rPr>
          <w:rFonts w:ascii="Arial" w:hAnsi="Arial"/>
          <w:lang w:eastAsia="de-DE"/>
        </w:rPr>
        <w:t>thresholding</w:t>
      </w:r>
      <w:proofErr w:type="spellEnd"/>
      <w:r w:rsidRPr="00C71C64">
        <w:rPr>
          <w:rFonts w:ascii="Arial" w:hAnsi="Arial"/>
          <w:lang w:eastAsia="de-DE"/>
        </w:rPr>
        <w:t xml:space="preserve"> process to separate it from noise related excursions. In addition, multiple candidate plots may arise from one object (due to target physical size, sensor attributes etc.) and these need to be associated and reduced to one plot where possible within the extraction process. Ambiguities may also </w:t>
      </w:r>
      <w:r w:rsidRPr="00C71C64">
        <w:rPr>
          <w:rFonts w:ascii="Arial" w:hAnsi="Arial"/>
          <w:lang w:eastAsia="de-DE"/>
        </w:rPr>
        <w:lastRenderedPageBreak/>
        <w:t>exist in the plot measurement that need to be resolved, or at least highlighted for downstream resolution</w:t>
      </w:r>
    </w:p>
    <w:p w:rsidR="00C71C64" w:rsidRPr="00C71C64" w:rsidRDefault="00C71C64" w:rsidP="00C71C64">
      <w:pPr>
        <w:rPr>
          <w:rFonts w:ascii="Arial" w:hAnsi="Arial"/>
          <w:lang w:eastAsia="de-DE"/>
        </w:rPr>
      </w:pPr>
      <w:r w:rsidRPr="00C71C64">
        <w:rPr>
          <w:rFonts w:ascii="Arial" w:hAnsi="Arial"/>
          <w:lang w:eastAsia="de-DE"/>
        </w:rPr>
        <w:t xml:space="preserve">Radar video requires specialised and dedicated processing to optimise the </w:t>
      </w:r>
      <w:proofErr w:type="spellStart"/>
      <w:r w:rsidRPr="00C71C64">
        <w:rPr>
          <w:rFonts w:ascii="Arial" w:hAnsi="Arial"/>
          <w:lang w:eastAsia="de-DE"/>
        </w:rPr>
        <w:t>trade off</w:t>
      </w:r>
      <w:proofErr w:type="spellEnd"/>
      <w:r w:rsidRPr="00C71C64">
        <w:rPr>
          <w:rFonts w:ascii="Arial" w:hAnsi="Arial"/>
          <w:lang w:eastAsia="de-DE"/>
        </w:rPr>
        <w:t xml:space="preserve"> between target detection probability and false alarm rate whilst also extracting positional data. In addition, a strong radar plot may originate from any reflecting surface or surfaces and may not be related to a vessel or object of interest to the VTS tracking process. The downstream plot association process contributes significantly to the selection of wanted radar plots from unwanted radar plots.</w:t>
      </w:r>
    </w:p>
    <w:p w:rsidR="00C71C64" w:rsidRPr="00C71C64" w:rsidRDefault="00C71C64" w:rsidP="00C71C64">
      <w:pPr>
        <w:ind w:left="567"/>
        <w:rPr>
          <w:rFonts w:ascii="Arial" w:hAnsi="Arial"/>
          <w:lang w:eastAsia="de-DE"/>
        </w:rPr>
      </w:pPr>
      <w:r w:rsidRPr="00C71C64">
        <w:rPr>
          <w:rFonts w:ascii="Arial" w:hAnsi="Arial"/>
          <w:lang w:eastAsia="de-DE"/>
        </w:rPr>
        <w:t xml:space="preserve">Note: some systems may introduce the possibility of multiple </w:t>
      </w:r>
      <w:proofErr w:type="spellStart"/>
      <w:r w:rsidRPr="00C71C64">
        <w:rPr>
          <w:rFonts w:ascii="Arial" w:hAnsi="Arial"/>
          <w:lang w:eastAsia="de-DE"/>
        </w:rPr>
        <w:t>thresholding</w:t>
      </w:r>
      <w:proofErr w:type="spellEnd"/>
      <w:r w:rsidRPr="00C71C64">
        <w:rPr>
          <w:rFonts w:ascii="Arial" w:hAnsi="Arial"/>
          <w:lang w:eastAsia="de-DE"/>
        </w:rPr>
        <w:t xml:space="preserve"> of plots to introduce different thresholds (</w:t>
      </w:r>
      <w:proofErr w:type="spellStart"/>
      <w:r w:rsidRPr="00C71C64">
        <w:rPr>
          <w:rFonts w:ascii="Arial" w:hAnsi="Arial"/>
          <w:lang w:eastAsia="de-DE"/>
        </w:rPr>
        <w:t>ie</w:t>
      </w:r>
      <w:proofErr w:type="spellEnd"/>
      <w:r w:rsidRPr="00C71C64">
        <w:rPr>
          <w:rFonts w:ascii="Arial" w:hAnsi="Arial"/>
          <w:lang w:eastAsia="de-DE"/>
        </w:rPr>
        <w:t xml:space="preserve"> different PD and PFA) for plot extraction. Downstream plots exceeding the lower thresholds are candidate for firm track updates whereas only plots exceeding higher threshold are candidates for initiation. This type of solution should be a design decision to improve compliance with the VTS objectives and should not be mandated by the VTS system requirements. </w:t>
      </w:r>
    </w:p>
    <w:p w:rsidR="00C71C64" w:rsidRPr="00C71C64" w:rsidRDefault="00C71C64" w:rsidP="00C71C64">
      <w:pPr>
        <w:rPr>
          <w:rFonts w:ascii="Arial" w:hAnsi="Arial"/>
          <w:lang w:eastAsia="de-DE"/>
        </w:rPr>
      </w:pPr>
      <w:r w:rsidRPr="00C71C64">
        <w:rPr>
          <w:rFonts w:ascii="Arial" w:hAnsi="Arial"/>
          <w:lang w:eastAsia="de-DE"/>
        </w:rPr>
        <w:t>There is also the specialised process of extracting extended object information to enable downstream tracking of features such as icebergs or oil slicks.</w:t>
      </w:r>
    </w:p>
    <w:p w:rsidR="00C71C64" w:rsidRPr="00C71C64" w:rsidRDefault="00C71C64" w:rsidP="00C71C64">
      <w:pPr>
        <w:rPr>
          <w:rFonts w:ascii="Arial" w:hAnsi="Arial"/>
          <w:lang w:eastAsia="de-DE"/>
        </w:rPr>
      </w:pPr>
      <w:r w:rsidRPr="00C71C64">
        <w:rPr>
          <w:rFonts w:ascii="Arial" w:hAnsi="Arial"/>
          <w:lang w:eastAsia="de-DE"/>
        </w:rPr>
        <w:t>Extracted plots typically include some or all of the following:</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time of measurement</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measured position (</w:t>
      </w:r>
      <w:proofErr w:type="spellStart"/>
      <w:r w:rsidRPr="00C71C64">
        <w:rPr>
          <w:rFonts w:ascii="Arial" w:hAnsi="Arial"/>
          <w:lang w:eastAsia="de-DE"/>
        </w:rPr>
        <w:t>cartesian</w:t>
      </w:r>
      <w:proofErr w:type="spellEnd"/>
      <w:r w:rsidRPr="00C71C64">
        <w:rPr>
          <w:rFonts w:ascii="Arial" w:hAnsi="Arial"/>
          <w:lang w:eastAsia="de-DE"/>
        </w:rPr>
        <w:t xml:space="preserve"> or polar) and positional uncertainty</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identity</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speed (and direction)</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physical size</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signal strength</w:t>
      </w:r>
    </w:p>
    <w:p w:rsidR="00C71C64" w:rsidRPr="00C71C64" w:rsidRDefault="00C71C64" w:rsidP="00C71C64">
      <w:pPr>
        <w:pStyle w:val="ListParagraph"/>
        <w:numPr>
          <w:ilvl w:val="0"/>
          <w:numId w:val="98"/>
        </w:numPr>
        <w:rPr>
          <w:rFonts w:ascii="Arial" w:hAnsi="Arial"/>
          <w:lang w:eastAsia="de-DE"/>
        </w:rPr>
      </w:pPr>
      <w:r w:rsidRPr="00C71C64">
        <w:rPr>
          <w:rFonts w:ascii="Arial" w:hAnsi="Arial"/>
          <w:lang w:eastAsia="de-DE"/>
        </w:rPr>
        <w:t>sensor measurement noise</w:t>
      </w:r>
    </w:p>
    <w:p w:rsidR="00C71C64" w:rsidRPr="00C71C64" w:rsidRDefault="00C71C64" w:rsidP="00C71C64">
      <w:pPr>
        <w:rPr>
          <w:rFonts w:ascii="Arial" w:hAnsi="Arial"/>
          <w:lang w:eastAsia="de-DE"/>
        </w:rPr>
      </w:pPr>
      <w:r w:rsidRPr="00C71C64">
        <w:rPr>
          <w:rFonts w:ascii="Arial" w:hAnsi="Arial"/>
          <w:lang w:eastAsia="de-DE"/>
        </w:rPr>
        <w:t xml:space="preserve">In the majority of cases a plot extraction process will be fully automatic, relying on programmed algorithms tuned to optimise the process to the sensor characteristics and the topography of the coverage area. In some circumstances, a VTSO manual override facility may be considered useful but the use of such a facility should be minimal and avoided as far as possible. </w:t>
      </w:r>
    </w:p>
    <w:p w:rsidR="00C71C64" w:rsidRPr="00C71C64" w:rsidRDefault="00C71C64" w:rsidP="00C71C64">
      <w:pPr>
        <w:rPr>
          <w:rFonts w:ascii="Arial" w:hAnsi="Arial"/>
          <w:lang w:eastAsia="de-DE"/>
        </w:rPr>
      </w:pPr>
      <w:r w:rsidRPr="00C71C64">
        <w:rPr>
          <w:rFonts w:ascii="Arial" w:hAnsi="Arial"/>
          <w:lang w:eastAsia="de-DE"/>
        </w:rPr>
        <w:t xml:space="preserve">A well designed tracking system will include consideration of how the plot rate, including the plot false alarm and duplicate plot rates will influence the downstream processes of plot to track association, and track initiation. The data transfer restrictions (if any) and downstream processing capacity should be aligned to the predicted plot extractor outputs in worst case conditions of high traffic density, and weather related false alarms. </w:t>
      </w:r>
    </w:p>
    <w:p w:rsidR="00C71C64" w:rsidRPr="00C71C64" w:rsidRDefault="00C71C64" w:rsidP="00C71C64">
      <w:pPr>
        <w:rPr>
          <w:rFonts w:ascii="Arial" w:hAnsi="Arial"/>
          <w:lang w:eastAsia="de-DE"/>
        </w:rPr>
      </w:pPr>
      <w:r w:rsidRPr="00C71C64">
        <w:rPr>
          <w:rFonts w:ascii="Arial" w:hAnsi="Arial"/>
          <w:lang w:eastAsia="de-DE"/>
        </w:rPr>
        <w:t xml:space="preserve">The VTS system might require some special features to facilitate environment monitoring which may require plot density map or special plot record formats (for extended targets), identification of jamming (accidental or intentional), </w:t>
      </w:r>
      <w:proofErr w:type="spellStart"/>
      <w:r w:rsidRPr="00C71C64">
        <w:rPr>
          <w:rFonts w:ascii="Arial" w:hAnsi="Arial"/>
          <w:lang w:eastAsia="de-DE"/>
        </w:rPr>
        <w:t>etc</w:t>
      </w:r>
      <w:proofErr w:type="spellEnd"/>
    </w:p>
    <w:p w:rsidR="00C71C64" w:rsidRPr="00C71C64" w:rsidRDefault="00C71C64" w:rsidP="00C71C64">
      <w:pPr>
        <w:rPr>
          <w:rFonts w:ascii="Arial" w:hAnsi="Arial"/>
          <w:lang w:eastAsia="de-DE"/>
        </w:rPr>
      </w:pPr>
    </w:p>
    <w:p w:rsidR="00C71C64" w:rsidRPr="00C71C64" w:rsidRDefault="00C71C64" w:rsidP="00C71C64">
      <w:pPr>
        <w:rPr>
          <w:rFonts w:ascii="Arial" w:hAnsi="Arial"/>
          <w:lang w:eastAsia="de-DE"/>
        </w:rPr>
      </w:pPr>
      <w:r w:rsidRPr="00C71C64">
        <w:rPr>
          <w:rFonts w:ascii="Arial" w:hAnsi="Arial"/>
          <w:lang w:eastAsia="de-DE"/>
        </w:rPr>
        <w:t>Typical performance parameters to be specified might include:</w:t>
      </w:r>
    </w:p>
    <w:p w:rsidR="00C71C64" w:rsidRPr="00C71C64" w:rsidRDefault="00C71C64" w:rsidP="00C71C64">
      <w:pPr>
        <w:pStyle w:val="ListParagraph"/>
        <w:numPr>
          <w:ilvl w:val="0"/>
          <w:numId w:val="99"/>
        </w:numPr>
        <w:rPr>
          <w:rFonts w:ascii="Arial" w:hAnsi="Arial"/>
          <w:lang w:eastAsia="de-DE"/>
        </w:rPr>
      </w:pPr>
      <w:r w:rsidRPr="00C71C64">
        <w:rPr>
          <w:rFonts w:ascii="Arial" w:hAnsi="Arial"/>
          <w:lang w:eastAsia="de-DE"/>
        </w:rPr>
        <w:t>Number of plots per unit time</w:t>
      </w:r>
    </w:p>
    <w:p w:rsidR="00C71C64" w:rsidRPr="00C71C64" w:rsidRDefault="00C71C64" w:rsidP="00C71C64">
      <w:pPr>
        <w:pStyle w:val="ListParagraph"/>
        <w:numPr>
          <w:ilvl w:val="0"/>
          <w:numId w:val="99"/>
        </w:numPr>
        <w:rPr>
          <w:rFonts w:ascii="Arial" w:hAnsi="Arial"/>
          <w:lang w:eastAsia="de-DE"/>
        </w:rPr>
      </w:pPr>
      <w:r w:rsidRPr="00C71C64">
        <w:rPr>
          <w:rFonts w:ascii="Arial" w:hAnsi="Arial"/>
          <w:lang w:eastAsia="de-DE"/>
        </w:rPr>
        <w:t>Number and type of sensors</w:t>
      </w:r>
    </w:p>
    <w:p w:rsidR="00C71C64" w:rsidRPr="00C71C64" w:rsidRDefault="00C71C64" w:rsidP="00C71C64">
      <w:pPr>
        <w:pStyle w:val="ListParagraph"/>
        <w:numPr>
          <w:ilvl w:val="0"/>
          <w:numId w:val="99"/>
        </w:numPr>
        <w:rPr>
          <w:rFonts w:ascii="Arial" w:hAnsi="Arial"/>
          <w:lang w:eastAsia="de-DE"/>
        </w:rPr>
      </w:pPr>
      <w:r w:rsidRPr="00C71C64">
        <w:rPr>
          <w:rFonts w:ascii="Arial" w:hAnsi="Arial"/>
          <w:lang w:eastAsia="de-DE"/>
        </w:rPr>
        <w:t>Probability of extracting a false plot</w:t>
      </w:r>
    </w:p>
    <w:p w:rsidR="00C71C64" w:rsidRPr="00C71C64" w:rsidRDefault="00C71C64" w:rsidP="00C71C64">
      <w:pPr>
        <w:pStyle w:val="ListParagraph"/>
        <w:numPr>
          <w:ilvl w:val="0"/>
          <w:numId w:val="99"/>
        </w:numPr>
        <w:rPr>
          <w:rFonts w:ascii="Arial" w:hAnsi="Arial"/>
          <w:lang w:eastAsia="de-DE"/>
        </w:rPr>
      </w:pPr>
      <w:r w:rsidRPr="00C71C64">
        <w:rPr>
          <w:rFonts w:ascii="Arial" w:hAnsi="Arial"/>
          <w:lang w:eastAsia="de-DE"/>
        </w:rPr>
        <w:t>Probability of extracting multiple plots which originate from one object</w:t>
      </w:r>
    </w:p>
    <w:p w:rsidR="00C71C64" w:rsidRPr="00C71C64" w:rsidRDefault="00C71C64" w:rsidP="00C71C64">
      <w:pPr>
        <w:pStyle w:val="ListParagraph"/>
        <w:numPr>
          <w:ilvl w:val="0"/>
          <w:numId w:val="99"/>
        </w:numPr>
        <w:rPr>
          <w:rFonts w:ascii="Arial" w:hAnsi="Arial"/>
          <w:lang w:eastAsia="de-DE"/>
        </w:rPr>
      </w:pPr>
      <w:r w:rsidRPr="00C71C64">
        <w:rPr>
          <w:rFonts w:ascii="Arial" w:hAnsi="Arial"/>
          <w:lang w:eastAsia="de-DE"/>
        </w:rPr>
        <w:t>Probability of failing to extract a detection (subject to appropriate input data)</w:t>
      </w:r>
    </w:p>
    <w:p w:rsidR="00C71C64" w:rsidRPr="00C71C64" w:rsidRDefault="00C71C64" w:rsidP="00C71C64">
      <w:pPr>
        <w:pStyle w:val="ListParagraph"/>
        <w:numPr>
          <w:ilvl w:val="0"/>
          <w:numId w:val="99"/>
        </w:numPr>
        <w:rPr>
          <w:rFonts w:ascii="Arial" w:hAnsi="Arial"/>
          <w:lang w:eastAsia="de-DE"/>
        </w:rPr>
      </w:pPr>
      <w:r w:rsidRPr="00C71C64">
        <w:rPr>
          <w:rFonts w:ascii="Arial" w:hAnsi="Arial"/>
          <w:lang w:eastAsia="de-DE"/>
        </w:rPr>
        <w:t xml:space="preserve">Plot extractor latency (a </w:t>
      </w:r>
      <w:proofErr w:type="spellStart"/>
      <w:r w:rsidRPr="00C71C64">
        <w:rPr>
          <w:rFonts w:ascii="Arial" w:hAnsi="Arial"/>
          <w:lang w:eastAsia="de-DE"/>
        </w:rPr>
        <w:t>tradeoff</w:t>
      </w:r>
      <w:proofErr w:type="spellEnd"/>
      <w:r w:rsidRPr="00C71C64">
        <w:rPr>
          <w:rFonts w:ascii="Arial" w:hAnsi="Arial"/>
          <w:lang w:eastAsia="de-DE"/>
        </w:rPr>
        <w:t xml:space="preserve"> with plot to plot correlation </w:t>
      </w:r>
      <w:proofErr w:type="spellStart"/>
      <w:r w:rsidRPr="00C71C64">
        <w:rPr>
          <w:rFonts w:ascii="Arial" w:hAnsi="Arial"/>
          <w:lang w:eastAsia="de-DE"/>
        </w:rPr>
        <w:t>eg</w:t>
      </w:r>
      <w:proofErr w:type="spellEnd"/>
      <w:r w:rsidRPr="00C71C64">
        <w:rPr>
          <w:rFonts w:ascii="Arial" w:hAnsi="Arial"/>
          <w:lang w:eastAsia="de-DE"/>
        </w:rPr>
        <w:t xml:space="preserve"> from scan to scan, is needed here)</w:t>
      </w:r>
    </w:p>
    <w:p w:rsidR="00C71C64" w:rsidRPr="00C71C64" w:rsidRDefault="00C71C64" w:rsidP="00C71C64">
      <w:pPr>
        <w:pStyle w:val="Heading5"/>
      </w:pPr>
      <w:r w:rsidRPr="00C71C64">
        <w:lastRenderedPageBreak/>
        <w:t xml:space="preserve">General </w:t>
      </w:r>
      <w:proofErr w:type="spellStart"/>
      <w:r w:rsidRPr="00C71C64">
        <w:t>tracking</w:t>
      </w:r>
      <w:proofErr w:type="spellEnd"/>
      <w:r w:rsidRPr="00C71C64">
        <w:t xml:space="preserve"> </w:t>
      </w:r>
      <w:proofErr w:type="spellStart"/>
      <w:r w:rsidRPr="00C71C64">
        <w:t>principles</w:t>
      </w:r>
      <w:proofErr w:type="spellEnd"/>
    </w:p>
    <w:p w:rsidR="00C71C64" w:rsidRPr="00C71C64" w:rsidRDefault="00C71C64" w:rsidP="00C71C64">
      <w:pPr>
        <w:pStyle w:val="Heading6"/>
        <w:rPr>
          <w:rFonts w:ascii="Arial" w:hAnsi="Arial"/>
        </w:rPr>
      </w:pPr>
      <w:r w:rsidRPr="00C71C64">
        <w:rPr>
          <w:rFonts w:ascii="Arial" w:hAnsi="Arial"/>
        </w:rPr>
        <w:t>Track Initiation</w:t>
      </w:r>
    </w:p>
    <w:p w:rsidR="00C71C64" w:rsidRPr="00C71C64" w:rsidRDefault="00C71C64" w:rsidP="00C71C64">
      <w:pPr>
        <w:rPr>
          <w:rFonts w:ascii="Arial" w:hAnsi="Arial"/>
        </w:rPr>
      </w:pPr>
      <w:r w:rsidRPr="00C71C64">
        <w:rPr>
          <w:rFonts w:ascii="Arial" w:hAnsi="Arial"/>
        </w:rPr>
        <w:t>The extracted plots are passed to the track maintenance process (see below) and those which fail to correlate with existing tracks become candidates for the initiation of new tracks.</w:t>
      </w:r>
    </w:p>
    <w:p w:rsidR="00C71C64" w:rsidRPr="00C71C64" w:rsidRDefault="00C71C64" w:rsidP="00C71C64">
      <w:pPr>
        <w:rPr>
          <w:rFonts w:ascii="Arial" w:hAnsi="Arial"/>
        </w:rPr>
      </w:pPr>
      <w:r w:rsidRPr="00C71C64">
        <w:rPr>
          <w:rFonts w:ascii="Arial" w:hAnsi="Arial"/>
        </w:rPr>
        <w:t>It can be assumed that a new (S</w:t>
      </w:r>
      <w:proofErr w:type="gramStart"/>
      <w:r w:rsidRPr="00C71C64">
        <w:rPr>
          <w:rFonts w:ascii="Arial" w:hAnsi="Arial"/>
        </w:rPr>
        <w:t>)AIS</w:t>
      </w:r>
      <w:proofErr w:type="gramEnd"/>
      <w:r w:rsidRPr="00C71C64">
        <w:rPr>
          <w:rFonts w:ascii="Arial" w:hAnsi="Arial"/>
        </w:rPr>
        <w:t xml:space="preserve"> related plot or externally sourced (and likely to be externally maintained) track is very likely to become a track in the VTS area of interest and therefore a track can be initiated. Whereas radar plots which have failed to associate, require additional confidence building algorithms before being initiating new tracks. Such algorithms might include the collection of non-conflicting data relating to a number of sensor updates (such as M out of N rules or other probabilistic assessments) which link together to suggest that presence of reasonable and predictable target behaviour.</w:t>
      </w:r>
    </w:p>
    <w:p w:rsidR="00C71C64" w:rsidRPr="00C71C64" w:rsidRDefault="00C71C64" w:rsidP="00C71C64">
      <w:pPr>
        <w:rPr>
          <w:rFonts w:ascii="Arial" w:hAnsi="Arial"/>
        </w:rPr>
      </w:pPr>
      <w:r w:rsidRPr="00C71C64">
        <w:rPr>
          <w:rFonts w:ascii="Arial" w:hAnsi="Arial"/>
        </w:rPr>
        <w:t>Note that individual angle-only plot records (</w:t>
      </w:r>
      <w:proofErr w:type="spellStart"/>
      <w:r w:rsidRPr="00C71C64">
        <w:rPr>
          <w:rFonts w:ascii="Arial" w:hAnsi="Arial"/>
        </w:rPr>
        <w:t>eg</w:t>
      </w:r>
      <w:proofErr w:type="spellEnd"/>
      <w:r w:rsidRPr="00C71C64">
        <w:rPr>
          <w:rFonts w:ascii="Arial" w:hAnsi="Arial"/>
        </w:rPr>
        <w:t xml:space="preserve"> from RDF and EOS type sensors) cannot become tracks without support from other sensors, although triangulation of two angle only plots can be sufficient.</w:t>
      </w:r>
    </w:p>
    <w:p w:rsidR="00C71C64" w:rsidRPr="00C71C64" w:rsidRDefault="00C71C64" w:rsidP="00C71C64">
      <w:pPr>
        <w:rPr>
          <w:rFonts w:ascii="Arial" w:hAnsi="Arial"/>
        </w:rPr>
      </w:pPr>
      <w:r w:rsidRPr="00C71C64">
        <w:rPr>
          <w:rFonts w:ascii="Arial" w:hAnsi="Arial"/>
        </w:rPr>
        <w:t>The assessment of predictable target behaviour requires knowledge of the type of targets which are to be tracked and the magnitude of measurement errors that are associated with each sensor type. There is also the possibility of the (S</w:t>
      </w:r>
      <w:proofErr w:type="gramStart"/>
      <w:r w:rsidRPr="00C71C64">
        <w:rPr>
          <w:rFonts w:ascii="Arial" w:hAnsi="Arial"/>
        </w:rPr>
        <w:t>)AIS</w:t>
      </w:r>
      <w:proofErr w:type="gramEnd"/>
      <w:r w:rsidRPr="00C71C64">
        <w:rPr>
          <w:rFonts w:ascii="Arial" w:hAnsi="Arial"/>
        </w:rPr>
        <w:t xml:space="preserve"> data being corrupted which may invalidate its use throughout the track initiation process. Integrity assessments of known fixed test targets or established tracks with updates from more than one sensor type (NB not all originating from GNSS measurements) should be communicated from the point of detection (of the integrity assessment) to all areas of the tracking process to minimise the impact of this VTS system failure mode. NB external agencies should share such integrity assessment information both into and out of the VTS system. </w:t>
      </w:r>
    </w:p>
    <w:p w:rsidR="00C71C64" w:rsidRPr="00C71C64" w:rsidRDefault="00C71C64" w:rsidP="00C71C64">
      <w:pPr>
        <w:rPr>
          <w:rFonts w:ascii="Arial" w:hAnsi="Arial"/>
        </w:rPr>
      </w:pPr>
      <w:r w:rsidRPr="00C71C64">
        <w:rPr>
          <w:rFonts w:ascii="Arial" w:hAnsi="Arial"/>
        </w:rPr>
        <w:t>Note that predictable target behaviour can be erroneously represented by multiple plots from extended clutter – this possibility may be unavoidable but the tracking system should be able to react quickly once it becomes clear that a false track may have been created. False tracks from whatever mechanism, should be avoided in safety critical areas and occasionally accepted in areas where surveillance and traffic monitoring is the priority.</w:t>
      </w:r>
    </w:p>
    <w:p w:rsidR="00C71C64" w:rsidRPr="00C71C64" w:rsidRDefault="00C71C64" w:rsidP="00C71C64">
      <w:pPr>
        <w:rPr>
          <w:rFonts w:ascii="Arial" w:hAnsi="Arial"/>
        </w:rPr>
      </w:pPr>
      <w:r w:rsidRPr="00C71C64">
        <w:rPr>
          <w:rFonts w:ascii="Arial" w:hAnsi="Arial"/>
        </w:rPr>
        <w:t>The track initiation process should establish a list of uniquely identified, tentative tracks which are each updated with subsequent associating sensor data as it becomes available. Tentative tracks which fail to become firm tracks are discarded. Tentative tracks which become firm tracks are promoted out of the tentative track list into the track list.</w:t>
      </w:r>
    </w:p>
    <w:p w:rsidR="00C71C64" w:rsidRPr="00C71C64" w:rsidRDefault="00C71C64" w:rsidP="00C71C64">
      <w:pPr>
        <w:rPr>
          <w:rFonts w:ascii="Arial" w:hAnsi="Arial"/>
        </w:rPr>
      </w:pPr>
      <w:r w:rsidRPr="00C71C64">
        <w:rPr>
          <w:rFonts w:ascii="Arial" w:hAnsi="Arial"/>
        </w:rPr>
        <w:t xml:space="preserve">The track initiation process may be automatic, semi- automatic or manual depending on the VTS concept of operations. </w:t>
      </w:r>
    </w:p>
    <w:p w:rsidR="00C71C64" w:rsidRPr="00C71C64" w:rsidRDefault="00C71C64" w:rsidP="00C71C64">
      <w:pPr>
        <w:rPr>
          <w:rFonts w:ascii="Arial" w:hAnsi="Arial"/>
        </w:rPr>
      </w:pPr>
      <w:r w:rsidRPr="00C71C64">
        <w:rPr>
          <w:rFonts w:ascii="Arial" w:hAnsi="Arial"/>
        </w:rPr>
        <w:t xml:space="preserve">In automatic track initiation mode, all plots should be considered as potential targets. </w:t>
      </w:r>
    </w:p>
    <w:p w:rsidR="00C71C64" w:rsidRPr="00C71C64" w:rsidRDefault="00C71C64" w:rsidP="00C71C64">
      <w:pPr>
        <w:rPr>
          <w:rFonts w:ascii="Arial" w:hAnsi="Arial"/>
        </w:rPr>
      </w:pPr>
      <w:r w:rsidRPr="00C71C64">
        <w:rPr>
          <w:rFonts w:ascii="Arial" w:hAnsi="Arial"/>
        </w:rPr>
        <w:t>It should also be possible to initiate a track manually.  In manual track initiation a plot on the radar display is selected by the operator using a graphical tool.  When selected, this plot should form the starting point for a tentative track which eventually should be confirmed or discarded, as in the automatic case described above.</w:t>
      </w:r>
    </w:p>
    <w:p w:rsidR="00C71C64" w:rsidRPr="00C71C64" w:rsidRDefault="00C71C64" w:rsidP="00C71C64">
      <w:pPr>
        <w:rPr>
          <w:rFonts w:ascii="Arial" w:hAnsi="Arial"/>
        </w:rPr>
      </w:pPr>
      <w:r w:rsidRPr="00C71C64">
        <w:rPr>
          <w:rFonts w:ascii="Arial" w:hAnsi="Arial"/>
        </w:rPr>
        <w:t xml:space="preserve">When designing the optimum radar sensor network for a VTS area, it is useful to understand the expected range of first track formation and display for a target entering the VTS area. This range is closely related to the assumed probability of an individual detection (a plot), the sensor update rate (allowing for the possibility of detection by multiple sensors) and the track initiation rules and therefore a term often </w:t>
      </w:r>
      <w:r w:rsidRPr="00C71C64">
        <w:rPr>
          <w:rFonts w:ascii="Arial" w:hAnsi="Arial"/>
        </w:rPr>
        <w:lastRenderedPageBreak/>
        <w:t>used is the minimum radar PD for target detection in support of the track initiation process.</w:t>
      </w:r>
    </w:p>
    <w:p w:rsidR="00C71C64" w:rsidRDefault="00C71C64" w:rsidP="00C71C64">
      <w:pPr>
        <w:rPr>
          <w:rFonts w:ascii="Arial" w:hAnsi="Arial"/>
        </w:rPr>
      </w:pPr>
      <w:r w:rsidRPr="00C71C64">
        <w:rPr>
          <w:rFonts w:ascii="Arial" w:hAnsi="Arial"/>
        </w:rPr>
        <w:t>The probability of successful track initiation is related to the thresholds used in the (radar) plot extraction process and these thresholds may be adapted to suit the integrity requirements of the VTS application. The selection of appropriate thresholds should be aligned to the plot PFA (</w:t>
      </w:r>
      <w:proofErr w:type="spellStart"/>
      <w:r w:rsidRPr="00C71C64">
        <w:rPr>
          <w:rFonts w:ascii="Arial" w:hAnsi="Arial"/>
        </w:rPr>
        <w:t>eg</w:t>
      </w:r>
      <w:proofErr w:type="spellEnd"/>
      <w:r w:rsidRPr="00C71C64">
        <w:rPr>
          <w:rFonts w:ascii="Arial" w:hAnsi="Arial"/>
        </w:rPr>
        <w:t xml:space="preserve"> 10e-4 or 10e-6) from which the predicted target SNR can be used to assess the range at which a required PD is achieved. The system designer should consider the probability of false track formation in deriving the appropriate plot PFA. This complex assessment and trade-off may need expert input to arrive at an overall solution that achieves the aims of the VTS. Typical examples of suitable radar detection probabilities (PD) for different VTS applications are shown in the table below:</w:t>
      </w:r>
    </w:p>
    <w:p w:rsidR="00C71C64" w:rsidRDefault="00C71C64" w:rsidP="00C71C64">
      <w:pPr>
        <w:rPr>
          <w:rFonts w:ascii="Arial" w:hAnsi="Arial"/>
        </w:rPr>
      </w:pPr>
    </w:p>
    <w:p w:rsidR="00C71C64" w:rsidRPr="00C71C64" w:rsidRDefault="00C71C64" w:rsidP="0012157B">
      <w:pPr>
        <w:pStyle w:val="Caption"/>
      </w:pPr>
      <w:r w:rsidRPr="00C71C64">
        <w:t xml:space="preserve">Table </w:t>
      </w:r>
      <w:proofErr w:type="spellStart"/>
      <w:proofErr w:type="gramStart"/>
      <w:r w:rsidRPr="00C71C64">
        <w:rPr>
          <w:color w:val="FF0000"/>
        </w:rPr>
        <w:t>tba</w:t>
      </w:r>
      <w:proofErr w:type="spellEnd"/>
      <w:proofErr w:type="gramEnd"/>
      <w:r w:rsidRPr="00C71C64">
        <w:tab/>
      </w:r>
      <w:r w:rsidRPr="00C71C64">
        <w:tab/>
        <w:t>Track initiation</w:t>
      </w:r>
    </w:p>
    <w:tbl>
      <w:tblPr>
        <w:tblW w:w="8707"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6"/>
        <w:gridCol w:w="1341"/>
        <w:gridCol w:w="1276"/>
        <w:gridCol w:w="1559"/>
        <w:gridCol w:w="1495"/>
      </w:tblGrid>
      <w:tr w:rsidR="00C71C64" w:rsidRPr="00C71C64" w:rsidTr="00465BD5">
        <w:trPr>
          <w:cantSplit/>
          <w:trHeight w:val="425"/>
          <w:jc w:val="center"/>
        </w:trPr>
        <w:tc>
          <w:tcPr>
            <w:tcW w:w="8707" w:type="dxa"/>
            <w:gridSpan w:val="5"/>
            <w:vAlign w:val="center"/>
          </w:tcPr>
          <w:p w:rsidR="00C71C64" w:rsidRPr="00C71C64" w:rsidRDefault="00C71C64" w:rsidP="00465BD5">
            <w:pPr>
              <w:jc w:val="center"/>
              <w:rPr>
                <w:rFonts w:ascii="Arial" w:hAnsi="Arial"/>
                <w:b/>
                <w:bCs/>
                <w:sz w:val="16"/>
              </w:rPr>
            </w:pPr>
            <w:r w:rsidRPr="00C71C64">
              <w:rPr>
                <w:rFonts w:ascii="Arial" w:hAnsi="Arial"/>
              </w:rPr>
              <w:t>Suggested radar individual plot PD for track initiation assessment</w:t>
            </w:r>
          </w:p>
        </w:tc>
      </w:tr>
      <w:tr w:rsidR="00C71C64" w:rsidRPr="00C71C64" w:rsidTr="00465BD5">
        <w:trPr>
          <w:cantSplit/>
          <w:trHeight w:val="485"/>
          <w:jc w:val="center"/>
        </w:trPr>
        <w:tc>
          <w:tcPr>
            <w:tcW w:w="3036" w:type="dxa"/>
            <w:vMerge w:val="restart"/>
            <w:vAlign w:val="center"/>
          </w:tcPr>
          <w:p w:rsidR="00C71C64" w:rsidRPr="00C71C64" w:rsidRDefault="00C71C64" w:rsidP="00465BD5">
            <w:pPr>
              <w:rPr>
                <w:rFonts w:ascii="Arial" w:hAnsi="Arial"/>
              </w:rPr>
            </w:pPr>
            <w:r w:rsidRPr="00C71C64">
              <w:rPr>
                <w:rFonts w:ascii="Arial" w:hAnsi="Arial"/>
              </w:rPr>
              <w:t>Priority of the VTS</w:t>
            </w:r>
          </w:p>
        </w:tc>
        <w:tc>
          <w:tcPr>
            <w:tcW w:w="5671" w:type="dxa"/>
            <w:gridSpan w:val="4"/>
            <w:tcBorders>
              <w:bottom w:val="nil"/>
            </w:tcBorders>
            <w:vAlign w:val="center"/>
          </w:tcPr>
          <w:p w:rsidR="00C71C64" w:rsidRPr="00C71C64" w:rsidRDefault="00C71C64" w:rsidP="00465BD5">
            <w:pPr>
              <w:rPr>
                <w:rFonts w:ascii="Arial" w:hAnsi="Arial"/>
              </w:rPr>
            </w:pPr>
            <w:r w:rsidRPr="00C71C64">
              <w:rPr>
                <w:rFonts w:ascii="Arial" w:hAnsi="Arial"/>
              </w:rPr>
              <w:t xml:space="preserve">Recommendation level </w:t>
            </w:r>
          </w:p>
          <w:p w:rsidR="00C71C64" w:rsidRPr="00C71C64" w:rsidRDefault="00C71C64" w:rsidP="00465BD5">
            <w:pPr>
              <w:rPr>
                <w:rFonts w:ascii="Arial" w:hAnsi="Arial"/>
              </w:rPr>
            </w:pPr>
          </w:p>
        </w:tc>
      </w:tr>
      <w:tr w:rsidR="00C71C64" w:rsidRPr="00C71C64" w:rsidTr="00465BD5">
        <w:trPr>
          <w:cantSplit/>
          <w:trHeight w:val="421"/>
          <w:jc w:val="center"/>
        </w:trPr>
        <w:tc>
          <w:tcPr>
            <w:tcW w:w="3036" w:type="dxa"/>
            <w:vMerge/>
            <w:tcBorders>
              <w:bottom w:val="nil"/>
            </w:tcBorders>
            <w:vAlign w:val="center"/>
          </w:tcPr>
          <w:p w:rsidR="00C71C64" w:rsidRPr="00C71C64" w:rsidRDefault="00C71C64" w:rsidP="00465BD5">
            <w:pPr>
              <w:rPr>
                <w:rFonts w:ascii="Arial" w:hAnsi="Arial"/>
                <w:b/>
                <w:sz w:val="16"/>
              </w:rPr>
            </w:pPr>
          </w:p>
        </w:tc>
        <w:tc>
          <w:tcPr>
            <w:tcW w:w="1341" w:type="dxa"/>
            <w:vAlign w:val="center"/>
          </w:tcPr>
          <w:p w:rsidR="00C71C64" w:rsidRPr="00C71C64" w:rsidRDefault="00C71C64" w:rsidP="00465BD5">
            <w:pPr>
              <w:rPr>
                <w:rFonts w:ascii="Arial" w:hAnsi="Arial"/>
              </w:rPr>
            </w:pPr>
            <w:r w:rsidRPr="00C71C64">
              <w:rPr>
                <w:rFonts w:ascii="Arial" w:hAnsi="Arial"/>
              </w:rPr>
              <w:t>Local port service</w:t>
            </w:r>
          </w:p>
        </w:tc>
        <w:tc>
          <w:tcPr>
            <w:tcW w:w="1276" w:type="dxa"/>
            <w:vAlign w:val="center"/>
          </w:tcPr>
          <w:p w:rsidR="00C71C64" w:rsidRPr="00C71C64" w:rsidRDefault="00C71C64" w:rsidP="00465BD5">
            <w:pPr>
              <w:rPr>
                <w:rFonts w:ascii="Arial" w:hAnsi="Arial"/>
              </w:rPr>
            </w:pPr>
            <w:r w:rsidRPr="00C71C64">
              <w:rPr>
                <w:rFonts w:ascii="Arial" w:hAnsi="Arial"/>
              </w:rPr>
              <w:t>Basic</w:t>
            </w:r>
          </w:p>
        </w:tc>
        <w:tc>
          <w:tcPr>
            <w:tcW w:w="1559" w:type="dxa"/>
            <w:tcBorders>
              <w:bottom w:val="nil"/>
            </w:tcBorders>
            <w:vAlign w:val="center"/>
          </w:tcPr>
          <w:p w:rsidR="00C71C64" w:rsidRPr="00C71C64" w:rsidRDefault="00C71C64" w:rsidP="00465BD5">
            <w:pPr>
              <w:rPr>
                <w:rFonts w:ascii="Arial" w:hAnsi="Arial"/>
              </w:rPr>
            </w:pPr>
            <w:r w:rsidRPr="00C71C64">
              <w:rPr>
                <w:rFonts w:ascii="Arial" w:hAnsi="Arial"/>
              </w:rPr>
              <w:t>Standard</w:t>
            </w:r>
          </w:p>
        </w:tc>
        <w:tc>
          <w:tcPr>
            <w:tcW w:w="1495" w:type="dxa"/>
            <w:tcBorders>
              <w:bottom w:val="nil"/>
            </w:tcBorders>
            <w:vAlign w:val="center"/>
          </w:tcPr>
          <w:p w:rsidR="00C71C64" w:rsidRPr="00C71C64" w:rsidRDefault="00C71C64" w:rsidP="00465BD5">
            <w:pPr>
              <w:ind w:left="113" w:right="113"/>
              <w:rPr>
                <w:rFonts w:ascii="Arial" w:hAnsi="Arial"/>
                <w:bCs/>
              </w:rPr>
            </w:pPr>
            <w:r w:rsidRPr="00C71C64">
              <w:rPr>
                <w:rFonts w:ascii="Arial" w:hAnsi="Arial"/>
                <w:bCs/>
                <w:szCs w:val="22"/>
              </w:rPr>
              <w:t>Advanced</w:t>
            </w:r>
          </w:p>
        </w:tc>
      </w:tr>
      <w:tr w:rsidR="00C71C64" w:rsidRPr="00C71C64" w:rsidTr="00465BD5">
        <w:trPr>
          <w:cantSplit/>
          <w:trHeight w:val="415"/>
          <w:jc w:val="center"/>
        </w:trPr>
        <w:tc>
          <w:tcPr>
            <w:tcW w:w="3036" w:type="dxa"/>
            <w:vAlign w:val="center"/>
          </w:tcPr>
          <w:p w:rsidR="00C71C64" w:rsidRPr="00C71C64" w:rsidRDefault="00C71C64" w:rsidP="00465BD5">
            <w:pPr>
              <w:rPr>
                <w:rFonts w:ascii="Arial" w:hAnsi="Arial"/>
              </w:rPr>
            </w:pPr>
            <w:r w:rsidRPr="00C71C64">
              <w:rPr>
                <w:rFonts w:ascii="Arial" w:hAnsi="Arial"/>
              </w:rPr>
              <w:t>Surveillance and/or  traffic monitoring</w:t>
            </w:r>
          </w:p>
        </w:tc>
        <w:tc>
          <w:tcPr>
            <w:tcW w:w="1341" w:type="dxa"/>
            <w:vAlign w:val="center"/>
          </w:tcPr>
          <w:p w:rsidR="00C71C64" w:rsidRPr="00C71C64" w:rsidRDefault="00C71C64" w:rsidP="00465BD5">
            <w:pPr>
              <w:rPr>
                <w:rFonts w:ascii="Arial" w:hAnsi="Arial"/>
              </w:rPr>
            </w:pPr>
            <w:r w:rsidRPr="00C71C64">
              <w:rPr>
                <w:rFonts w:ascii="Arial" w:hAnsi="Arial"/>
              </w:rPr>
              <w:t>0.9</w:t>
            </w:r>
          </w:p>
        </w:tc>
        <w:tc>
          <w:tcPr>
            <w:tcW w:w="1276" w:type="dxa"/>
            <w:vAlign w:val="center"/>
          </w:tcPr>
          <w:p w:rsidR="00C71C64" w:rsidRPr="00C71C64" w:rsidRDefault="00C71C64" w:rsidP="00465BD5">
            <w:pPr>
              <w:rPr>
                <w:rFonts w:ascii="Arial" w:hAnsi="Arial"/>
              </w:rPr>
            </w:pPr>
            <w:r w:rsidRPr="00C71C64">
              <w:rPr>
                <w:rFonts w:ascii="Arial" w:hAnsi="Arial"/>
              </w:rPr>
              <w:t>0.9</w:t>
            </w:r>
          </w:p>
        </w:tc>
        <w:tc>
          <w:tcPr>
            <w:tcW w:w="1559" w:type="dxa"/>
            <w:vAlign w:val="center"/>
          </w:tcPr>
          <w:p w:rsidR="00C71C64" w:rsidRPr="00C71C64" w:rsidRDefault="00C71C64" w:rsidP="00465BD5">
            <w:pPr>
              <w:rPr>
                <w:rFonts w:ascii="Arial" w:hAnsi="Arial"/>
              </w:rPr>
            </w:pPr>
            <w:r w:rsidRPr="00C71C64">
              <w:rPr>
                <w:rFonts w:ascii="Arial" w:hAnsi="Arial"/>
              </w:rPr>
              <w:t>0.8</w:t>
            </w:r>
          </w:p>
        </w:tc>
        <w:tc>
          <w:tcPr>
            <w:tcW w:w="1495" w:type="dxa"/>
            <w:vAlign w:val="center"/>
          </w:tcPr>
          <w:p w:rsidR="00C71C64" w:rsidRPr="00C71C64" w:rsidRDefault="00C71C64" w:rsidP="00465BD5">
            <w:pPr>
              <w:rPr>
                <w:rFonts w:ascii="Arial" w:hAnsi="Arial"/>
              </w:rPr>
            </w:pPr>
            <w:r w:rsidRPr="00C71C64">
              <w:rPr>
                <w:rFonts w:ascii="Arial" w:hAnsi="Arial"/>
              </w:rPr>
              <w:t>0.7</w:t>
            </w:r>
          </w:p>
        </w:tc>
      </w:tr>
      <w:tr w:rsidR="00C71C64" w:rsidRPr="00C71C64" w:rsidTr="00465BD5">
        <w:trPr>
          <w:cantSplit/>
          <w:trHeight w:val="462"/>
          <w:jc w:val="center"/>
        </w:trPr>
        <w:tc>
          <w:tcPr>
            <w:tcW w:w="3036" w:type="dxa"/>
            <w:vAlign w:val="center"/>
          </w:tcPr>
          <w:p w:rsidR="00C71C64" w:rsidRPr="00C71C64" w:rsidRDefault="00C71C64" w:rsidP="00465BD5">
            <w:pPr>
              <w:rPr>
                <w:rFonts w:ascii="Arial" w:hAnsi="Arial"/>
              </w:rPr>
            </w:pPr>
            <w:r w:rsidRPr="00C71C64">
              <w:rPr>
                <w:rFonts w:ascii="Arial" w:hAnsi="Arial"/>
              </w:rPr>
              <w:t>Safety</w:t>
            </w:r>
          </w:p>
        </w:tc>
        <w:tc>
          <w:tcPr>
            <w:tcW w:w="5671" w:type="dxa"/>
            <w:gridSpan w:val="4"/>
            <w:vAlign w:val="center"/>
          </w:tcPr>
          <w:p w:rsidR="00C71C64" w:rsidRPr="00C71C64" w:rsidRDefault="00C71C64" w:rsidP="00465BD5">
            <w:pPr>
              <w:rPr>
                <w:rFonts w:ascii="Arial" w:hAnsi="Arial"/>
              </w:rPr>
            </w:pPr>
            <w:r w:rsidRPr="00C71C64">
              <w:rPr>
                <w:rFonts w:ascii="Arial" w:hAnsi="Arial"/>
              </w:rPr>
              <w:t>0.9</w:t>
            </w:r>
          </w:p>
        </w:tc>
      </w:tr>
    </w:tbl>
    <w:p w:rsidR="00C71C64" w:rsidRPr="00C71C64" w:rsidRDefault="00C71C64" w:rsidP="00C71C64">
      <w:pPr>
        <w:rPr>
          <w:rFonts w:ascii="Arial" w:hAnsi="Arial"/>
        </w:rPr>
      </w:pPr>
    </w:p>
    <w:p w:rsidR="00C71C64" w:rsidRPr="00C71C64" w:rsidRDefault="00C71C64" w:rsidP="00C71C64">
      <w:pPr>
        <w:rPr>
          <w:rFonts w:ascii="Arial" w:hAnsi="Arial"/>
        </w:rPr>
      </w:pPr>
      <w:r w:rsidRPr="00C71C64">
        <w:rPr>
          <w:rFonts w:ascii="Arial" w:hAnsi="Arial"/>
        </w:rPr>
        <w:t>There is a trade-off between the time for confirmation of tentative track and the number of false tracks.  A longer confirmation time implies less false tracks and it should be possible to balance this trade-off in the setup of the VTS.</w:t>
      </w:r>
    </w:p>
    <w:p w:rsidR="00C71C64" w:rsidRPr="00C71C64" w:rsidRDefault="00C71C64" w:rsidP="00C71C64">
      <w:pPr>
        <w:rPr>
          <w:rFonts w:ascii="Arial" w:hAnsi="Arial"/>
        </w:rPr>
      </w:pPr>
      <w:r w:rsidRPr="00C71C64">
        <w:rPr>
          <w:rFonts w:ascii="Arial" w:hAnsi="Arial"/>
        </w:rPr>
        <w:t xml:space="preserve">The display of raw sensor video, extracted plots and tentative tracks may overload the VTSO with unconfirmed information and therefore it is recommended that the display HMI includes the possibility to hide some or all of this information. </w:t>
      </w:r>
    </w:p>
    <w:p w:rsidR="00C71C64" w:rsidRPr="00C71C64" w:rsidRDefault="00C71C64" w:rsidP="00C71C64">
      <w:pPr>
        <w:rPr>
          <w:rFonts w:ascii="Arial" w:hAnsi="Arial"/>
        </w:rPr>
      </w:pPr>
    </w:p>
    <w:p w:rsidR="00C71C64" w:rsidRPr="00C71C64" w:rsidRDefault="00C71C64" w:rsidP="00C71C64">
      <w:pPr>
        <w:pStyle w:val="Heading6"/>
        <w:rPr>
          <w:rFonts w:ascii="Arial" w:hAnsi="Arial"/>
        </w:rPr>
      </w:pPr>
      <w:r w:rsidRPr="00C71C64">
        <w:rPr>
          <w:rFonts w:ascii="Arial" w:hAnsi="Arial"/>
        </w:rPr>
        <w:t>Track Maintenance</w:t>
      </w:r>
    </w:p>
    <w:p w:rsidR="00C71C64" w:rsidRPr="00C71C64" w:rsidRDefault="00C71C64" w:rsidP="00C71C64">
      <w:pPr>
        <w:rPr>
          <w:rFonts w:ascii="Arial" w:hAnsi="Arial"/>
        </w:rPr>
      </w:pPr>
    </w:p>
    <w:p w:rsidR="00C71C64" w:rsidRPr="00C71C64" w:rsidRDefault="00C71C64" w:rsidP="00C71C64">
      <w:pPr>
        <w:rPr>
          <w:rFonts w:ascii="Arial" w:hAnsi="Arial"/>
        </w:rPr>
      </w:pPr>
      <w:r w:rsidRPr="00C71C64">
        <w:rPr>
          <w:rFonts w:ascii="Arial" w:hAnsi="Arial"/>
        </w:rPr>
        <w:t>Upon promotion of a tentative track to a confirmed track, the track maintenance process becomes active. This process includes the lifecycle stages of full tracking, fading / coasting, merging, splitting and, eventually, track loss.</w:t>
      </w:r>
    </w:p>
    <w:p w:rsidR="00C71C64" w:rsidRPr="00C71C64" w:rsidRDefault="00C71C64" w:rsidP="00C71C64">
      <w:pPr>
        <w:rPr>
          <w:rFonts w:ascii="Arial" w:hAnsi="Arial"/>
        </w:rPr>
      </w:pPr>
      <w:r w:rsidRPr="00C71C64">
        <w:rPr>
          <w:rFonts w:ascii="Arial" w:hAnsi="Arial"/>
        </w:rPr>
        <w:t>The extracted plots are passed to the track maintenance process and those which correlate with existing tracks are used to update those tracks.</w:t>
      </w:r>
    </w:p>
    <w:p w:rsidR="00C71C64" w:rsidRPr="00C71C64" w:rsidRDefault="00C71C64" w:rsidP="00C71C64">
      <w:pPr>
        <w:rPr>
          <w:rFonts w:ascii="Arial" w:hAnsi="Arial"/>
        </w:rPr>
      </w:pPr>
      <w:r w:rsidRPr="00C71C64">
        <w:rPr>
          <w:rFonts w:ascii="Arial" w:hAnsi="Arial"/>
        </w:rPr>
        <w:t xml:space="preserve">The display of confirmed tracks is likely to be essential to the VTSO tasks and therefore it is recommended that the display HMI minimises the possibility of unintentionally hiding this information. </w:t>
      </w:r>
    </w:p>
    <w:p w:rsidR="00C71C64" w:rsidRPr="00C71C64" w:rsidRDefault="00C71C64" w:rsidP="00C71C64">
      <w:pPr>
        <w:rPr>
          <w:rFonts w:ascii="Arial" w:hAnsi="Arial"/>
        </w:rPr>
      </w:pPr>
      <w:r w:rsidRPr="00C71C64">
        <w:rPr>
          <w:rFonts w:ascii="Arial" w:hAnsi="Arial"/>
        </w:rPr>
        <w:t>The track correlation process involves the forward prediction of the track attributes (</w:t>
      </w:r>
      <w:proofErr w:type="spellStart"/>
      <w:r w:rsidRPr="00C71C64">
        <w:rPr>
          <w:rFonts w:ascii="Arial" w:hAnsi="Arial"/>
        </w:rPr>
        <w:t>eg</w:t>
      </w:r>
      <w:proofErr w:type="spellEnd"/>
      <w:r w:rsidRPr="00C71C64">
        <w:rPr>
          <w:rFonts w:ascii="Arial" w:hAnsi="Arial"/>
        </w:rPr>
        <w:t xml:space="preserve"> position) to a time which corresponds with the </w:t>
      </w:r>
      <w:proofErr w:type="spellStart"/>
      <w:r w:rsidRPr="00C71C64">
        <w:rPr>
          <w:rFonts w:ascii="Arial" w:hAnsi="Arial"/>
        </w:rPr>
        <w:t>timestamped</w:t>
      </w:r>
      <w:proofErr w:type="spellEnd"/>
      <w:r w:rsidRPr="00C71C64">
        <w:rPr>
          <w:rFonts w:ascii="Arial" w:hAnsi="Arial"/>
        </w:rPr>
        <w:t xml:space="preserve"> update(s) contained within the candidate plot information. After allowance for elapsed time since last update, measurement noise and the possibility of reasonable target manoeuvre, a test for correlation with the candidate plot or plots is used to either associate the plot </w:t>
      </w:r>
      <w:r w:rsidRPr="00C71C64">
        <w:rPr>
          <w:rFonts w:ascii="Arial" w:hAnsi="Arial"/>
        </w:rPr>
        <w:lastRenderedPageBreak/>
        <w:t>or discard the plot (from this track). This process is repeated for all tracks (and plots) so that the discarded plots can be passed to the track initiation process.</w:t>
      </w:r>
    </w:p>
    <w:p w:rsidR="00C71C64" w:rsidRPr="00C71C64" w:rsidRDefault="00C71C64" w:rsidP="00C71C64">
      <w:pPr>
        <w:ind w:left="567"/>
        <w:rPr>
          <w:rFonts w:ascii="Arial" w:hAnsi="Arial"/>
        </w:rPr>
      </w:pPr>
      <w:r w:rsidRPr="00C71C64">
        <w:rPr>
          <w:rFonts w:ascii="Arial" w:hAnsi="Arial"/>
        </w:rPr>
        <w:t>Note: track updates will arrive asynchronously from any available sensor.</w:t>
      </w:r>
    </w:p>
    <w:p w:rsidR="00C71C64" w:rsidRPr="00C71C64" w:rsidRDefault="00C71C64" w:rsidP="00C71C64">
      <w:pPr>
        <w:rPr>
          <w:rFonts w:ascii="Arial" w:hAnsi="Arial"/>
        </w:rPr>
      </w:pPr>
      <w:r w:rsidRPr="00C71C64">
        <w:rPr>
          <w:rFonts w:ascii="Arial" w:hAnsi="Arial"/>
        </w:rPr>
        <w:t>Data contained within the associating plot is used to update the attributes of the track.</w:t>
      </w:r>
    </w:p>
    <w:p w:rsidR="00C71C64" w:rsidRPr="00C71C64" w:rsidRDefault="00C71C64" w:rsidP="00C71C64">
      <w:pPr>
        <w:rPr>
          <w:rFonts w:ascii="Arial" w:hAnsi="Arial"/>
        </w:rPr>
      </w:pPr>
      <w:r w:rsidRPr="00C71C64">
        <w:rPr>
          <w:rFonts w:ascii="Arial" w:hAnsi="Arial"/>
        </w:rPr>
        <w:t xml:space="preserve">Various mathematical techniques are available to forward predict and update the track position and trajectory information for instance alpha-beta, </w:t>
      </w:r>
      <w:proofErr w:type="spellStart"/>
      <w:r w:rsidRPr="00C71C64">
        <w:rPr>
          <w:rFonts w:ascii="Arial" w:hAnsi="Arial"/>
        </w:rPr>
        <w:t>Kalman</w:t>
      </w:r>
      <w:proofErr w:type="spellEnd"/>
      <w:r w:rsidRPr="00C71C64">
        <w:rPr>
          <w:rFonts w:ascii="Arial" w:hAnsi="Arial"/>
        </w:rPr>
        <w:t>, IMM etc</w:t>
      </w:r>
      <w:proofErr w:type="gramStart"/>
      <w:r w:rsidRPr="00C71C64">
        <w:rPr>
          <w:rFonts w:ascii="Arial" w:hAnsi="Arial"/>
        </w:rPr>
        <w:t>..</w:t>
      </w:r>
      <w:proofErr w:type="gramEnd"/>
    </w:p>
    <w:p w:rsidR="00C71C64" w:rsidRPr="00C71C64" w:rsidRDefault="00C71C64" w:rsidP="00C71C64">
      <w:pPr>
        <w:rPr>
          <w:rFonts w:ascii="Arial" w:hAnsi="Arial"/>
        </w:rPr>
      </w:pPr>
      <w:r w:rsidRPr="00C71C64">
        <w:rPr>
          <w:rFonts w:ascii="Arial" w:hAnsi="Arial"/>
        </w:rPr>
        <w:t>In complex traffic situations it may also be appropriate to consider the use of advanced algorithms such as multiple hypothesis techniques to monitor a number of candidate solutions for the track history before making a decision based on sensor information that will be received in the future.</w:t>
      </w:r>
    </w:p>
    <w:p w:rsidR="00C71C64" w:rsidRPr="00C71C64" w:rsidRDefault="00C71C64" w:rsidP="00C71C64">
      <w:pPr>
        <w:rPr>
          <w:rFonts w:ascii="Arial" w:hAnsi="Arial"/>
        </w:rPr>
      </w:pPr>
      <w:r w:rsidRPr="00C71C64">
        <w:rPr>
          <w:rFonts w:ascii="Arial" w:hAnsi="Arial"/>
        </w:rPr>
        <w:t>The probability of successful track maintenance is related to the thresholds used in the (radar) plot extraction process and these thresholds may be adapted to suit the integrity requirements of the VTS application. The selection of appropriate thresholds should be aligned to the plot PFA (</w:t>
      </w:r>
      <w:proofErr w:type="spellStart"/>
      <w:r w:rsidRPr="00C71C64">
        <w:rPr>
          <w:rFonts w:ascii="Arial" w:hAnsi="Arial"/>
        </w:rPr>
        <w:t>eg</w:t>
      </w:r>
      <w:proofErr w:type="spellEnd"/>
      <w:r w:rsidRPr="00C71C64">
        <w:rPr>
          <w:rFonts w:ascii="Arial" w:hAnsi="Arial"/>
        </w:rPr>
        <w:t xml:space="preserve"> 10e-4 or 10e-6) from which the predicted target SNR can be used to assess the range at which a required PD is achieved. The system designer should consider the probability of incorrect plot to track association and processor load in deriving the appropriate plot PFA. This complex assessment and trade-off may need expert input to arrive at an overall solution that achieves the aims of the VTS. Typical examples of suitable radar detection probabilities (PD) for different VTS applications are shown in the table below:</w:t>
      </w:r>
    </w:p>
    <w:p w:rsidR="00C71C64" w:rsidRPr="00C71C64" w:rsidRDefault="00C71C64" w:rsidP="0012157B">
      <w:pPr>
        <w:pStyle w:val="Caption"/>
      </w:pPr>
      <w:r w:rsidRPr="00C71C64">
        <w:t xml:space="preserve">Table </w:t>
      </w:r>
      <w:proofErr w:type="spellStart"/>
      <w:proofErr w:type="gramStart"/>
      <w:r w:rsidRPr="00C71C64">
        <w:t>tba</w:t>
      </w:r>
      <w:proofErr w:type="spellEnd"/>
      <w:proofErr w:type="gramEnd"/>
      <w:r w:rsidRPr="00C71C64">
        <w:tab/>
      </w:r>
      <w:r w:rsidRPr="00C71C64">
        <w:tab/>
        <w:t>Track Maintenance</w:t>
      </w:r>
    </w:p>
    <w:tbl>
      <w:tblPr>
        <w:tblW w:w="8707"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6"/>
        <w:gridCol w:w="1341"/>
        <w:gridCol w:w="1276"/>
        <w:gridCol w:w="1559"/>
        <w:gridCol w:w="1495"/>
      </w:tblGrid>
      <w:tr w:rsidR="00C71C64" w:rsidRPr="00C71C64" w:rsidTr="00465BD5">
        <w:trPr>
          <w:cantSplit/>
          <w:trHeight w:val="425"/>
          <w:jc w:val="center"/>
        </w:trPr>
        <w:tc>
          <w:tcPr>
            <w:tcW w:w="8707" w:type="dxa"/>
            <w:gridSpan w:val="5"/>
            <w:vAlign w:val="center"/>
          </w:tcPr>
          <w:p w:rsidR="00C71C64" w:rsidRPr="00C71C64" w:rsidRDefault="00C71C64" w:rsidP="00465BD5">
            <w:pPr>
              <w:jc w:val="center"/>
              <w:rPr>
                <w:rFonts w:ascii="Arial" w:hAnsi="Arial"/>
                <w:b/>
                <w:bCs/>
                <w:sz w:val="16"/>
              </w:rPr>
            </w:pPr>
            <w:r w:rsidRPr="00C71C64">
              <w:rPr>
                <w:rFonts w:ascii="Arial" w:hAnsi="Arial"/>
              </w:rPr>
              <w:t>Suggested radar individual plot PD for track maintenance</w:t>
            </w:r>
          </w:p>
        </w:tc>
      </w:tr>
      <w:tr w:rsidR="00C71C64" w:rsidRPr="00C71C64" w:rsidTr="00465BD5">
        <w:trPr>
          <w:cantSplit/>
          <w:trHeight w:val="485"/>
          <w:jc w:val="center"/>
        </w:trPr>
        <w:tc>
          <w:tcPr>
            <w:tcW w:w="3036" w:type="dxa"/>
            <w:vMerge w:val="restart"/>
            <w:vAlign w:val="center"/>
          </w:tcPr>
          <w:p w:rsidR="00C71C64" w:rsidRPr="00C71C64" w:rsidRDefault="00C71C64" w:rsidP="00465BD5">
            <w:pPr>
              <w:rPr>
                <w:rFonts w:ascii="Arial" w:hAnsi="Arial"/>
              </w:rPr>
            </w:pPr>
            <w:r w:rsidRPr="00C71C64">
              <w:rPr>
                <w:rFonts w:ascii="Arial" w:hAnsi="Arial"/>
              </w:rPr>
              <w:t>Priority of the VTS</w:t>
            </w:r>
          </w:p>
        </w:tc>
        <w:tc>
          <w:tcPr>
            <w:tcW w:w="5671" w:type="dxa"/>
            <w:gridSpan w:val="4"/>
            <w:tcBorders>
              <w:bottom w:val="nil"/>
            </w:tcBorders>
            <w:vAlign w:val="center"/>
          </w:tcPr>
          <w:p w:rsidR="00C71C64" w:rsidRPr="00C71C64" w:rsidRDefault="00C71C64" w:rsidP="00465BD5">
            <w:pPr>
              <w:rPr>
                <w:rFonts w:ascii="Arial" w:hAnsi="Arial"/>
              </w:rPr>
            </w:pPr>
            <w:r w:rsidRPr="00C71C64">
              <w:rPr>
                <w:rFonts w:ascii="Arial" w:hAnsi="Arial"/>
              </w:rPr>
              <w:t xml:space="preserve">Recommendation level </w:t>
            </w:r>
          </w:p>
          <w:p w:rsidR="00C71C64" w:rsidRPr="00C71C64" w:rsidRDefault="00C71C64" w:rsidP="00465BD5">
            <w:pPr>
              <w:rPr>
                <w:rFonts w:ascii="Arial" w:hAnsi="Arial"/>
              </w:rPr>
            </w:pPr>
          </w:p>
        </w:tc>
      </w:tr>
      <w:tr w:rsidR="00C71C64" w:rsidRPr="001C4DC5" w:rsidTr="00465BD5">
        <w:trPr>
          <w:cantSplit/>
          <w:trHeight w:val="421"/>
          <w:jc w:val="center"/>
        </w:trPr>
        <w:tc>
          <w:tcPr>
            <w:tcW w:w="3036" w:type="dxa"/>
            <w:vMerge/>
            <w:tcBorders>
              <w:bottom w:val="nil"/>
            </w:tcBorders>
            <w:vAlign w:val="center"/>
          </w:tcPr>
          <w:p w:rsidR="00C71C64" w:rsidRPr="00C71C64" w:rsidRDefault="00C71C64" w:rsidP="00465BD5">
            <w:pPr>
              <w:rPr>
                <w:rFonts w:ascii="Arial" w:hAnsi="Arial"/>
                <w:b/>
                <w:sz w:val="16"/>
              </w:rPr>
            </w:pPr>
          </w:p>
        </w:tc>
        <w:tc>
          <w:tcPr>
            <w:tcW w:w="1341" w:type="dxa"/>
            <w:vAlign w:val="center"/>
          </w:tcPr>
          <w:p w:rsidR="00C71C64" w:rsidRPr="00C71C64" w:rsidRDefault="00C71C64" w:rsidP="00465BD5">
            <w:pPr>
              <w:rPr>
                <w:rFonts w:ascii="Arial" w:hAnsi="Arial"/>
              </w:rPr>
            </w:pPr>
            <w:r w:rsidRPr="00C71C64">
              <w:rPr>
                <w:rFonts w:ascii="Arial" w:hAnsi="Arial"/>
              </w:rPr>
              <w:t>Local port service</w:t>
            </w:r>
          </w:p>
        </w:tc>
        <w:tc>
          <w:tcPr>
            <w:tcW w:w="1276" w:type="dxa"/>
            <w:vAlign w:val="center"/>
          </w:tcPr>
          <w:p w:rsidR="00C71C64" w:rsidRPr="00C71C64" w:rsidRDefault="00C71C64" w:rsidP="00465BD5">
            <w:pPr>
              <w:rPr>
                <w:rFonts w:ascii="Arial" w:hAnsi="Arial"/>
              </w:rPr>
            </w:pPr>
            <w:r w:rsidRPr="00C71C64">
              <w:rPr>
                <w:rFonts w:ascii="Arial" w:hAnsi="Arial"/>
              </w:rPr>
              <w:t>Basic</w:t>
            </w:r>
          </w:p>
        </w:tc>
        <w:tc>
          <w:tcPr>
            <w:tcW w:w="1559" w:type="dxa"/>
            <w:tcBorders>
              <w:bottom w:val="nil"/>
            </w:tcBorders>
            <w:vAlign w:val="center"/>
          </w:tcPr>
          <w:p w:rsidR="00C71C64" w:rsidRPr="00C71C64" w:rsidRDefault="00C71C64" w:rsidP="00465BD5">
            <w:pPr>
              <w:rPr>
                <w:rFonts w:ascii="Arial" w:hAnsi="Arial"/>
              </w:rPr>
            </w:pPr>
            <w:r w:rsidRPr="00C71C64">
              <w:rPr>
                <w:rFonts w:ascii="Arial" w:hAnsi="Arial"/>
              </w:rPr>
              <w:t>Standard</w:t>
            </w:r>
          </w:p>
        </w:tc>
        <w:tc>
          <w:tcPr>
            <w:tcW w:w="1495" w:type="dxa"/>
            <w:tcBorders>
              <w:bottom w:val="nil"/>
            </w:tcBorders>
            <w:vAlign w:val="center"/>
          </w:tcPr>
          <w:p w:rsidR="00C71C64" w:rsidRPr="00C71C64" w:rsidRDefault="00C71C64" w:rsidP="00465BD5">
            <w:pPr>
              <w:ind w:left="113" w:right="113"/>
              <w:rPr>
                <w:rFonts w:ascii="Arial" w:hAnsi="Arial"/>
                <w:bCs/>
              </w:rPr>
            </w:pPr>
            <w:r w:rsidRPr="00C71C64">
              <w:rPr>
                <w:rFonts w:ascii="Arial" w:hAnsi="Arial"/>
                <w:bCs/>
                <w:szCs w:val="22"/>
              </w:rPr>
              <w:t>Advanced</w:t>
            </w:r>
          </w:p>
        </w:tc>
      </w:tr>
      <w:tr w:rsidR="00C71C64" w:rsidRPr="001C4DC5" w:rsidTr="00465BD5">
        <w:trPr>
          <w:cantSplit/>
          <w:trHeight w:val="415"/>
          <w:jc w:val="center"/>
        </w:trPr>
        <w:tc>
          <w:tcPr>
            <w:tcW w:w="3036" w:type="dxa"/>
            <w:vAlign w:val="center"/>
          </w:tcPr>
          <w:p w:rsidR="00C71C64" w:rsidRPr="00C71C64" w:rsidRDefault="00C71C64" w:rsidP="00465BD5">
            <w:pPr>
              <w:rPr>
                <w:rFonts w:ascii="Arial" w:hAnsi="Arial"/>
              </w:rPr>
            </w:pPr>
            <w:r w:rsidRPr="00C71C64">
              <w:rPr>
                <w:rFonts w:ascii="Arial" w:hAnsi="Arial"/>
              </w:rPr>
              <w:t>Surveillance and/or  traffic monitoring</w:t>
            </w:r>
          </w:p>
        </w:tc>
        <w:tc>
          <w:tcPr>
            <w:tcW w:w="1341" w:type="dxa"/>
            <w:vAlign w:val="center"/>
          </w:tcPr>
          <w:p w:rsidR="00C71C64" w:rsidRPr="001C4DC5" w:rsidRDefault="00C71C64" w:rsidP="00465BD5">
            <w:pPr>
              <w:rPr>
                <w:rFonts w:ascii="Arial" w:hAnsi="Arial"/>
                <w:highlight w:val="yellow"/>
              </w:rPr>
            </w:pPr>
            <w:commentRangeStart w:id="9"/>
            <w:r w:rsidRPr="001C4DC5">
              <w:rPr>
                <w:rFonts w:ascii="Arial" w:hAnsi="Arial"/>
                <w:highlight w:val="yellow"/>
              </w:rPr>
              <w:t>0.9</w:t>
            </w:r>
            <w:commentRangeEnd w:id="9"/>
            <w:r>
              <w:rPr>
                <w:rStyle w:val="CommentReference"/>
              </w:rPr>
              <w:commentReference w:id="9"/>
            </w:r>
          </w:p>
        </w:tc>
        <w:tc>
          <w:tcPr>
            <w:tcW w:w="1276" w:type="dxa"/>
            <w:vAlign w:val="center"/>
          </w:tcPr>
          <w:p w:rsidR="00C71C64" w:rsidRPr="001C4DC5" w:rsidRDefault="00C71C64" w:rsidP="00465BD5">
            <w:pPr>
              <w:rPr>
                <w:rFonts w:ascii="Arial" w:hAnsi="Arial"/>
                <w:highlight w:val="yellow"/>
              </w:rPr>
            </w:pPr>
            <w:r w:rsidRPr="001C4DC5">
              <w:rPr>
                <w:rFonts w:ascii="Arial" w:hAnsi="Arial"/>
                <w:highlight w:val="yellow"/>
              </w:rPr>
              <w:t>0.9</w:t>
            </w:r>
          </w:p>
        </w:tc>
        <w:tc>
          <w:tcPr>
            <w:tcW w:w="1559" w:type="dxa"/>
            <w:vAlign w:val="center"/>
          </w:tcPr>
          <w:p w:rsidR="00C71C64" w:rsidRPr="001C4DC5" w:rsidRDefault="00C71C64" w:rsidP="00465BD5">
            <w:pPr>
              <w:rPr>
                <w:rFonts w:ascii="Arial" w:hAnsi="Arial"/>
                <w:highlight w:val="yellow"/>
              </w:rPr>
            </w:pPr>
            <w:r w:rsidRPr="001C4DC5">
              <w:rPr>
                <w:rFonts w:ascii="Arial" w:hAnsi="Arial"/>
                <w:highlight w:val="yellow"/>
              </w:rPr>
              <w:t>0.8</w:t>
            </w:r>
          </w:p>
        </w:tc>
        <w:tc>
          <w:tcPr>
            <w:tcW w:w="1495" w:type="dxa"/>
            <w:vAlign w:val="center"/>
          </w:tcPr>
          <w:p w:rsidR="00C71C64" w:rsidRPr="001C4DC5" w:rsidRDefault="00C71C64" w:rsidP="00465BD5">
            <w:pPr>
              <w:rPr>
                <w:rFonts w:ascii="Arial" w:hAnsi="Arial"/>
                <w:highlight w:val="yellow"/>
              </w:rPr>
            </w:pPr>
            <w:r w:rsidRPr="001C4DC5">
              <w:rPr>
                <w:rFonts w:ascii="Arial" w:hAnsi="Arial"/>
                <w:highlight w:val="yellow"/>
              </w:rPr>
              <w:t>0.7</w:t>
            </w:r>
          </w:p>
        </w:tc>
      </w:tr>
      <w:tr w:rsidR="00C71C64" w:rsidRPr="001C4DC5" w:rsidTr="00465BD5">
        <w:trPr>
          <w:cantSplit/>
          <w:trHeight w:val="462"/>
          <w:jc w:val="center"/>
        </w:trPr>
        <w:tc>
          <w:tcPr>
            <w:tcW w:w="3036" w:type="dxa"/>
            <w:vAlign w:val="center"/>
          </w:tcPr>
          <w:p w:rsidR="00C71C64" w:rsidRPr="00C71C64" w:rsidRDefault="00C71C64" w:rsidP="00465BD5">
            <w:pPr>
              <w:rPr>
                <w:rFonts w:ascii="Arial" w:hAnsi="Arial"/>
              </w:rPr>
            </w:pPr>
            <w:r w:rsidRPr="00C71C64">
              <w:rPr>
                <w:rFonts w:ascii="Arial" w:hAnsi="Arial"/>
              </w:rPr>
              <w:t>Safety</w:t>
            </w:r>
          </w:p>
        </w:tc>
        <w:tc>
          <w:tcPr>
            <w:tcW w:w="5671" w:type="dxa"/>
            <w:gridSpan w:val="4"/>
            <w:vAlign w:val="center"/>
          </w:tcPr>
          <w:p w:rsidR="00C71C64" w:rsidRPr="001C4DC5" w:rsidRDefault="00C71C64" w:rsidP="00465BD5">
            <w:pPr>
              <w:rPr>
                <w:rFonts w:ascii="Arial" w:hAnsi="Arial"/>
                <w:highlight w:val="yellow"/>
              </w:rPr>
            </w:pPr>
            <w:r w:rsidRPr="001C4DC5">
              <w:rPr>
                <w:rFonts w:ascii="Arial" w:hAnsi="Arial"/>
                <w:highlight w:val="yellow"/>
              </w:rPr>
              <w:t>0.9</w:t>
            </w:r>
          </w:p>
        </w:tc>
      </w:tr>
    </w:tbl>
    <w:p w:rsidR="00C71C64" w:rsidRPr="001C4DC5" w:rsidRDefault="00C71C64" w:rsidP="00C71C64">
      <w:pPr>
        <w:rPr>
          <w:rFonts w:ascii="Arial" w:hAnsi="Arial"/>
        </w:rPr>
      </w:pPr>
    </w:p>
    <w:p w:rsidR="00C71C64" w:rsidRPr="00424F9C" w:rsidRDefault="00C71C64" w:rsidP="00C71C64">
      <w:pPr>
        <w:rPr>
          <w:rFonts w:ascii="Arial" w:hAnsi="Arial"/>
        </w:rPr>
      </w:pPr>
    </w:p>
    <w:p w:rsidR="00C71C64" w:rsidRPr="00C71C64" w:rsidRDefault="00C71C64" w:rsidP="00C71C64">
      <w:pPr>
        <w:rPr>
          <w:rFonts w:ascii="Arial" w:hAnsi="Arial"/>
        </w:rPr>
      </w:pPr>
      <w:r w:rsidRPr="00C71C64">
        <w:rPr>
          <w:rFonts w:ascii="Arial" w:hAnsi="Arial"/>
        </w:rPr>
        <w:t>The VTS system design needs to optimise the single sensor update rates to suit the predicted target manoeuvre capability and speed, the number of overlapping sensors, the tracker design etc</w:t>
      </w:r>
      <w:proofErr w:type="gramStart"/>
      <w:r w:rsidRPr="00C71C64">
        <w:rPr>
          <w:rFonts w:ascii="Arial" w:hAnsi="Arial"/>
        </w:rPr>
        <w:t>..</w:t>
      </w:r>
      <w:proofErr w:type="gramEnd"/>
      <w:r w:rsidRPr="00C71C64">
        <w:rPr>
          <w:rFonts w:ascii="Arial" w:hAnsi="Arial"/>
        </w:rPr>
        <w:t xml:space="preserve"> </w:t>
      </w:r>
      <w:proofErr w:type="gramStart"/>
      <w:r w:rsidRPr="00C71C64">
        <w:rPr>
          <w:rFonts w:ascii="Arial" w:hAnsi="Arial"/>
        </w:rPr>
        <w:t>to</w:t>
      </w:r>
      <w:proofErr w:type="gramEnd"/>
      <w:r w:rsidRPr="00C71C64">
        <w:rPr>
          <w:rFonts w:ascii="Arial" w:hAnsi="Arial"/>
        </w:rPr>
        <w:t xml:space="preserve"> arrive at an optimum design that appropriately balances sensor update rate, resolution and integration time, target detectability, signal quality, measurement noise etc. In addition, track association complexity and processor demand (</w:t>
      </w:r>
      <w:proofErr w:type="spellStart"/>
      <w:r w:rsidRPr="00C71C64">
        <w:rPr>
          <w:rFonts w:ascii="Arial" w:hAnsi="Arial"/>
        </w:rPr>
        <w:t>eg</w:t>
      </w:r>
      <w:proofErr w:type="spellEnd"/>
      <w:r w:rsidRPr="00C71C64">
        <w:rPr>
          <w:rFonts w:ascii="Arial" w:hAnsi="Arial"/>
        </w:rPr>
        <w:t xml:space="preserve"> due to the number of candidate plots) increases as the correlation window size increases.</w:t>
      </w:r>
    </w:p>
    <w:p w:rsidR="00C71C64" w:rsidRPr="00C71C64" w:rsidRDefault="00C71C64" w:rsidP="00C71C64">
      <w:pPr>
        <w:rPr>
          <w:rFonts w:ascii="Arial" w:hAnsi="Arial"/>
        </w:rPr>
      </w:pPr>
      <w:r w:rsidRPr="00C71C64">
        <w:rPr>
          <w:rFonts w:ascii="Arial" w:hAnsi="Arial"/>
        </w:rPr>
        <w:t>The track maintenance process needs to guard against the possibility of track seduction arising from false candidate plots originating from false alarms or clutter signals, reflections, unwanted echoes, birds etc.</w:t>
      </w:r>
    </w:p>
    <w:p w:rsidR="00C71C64" w:rsidRPr="00C71C64" w:rsidRDefault="00C71C64" w:rsidP="00C71C64">
      <w:pPr>
        <w:ind w:left="567"/>
        <w:rPr>
          <w:rFonts w:ascii="Arial" w:hAnsi="Arial"/>
        </w:rPr>
      </w:pPr>
      <w:r w:rsidRPr="00C71C64">
        <w:rPr>
          <w:rFonts w:ascii="Arial" w:hAnsi="Arial"/>
        </w:rPr>
        <w:t>Note that predictable target behaviour can be erroneously represented by multiple plots from extended clutter – this possibility may be unavoidable but the tracking system should be able to react quickly once it becomes clear that a false track may have been created.</w:t>
      </w:r>
    </w:p>
    <w:p w:rsidR="00C71C64" w:rsidRPr="00C71C64" w:rsidRDefault="00C71C64" w:rsidP="00C71C64">
      <w:pPr>
        <w:rPr>
          <w:rFonts w:ascii="Arial" w:hAnsi="Arial"/>
        </w:rPr>
      </w:pPr>
      <w:r w:rsidRPr="00C71C64">
        <w:rPr>
          <w:rFonts w:ascii="Arial" w:hAnsi="Arial"/>
        </w:rPr>
        <w:lastRenderedPageBreak/>
        <w:t>The track maintenance process needs to include rules for the possibility of track inputs fading and as a result allowing the track to coast. This likelihood needs to be both allowed and guarded against so that potential new tracks are quickly associated with existing, but coasting, tracks and so that tracks can be terminated an appropriate time after the last reliable update.</w:t>
      </w:r>
    </w:p>
    <w:p w:rsidR="00C71C64" w:rsidRPr="00C71C64" w:rsidRDefault="00C71C64" w:rsidP="00C71C64">
      <w:pPr>
        <w:rPr>
          <w:rFonts w:ascii="Arial" w:hAnsi="Arial"/>
        </w:rPr>
      </w:pPr>
      <w:r w:rsidRPr="00C71C64">
        <w:rPr>
          <w:rFonts w:ascii="Arial" w:hAnsi="Arial"/>
        </w:rPr>
        <w:t>As track paths approach or cross each other additional rules are required to minimise the chances of lost tracks as all the available update information may tend to be associated with one rather than both tracks. The use of (S</w:t>
      </w:r>
      <w:proofErr w:type="gramStart"/>
      <w:r w:rsidRPr="00C71C64">
        <w:rPr>
          <w:rFonts w:ascii="Arial" w:hAnsi="Arial"/>
        </w:rPr>
        <w:t>)AIS</w:t>
      </w:r>
      <w:proofErr w:type="gramEnd"/>
      <w:r w:rsidRPr="00C71C64">
        <w:rPr>
          <w:rFonts w:ascii="Arial" w:hAnsi="Arial"/>
        </w:rPr>
        <w:t xml:space="preserve"> sensors and high resolution passive sensors reduces this possibility but in some circumstances lost updates to one or both tracks may be inevitable. In real traffic situations the approach of a small pilot vessel to a large shipping vessel will create this situation on an everyday basis. </w:t>
      </w:r>
    </w:p>
    <w:p w:rsidR="00C71C64" w:rsidRPr="00C71C64" w:rsidRDefault="00C71C64" w:rsidP="00C71C64">
      <w:pPr>
        <w:rPr>
          <w:rFonts w:ascii="Arial" w:hAnsi="Arial"/>
        </w:rPr>
      </w:pPr>
      <w:r w:rsidRPr="00C71C64">
        <w:rPr>
          <w:rFonts w:ascii="Arial" w:hAnsi="Arial"/>
        </w:rPr>
        <w:t>The track maintenance process needs to include rules for track splitting, to optimise the situation in which track information updates indicate two tracks arising from one. Correct labelling of one or both resultant tracks may require the track maintenance function to switch the data in the near future when it becomes apparent that the track data has been corrupted. A new tentative track may also need to be formed.</w:t>
      </w:r>
    </w:p>
    <w:p w:rsidR="00C71C64" w:rsidRPr="00C71C64" w:rsidRDefault="00C71C64" w:rsidP="00C71C64">
      <w:pPr>
        <w:rPr>
          <w:rFonts w:ascii="Arial" w:hAnsi="Arial"/>
        </w:rPr>
      </w:pPr>
      <w:r w:rsidRPr="00C71C64">
        <w:rPr>
          <w:rFonts w:ascii="Arial" w:hAnsi="Arial"/>
        </w:rPr>
        <w:t xml:space="preserve">The rules for fading, coasting, splitting, and merging may all need to be adaptable and adjustable in different areas or traffic / weather conditions. This additional complexity may be set up on system commissioning, user adjustable or even automatically reactive to real world data. </w:t>
      </w:r>
    </w:p>
    <w:p w:rsidR="00C71C64" w:rsidRPr="00C71C64" w:rsidRDefault="00C71C64" w:rsidP="00C71C64">
      <w:pPr>
        <w:rPr>
          <w:rFonts w:ascii="Arial" w:hAnsi="Arial"/>
        </w:rPr>
      </w:pPr>
      <w:r w:rsidRPr="00C71C64">
        <w:rPr>
          <w:rFonts w:ascii="Arial" w:hAnsi="Arial"/>
        </w:rPr>
        <w:t>In addition to the above there may be some special classes of tracked objects that require special track processing. Special rules may be required to allow for unexpected appearance and disappearance for submarines, the possibility of obscuration by fixed and moving objects in the area of interest, the need to track extended objects such as icebergs, oil slicks and weather effects (and to monitor their size and changes in their shape).</w:t>
      </w:r>
    </w:p>
    <w:p w:rsidR="00C71C64" w:rsidRPr="00F85FC5" w:rsidRDefault="00C71C64" w:rsidP="00C71C64">
      <w:pPr>
        <w:rPr>
          <w:rFonts w:ascii="Arial" w:hAnsi="Arial"/>
        </w:rPr>
      </w:pPr>
      <w:r w:rsidRPr="00C71C64">
        <w:rPr>
          <w:rFonts w:ascii="Arial" w:hAnsi="Arial"/>
        </w:rPr>
        <w:t>In some VTS applications there may be an associated security objective requiring the tracking process to include a threat assessment function.</w:t>
      </w:r>
    </w:p>
    <w:p w:rsidR="00C71C64" w:rsidRPr="00424F9C" w:rsidRDefault="00C71C64" w:rsidP="00C71C64">
      <w:pPr>
        <w:rPr>
          <w:rFonts w:ascii="Arial" w:hAnsi="Arial"/>
        </w:rPr>
      </w:pPr>
    </w:p>
    <w:p w:rsidR="00C71C64" w:rsidRDefault="00C71C64" w:rsidP="00C71C64">
      <w:pPr>
        <w:pStyle w:val="Heading6"/>
        <w:rPr>
          <w:rFonts w:ascii="Arial" w:hAnsi="Arial"/>
        </w:rPr>
      </w:pPr>
      <w:r w:rsidRPr="00424F9C">
        <w:rPr>
          <w:rFonts w:ascii="Arial" w:hAnsi="Arial"/>
        </w:rPr>
        <w:t xml:space="preserve">Termination </w:t>
      </w:r>
      <w:proofErr w:type="spellStart"/>
      <w:r>
        <w:rPr>
          <w:rFonts w:ascii="Arial" w:hAnsi="Arial"/>
        </w:rPr>
        <w:t>and</w:t>
      </w:r>
      <w:proofErr w:type="spellEnd"/>
      <w:r>
        <w:rPr>
          <w:rFonts w:ascii="Arial" w:hAnsi="Arial"/>
        </w:rPr>
        <w:t xml:space="preserve"> </w:t>
      </w:r>
      <w:proofErr w:type="spellStart"/>
      <w:r>
        <w:rPr>
          <w:rFonts w:ascii="Arial" w:hAnsi="Arial"/>
        </w:rPr>
        <w:t>l</w:t>
      </w:r>
      <w:r w:rsidRPr="00424F9C">
        <w:rPr>
          <w:rFonts w:ascii="Arial" w:hAnsi="Arial"/>
        </w:rPr>
        <w:t>oss</w:t>
      </w:r>
      <w:proofErr w:type="spellEnd"/>
      <w:r w:rsidRPr="00424F9C">
        <w:rPr>
          <w:rFonts w:ascii="Arial" w:hAnsi="Arial"/>
        </w:rPr>
        <w:t xml:space="preserve"> </w:t>
      </w:r>
      <w:proofErr w:type="spellStart"/>
      <w:r w:rsidRPr="00424F9C">
        <w:rPr>
          <w:rFonts w:ascii="Arial" w:hAnsi="Arial"/>
        </w:rPr>
        <w:t>of</w:t>
      </w:r>
      <w:proofErr w:type="spellEnd"/>
      <w:r w:rsidRPr="00424F9C">
        <w:rPr>
          <w:rFonts w:ascii="Arial" w:hAnsi="Arial"/>
        </w:rPr>
        <w:t xml:space="preserve"> </w:t>
      </w:r>
      <w:proofErr w:type="spellStart"/>
      <w:r w:rsidRPr="00424F9C">
        <w:rPr>
          <w:rFonts w:ascii="Arial" w:hAnsi="Arial"/>
        </w:rPr>
        <w:t>track</w:t>
      </w:r>
      <w:proofErr w:type="spellEnd"/>
    </w:p>
    <w:p w:rsidR="00C71C64" w:rsidRPr="00C71C64" w:rsidRDefault="00C71C64" w:rsidP="00C71C64">
      <w:pPr>
        <w:rPr>
          <w:rFonts w:ascii="Arial" w:hAnsi="Arial"/>
        </w:rPr>
      </w:pPr>
      <w:r w:rsidRPr="00C71C64">
        <w:rPr>
          <w:rFonts w:ascii="Arial" w:hAnsi="Arial"/>
        </w:rPr>
        <w:t>If a confirmed track either moves outside a user defined maximum range, into a user defined non-tracking area, if the quality of the track falls below a predefined minimum, or if the track cannot be updated with new plots over a certain length of time, then the track should be terminated.  In certain cases the operator should receive a warning as defined by the VTS Authority.</w:t>
      </w:r>
    </w:p>
    <w:p w:rsidR="00C71C64" w:rsidRPr="00C71C64" w:rsidRDefault="00C71C64" w:rsidP="00C71C64">
      <w:pPr>
        <w:rPr>
          <w:rFonts w:ascii="Arial" w:hAnsi="Arial"/>
        </w:rPr>
      </w:pPr>
      <w:r w:rsidRPr="00C71C64">
        <w:rPr>
          <w:rFonts w:ascii="Arial" w:hAnsi="Arial"/>
        </w:rPr>
        <w:t>Track loss may occur as a result of lost signal strength in combination with manoeuvring targets, especially in the vicinity of obstructions such as bridges, land masses etc... The VTS authority should address any critical areas, such as the vicinity of bridges, and explain expectations to tracking to allow VTS suppliers to design appropriate rules in such critical areas.</w:t>
      </w:r>
    </w:p>
    <w:p w:rsidR="00C71C64" w:rsidRPr="00C71C64" w:rsidRDefault="00C71C64" w:rsidP="00C71C64">
      <w:pPr>
        <w:rPr>
          <w:rFonts w:ascii="Arial" w:hAnsi="Arial"/>
        </w:rPr>
      </w:pPr>
      <w:r w:rsidRPr="00C71C64">
        <w:rPr>
          <w:rFonts w:ascii="Arial" w:hAnsi="Arial"/>
        </w:rPr>
        <w:t>The track termination process should consider hiding the track from the display update and /or delete the track from the track database.</w:t>
      </w:r>
    </w:p>
    <w:p w:rsidR="00C71C64" w:rsidRPr="00C71C64" w:rsidRDefault="00C71C64" w:rsidP="00C71C64">
      <w:pPr>
        <w:rPr>
          <w:rFonts w:ascii="Arial" w:hAnsi="Arial"/>
        </w:rPr>
      </w:pPr>
      <w:r w:rsidRPr="00C71C64">
        <w:rPr>
          <w:rFonts w:ascii="Arial" w:hAnsi="Arial"/>
        </w:rPr>
        <w:t>The rules for track termination may need to be adaptable and adjustable in different areas or traffic / weather conditions. This additional complexity may be set up on system commissioning, user adjustable or even automatically reactive to real world data.</w:t>
      </w:r>
    </w:p>
    <w:p w:rsidR="00C71C64" w:rsidRPr="005E439C" w:rsidRDefault="00C71C64" w:rsidP="00C71C64">
      <w:pPr>
        <w:rPr>
          <w:rFonts w:ascii="Arial" w:hAnsi="Arial"/>
        </w:rPr>
      </w:pPr>
      <w:r w:rsidRPr="00C71C64">
        <w:rPr>
          <w:rFonts w:ascii="Arial" w:hAnsi="Arial"/>
        </w:rPr>
        <w:t xml:space="preserve">In addition to the above there may be some special classes of tracked objects that require special track processing. Special rules may also be required to allow for </w:t>
      </w:r>
      <w:r w:rsidRPr="00C71C64">
        <w:rPr>
          <w:rFonts w:ascii="Arial" w:hAnsi="Arial"/>
        </w:rPr>
        <w:lastRenderedPageBreak/>
        <w:t>unexpected appearance and disappearance of submarines, the possibility of obscuration by moving objects in the area of interest, the need to track extended objects such as icebergs, oil slicks and weather effects (and to monitor their size and changes in their shape).</w:t>
      </w:r>
    </w:p>
    <w:p w:rsidR="00C71C64" w:rsidRPr="00424F9C" w:rsidRDefault="00C71C64" w:rsidP="00C71C64">
      <w:pPr>
        <w:rPr>
          <w:rFonts w:ascii="Arial" w:hAnsi="Arial"/>
        </w:rPr>
      </w:pPr>
    </w:p>
    <w:p w:rsidR="00C71C64" w:rsidRDefault="00C71C64" w:rsidP="00C71C64">
      <w:pPr>
        <w:pStyle w:val="Heading6"/>
        <w:rPr>
          <w:rFonts w:ascii="Arial" w:hAnsi="Arial"/>
        </w:rPr>
      </w:pPr>
      <w:r w:rsidRPr="00424F9C">
        <w:rPr>
          <w:rFonts w:ascii="Arial" w:hAnsi="Arial"/>
        </w:rPr>
        <w:t xml:space="preserve">Performance </w:t>
      </w:r>
      <w:proofErr w:type="spellStart"/>
      <w:r w:rsidRPr="00424F9C">
        <w:rPr>
          <w:rFonts w:ascii="Arial" w:hAnsi="Arial"/>
        </w:rPr>
        <w:t>of</w:t>
      </w:r>
      <w:proofErr w:type="spellEnd"/>
      <w:r w:rsidRPr="00424F9C">
        <w:rPr>
          <w:rFonts w:ascii="Arial" w:hAnsi="Arial"/>
        </w:rPr>
        <w:t xml:space="preserve"> </w:t>
      </w:r>
      <w:proofErr w:type="spellStart"/>
      <w:r w:rsidRPr="00424F9C">
        <w:rPr>
          <w:rFonts w:ascii="Arial" w:hAnsi="Arial"/>
        </w:rPr>
        <w:t>tracking</w:t>
      </w:r>
      <w:proofErr w:type="spellEnd"/>
      <w:r w:rsidRPr="00424F9C">
        <w:rPr>
          <w:rFonts w:ascii="Arial" w:hAnsi="Arial"/>
        </w:rPr>
        <w:t xml:space="preserve"> </w:t>
      </w:r>
      <w:proofErr w:type="spellStart"/>
      <w:proofErr w:type="gramStart"/>
      <w:r w:rsidRPr="00424F9C">
        <w:rPr>
          <w:rFonts w:ascii="Arial" w:hAnsi="Arial"/>
        </w:rPr>
        <w:t>functions</w:t>
      </w:r>
      <w:proofErr w:type="spellEnd"/>
      <w:r w:rsidRPr="00424F9C">
        <w:rPr>
          <w:rFonts w:ascii="Arial" w:hAnsi="Arial"/>
        </w:rPr>
        <w:t xml:space="preserve"> ?</w:t>
      </w:r>
      <w:proofErr w:type="gramEnd"/>
    </w:p>
    <w:p w:rsidR="00C71C64" w:rsidRPr="00C71C64" w:rsidRDefault="00C71C64" w:rsidP="00C71C64">
      <w:pPr>
        <w:rPr>
          <w:rFonts w:ascii="Arial" w:hAnsi="Arial" w:cs="Arial"/>
          <w:lang w:val="en-US" w:eastAsia="de-DE"/>
        </w:rPr>
      </w:pPr>
      <w:r w:rsidRPr="00C71C64">
        <w:rPr>
          <w:rFonts w:ascii="Arial" w:hAnsi="Arial" w:cs="Arial"/>
          <w:lang w:val="en-US" w:eastAsia="de-DE"/>
        </w:rPr>
        <w:t xml:space="preserve">The determination of parameters to specify a VTS tracking system design is a complex task and the ultimate achieved performance is </w:t>
      </w:r>
      <w:proofErr w:type="spellStart"/>
      <w:r w:rsidRPr="00C71C64">
        <w:rPr>
          <w:rFonts w:ascii="Arial" w:hAnsi="Arial" w:cs="Arial"/>
          <w:lang w:val="en-US" w:eastAsia="de-DE"/>
        </w:rPr>
        <w:t>heaviliy</w:t>
      </w:r>
      <w:proofErr w:type="spellEnd"/>
      <w:r w:rsidRPr="00C71C64">
        <w:rPr>
          <w:rFonts w:ascii="Arial" w:hAnsi="Arial" w:cs="Arial"/>
          <w:lang w:val="en-US" w:eastAsia="de-DE"/>
        </w:rPr>
        <w:t xml:space="preserve"> dependent on the sensor data provided as inputs to the tracking process. The sensor requirements should consider information provided elsewhere in the other Annexes of </w:t>
      </w:r>
      <w:proofErr w:type="gramStart"/>
      <w:r w:rsidRPr="00C71C64">
        <w:rPr>
          <w:rFonts w:ascii="Arial" w:hAnsi="Arial" w:cs="Arial"/>
          <w:lang w:val="en-US" w:eastAsia="de-DE"/>
        </w:rPr>
        <w:t>these Recommendation</w:t>
      </w:r>
      <w:proofErr w:type="gramEnd"/>
      <w:r w:rsidRPr="00C71C64">
        <w:rPr>
          <w:rFonts w:ascii="Arial" w:hAnsi="Arial" w:cs="Arial"/>
          <w:lang w:val="en-US" w:eastAsia="de-DE"/>
        </w:rPr>
        <w:t xml:space="preserve"> and are therefore not repeated here.</w:t>
      </w:r>
    </w:p>
    <w:p w:rsidR="00C71C64" w:rsidRPr="00C71C64" w:rsidRDefault="00C71C64" w:rsidP="00C71C64">
      <w:pPr>
        <w:rPr>
          <w:rFonts w:ascii="Arial" w:hAnsi="Arial" w:cs="Arial"/>
          <w:lang w:val="en-US" w:eastAsia="de-DE"/>
        </w:rPr>
      </w:pPr>
      <w:r w:rsidRPr="00C71C64">
        <w:rPr>
          <w:rFonts w:ascii="Arial" w:hAnsi="Arial" w:cs="Arial"/>
          <w:lang w:val="en-US" w:eastAsia="de-DE"/>
        </w:rPr>
        <w:t xml:space="preserve">The plot extraction process, considered here as part of the tracking process, </w:t>
      </w:r>
      <w:proofErr w:type="gramStart"/>
      <w:r w:rsidRPr="00C71C64">
        <w:rPr>
          <w:rFonts w:ascii="Arial" w:hAnsi="Arial" w:cs="Arial"/>
          <w:lang w:val="en-US" w:eastAsia="de-DE"/>
        </w:rPr>
        <w:t>can</w:t>
      </w:r>
      <w:proofErr w:type="gramEnd"/>
      <w:r w:rsidRPr="00C71C64">
        <w:rPr>
          <w:rFonts w:ascii="Arial" w:hAnsi="Arial" w:cs="Arial"/>
          <w:lang w:val="en-US" w:eastAsia="de-DE"/>
        </w:rPr>
        <w:t xml:space="preserve"> be located within the sensor or at the input to the tracker and there may be significant advantages to be gained in these decisions. For example, the extraction of radar plots and their Doppler information within the radar may enhance plot extraction and provide a further discriminator (instantaneous velocity – albeit ambiguous in some circumstances) to aid the association processes. The extraction of GNSS position data is always appropriately located within the sensor.</w:t>
      </w:r>
    </w:p>
    <w:p w:rsidR="00C71C64" w:rsidRPr="00C71C64" w:rsidRDefault="00C71C64" w:rsidP="00C71C64">
      <w:pPr>
        <w:rPr>
          <w:rFonts w:ascii="Arial" w:hAnsi="Arial" w:cs="Arial"/>
          <w:lang w:val="en-US" w:eastAsia="de-DE"/>
        </w:rPr>
      </w:pPr>
    </w:p>
    <w:p w:rsidR="00C71C64" w:rsidRPr="00C71C64" w:rsidRDefault="00C71C64" w:rsidP="00C71C64">
      <w:pPr>
        <w:rPr>
          <w:rFonts w:ascii="Arial" w:hAnsi="Arial" w:cs="Arial"/>
          <w:highlight w:val="cyan"/>
          <w:lang w:val="en-US" w:eastAsia="de-DE"/>
        </w:rPr>
      </w:pPr>
      <w:r w:rsidRPr="00C71C64">
        <w:rPr>
          <w:rFonts w:ascii="Arial" w:hAnsi="Arial" w:cs="Arial"/>
          <w:highlight w:val="cyan"/>
          <w:lang w:val="en-US" w:eastAsia="de-DE"/>
        </w:rPr>
        <w:t>Key tracking parameters to consider are:</w:t>
      </w:r>
    </w:p>
    <w:p w:rsidR="00C71C64" w:rsidRPr="00C71C64" w:rsidRDefault="00C71C64" w:rsidP="00C71C64">
      <w:pPr>
        <w:pStyle w:val="ListParagraph"/>
        <w:numPr>
          <w:ilvl w:val="0"/>
          <w:numId w:val="96"/>
        </w:numPr>
        <w:rPr>
          <w:rFonts w:ascii="Arial" w:hAnsi="Arial" w:cs="Arial"/>
          <w:highlight w:val="cyan"/>
          <w:lang w:val="en-US" w:eastAsia="de-DE"/>
        </w:rPr>
      </w:pPr>
      <w:r w:rsidRPr="00C71C64">
        <w:rPr>
          <w:rFonts w:ascii="Arial" w:hAnsi="Arial" w:cs="Arial"/>
          <w:highlight w:val="cyan"/>
          <w:lang w:val="en-US" w:eastAsia="de-DE"/>
        </w:rPr>
        <w:t xml:space="preserve">Range of target characteristics (RCS, size, speed,, </w:t>
      </w:r>
      <w:proofErr w:type="spellStart"/>
      <w:r w:rsidRPr="00C71C64">
        <w:rPr>
          <w:rFonts w:ascii="Arial" w:hAnsi="Arial" w:cs="Arial"/>
          <w:highlight w:val="cyan"/>
          <w:lang w:val="en-US" w:eastAsia="de-DE"/>
        </w:rPr>
        <w:t>maneouvrability</w:t>
      </w:r>
      <w:proofErr w:type="spellEnd"/>
      <w:r w:rsidRPr="00C71C64">
        <w:rPr>
          <w:rFonts w:ascii="Arial" w:hAnsi="Arial" w:cs="Arial"/>
          <w:highlight w:val="cyan"/>
          <w:lang w:val="en-US" w:eastAsia="de-DE"/>
        </w:rPr>
        <w:t xml:space="preserve">, draft, height, type </w:t>
      </w:r>
      <w:proofErr w:type="spellStart"/>
      <w:r w:rsidRPr="00C71C64">
        <w:rPr>
          <w:rFonts w:ascii="Arial" w:hAnsi="Arial" w:cs="Arial"/>
          <w:highlight w:val="cyan"/>
          <w:lang w:val="en-US" w:eastAsia="de-DE"/>
        </w:rPr>
        <w:t>etc</w:t>
      </w:r>
      <w:proofErr w:type="spellEnd"/>
      <w:r w:rsidRPr="00C71C64">
        <w:rPr>
          <w:rFonts w:ascii="Arial" w:hAnsi="Arial" w:cs="Arial"/>
          <w:highlight w:val="cyan"/>
          <w:lang w:val="en-US" w:eastAsia="de-DE"/>
        </w:rPr>
        <w:t>)</w:t>
      </w:r>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 xml:space="preserve">Max no plots per „rev / unit time </w:t>
      </w:r>
      <w:proofErr w:type="spellStart"/>
      <w:r w:rsidRPr="00C71C64">
        <w:rPr>
          <w:highlight w:val="cyan"/>
          <w:lang w:val="en-US" w:eastAsia="de-DE"/>
        </w:rPr>
        <w:t>etc</w:t>
      </w:r>
      <w:proofErr w:type="spellEnd"/>
    </w:p>
    <w:p w:rsidR="00C71C64" w:rsidRPr="00C71C64" w:rsidRDefault="00C71C64" w:rsidP="00C71C64">
      <w:pPr>
        <w:pStyle w:val="ListParagraph"/>
        <w:numPr>
          <w:ilvl w:val="0"/>
          <w:numId w:val="96"/>
        </w:numPr>
        <w:rPr>
          <w:highlight w:val="cyan"/>
          <w:lang w:val="de-DE" w:eastAsia="de-DE"/>
        </w:rPr>
      </w:pPr>
      <w:r w:rsidRPr="00C71C64">
        <w:rPr>
          <w:highlight w:val="cyan"/>
          <w:lang w:val="de-DE" w:eastAsia="de-DE"/>
        </w:rPr>
        <w:t xml:space="preserve">Plot </w:t>
      </w:r>
      <w:proofErr w:type="spellStart"/>
      <w:r w:rsidRPr="00C71C64">
        <w:rPr>
          <w:highlight w:val="cyan"/>
          <w:lang w:val="de-DE" w:eastAsia="de-DE"/>
        </w:rPr>
        <w:t>desnity</w:t>
      </w:r>
      <w:proofErr w:type="spellEnd"/>
      <w:r w:rsidRPr="00C71C64">
        <w:rPr>
          <w:highlight w:val="cyan"/>
          <w:lang w:val="de-DE" w:eastAsia="de-DE"/>
        </w:rPr>
        <w:t xml:space="preserve"> in </w:t>
      </w:r>
      <w:proofErr w:type="spellStart"/>
      <w:r w:rsidRPr="00C71C64">
        <w:rPr>
          <w:highlight w:val="cyan"/>
          <w:lang w:val="de-DE" w:eastAsia="de-DE"/>
        </w:rPr>
        <w:t>smaller</w:t>
      </w:r>
      <w:proofErr w:type="spellEnd"/>
      <w:r w:rsidRPr="00C71C64">
        <w:rPr>
          <w:highlight w:val="cyan"/>
          <w:lang w:val="de-DE" w:eastAsia="de-DE"/>
        </w:rPr>
        <w:t xml:space="preserve"> </w:t>
      </w:r>
      <w:proofErr w:type="spellStart"/>
      <w:r w:rsidRPr="00C71C64">
        <w:rPr>
          <w:highlight w:val="cyan"/>
          <w:lang w:val="de-DE" w:eastAsia="de-DE"/>
        </w:rPr>
        <w:t>areas</w:t>
      </w:r>
      <w:proofErr w:type="spellEnd"/>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Capacity for (Max) no initiations per second</w:t>
      </w:r>
    </w:p>
    <w:p w:rsidR="00C71C64" w:rsidRPr="00C71C64" w:rsidRDefault="00C71C64" w:rsidP="00C71C64">
      <w:pPr>
        <w:pStyle w:val="ListParagraph"/>
        <w:numPr>
          <w:ilvl w:val="0"/>
          <w:numId w:val="96"/>
        </w:numPr>
        <w:rPr>
          <w:highlight w:val="cyan"/>
          <w:lang w:val="de-DE" w:eastAsia="de-DE"/>
        </w:rPr>
      </w:pPr>
      <w:r w:rsidRPr="00C71C64">
        <w:rPr>
          <w:highlight w:val="cyan"/>
          <w:lang w:val="de-DE" w:eastAsia="de-DE"/>
        </w:rPr>
        <w:t xml:space="preserve">Max </w:t>
      </w:r>
      <w:proofErr w:type="spellStart"/>
      <w:r w:rsidRPr="00C71C64">
        <w:rPr>
          <w:highlight w:val="cyan"/>
          <w:lang w:val="de-DE" w:eastAsia="de-DE"/>
        </w:rPr>
        <w:t>number</w:t>
      </w:r>
      <w:proofErr w:type="spellEnd"/>
      <w:r w:rsidRPr="00C71C64">
        <w:rPr>
          <w:highlight w:val="cyan"/>
          <w:lang w:val="de-DE" w:eastAsia="de-DE"/>
        </w:rPr>
        <w:t xml:space="preserve"> </w:t>
      </w:r>
      <w:proofErr w:type="spellStart"/>
      <w:r w:rsidRPr="00C71C64">
        <w:rPr>
          <w:highlight w:val="cyan"/>
          <w:lang w:val="de-DE" w:eastAsia="de-DE"/>
        </w:rPr>
        <w:t>of</w:t>
      </w:r>
      <w:proofErr w:type="spellEnd"/>
      <w:r w:rsidRPr="00C71C64">
        <w:rPr>
          <w:highlight w:val="cyan"/>
          <w:lang w:val="de-DE" w:eastAsia="de-DE"/>
        </w:rPr>
        <w:t xml:space="preserve"> </w:t>
      </w:r>
      <w:proofErr w:type="spellStart"/>
      <w:r w:rsidRPr="00C71C64">
        <w:rPr>
          <w:highlight w:val="cyan"/>
          <w:lang w:val="de-DE" w:eastAsia="de-DE"/>
        </w:rPr>
        <w:t>overlapping</w:t>
      </w:r>
      <w:proofErr w:type="spellEnd"/>
      <w:r w:rsidRPr="00C71C64">
        <w:rPr>
          <w:highlight w:val="cyan"/>
          <w:lang w:val="de-DE" w:eastAsia="de-DE"/>
        </w:rPr>
        <w:t xml:space="preserve"> </w:t>
      </w:r>
      <w:proofErr w:type="spellStart"/>
      <w:r w:rsidRPr="00C71C64">
        <w:rPr>
          <w:highlight w:val="cyan"/>
          <w:lang w:val="de-DE" w:eastAsia="de-DE"/>
        </w:rPr>
        <w:t>sesnors</w:t>
      </w:r>
      <w:proofErr w:type="spellEnd"/>
    </w:p>
    <w:p w:rsidR="00C71C64" w:rsidRPr="00C71C64" w:rsidRDefault="00C71C64" w:rsidP="00C71C64">
      <w:pPr>
        <w:pStyle w:val="ListParagraph"/>
        <w:numPr>
          <w:ilvl w:val="0"/>
          <w:numId w:val="96"/>
        </w:numPr>
        <w:rPr>
          <w:highlight w:val="cyan"/>
          <w:lang w:val="de-DE" w:eastAsia="de-DE"/>
        </w:rPr>
      </w:pPr>
      <w:proofErr w:type="spellStart"/>
      <w:r w:rsidRPr="00C71C64">
        <w:rPr>
          <w:highlight w:val="cyan"/>
          <w:lang w:val="de-DE" w:eastAsia="de-DE"/>
        </w:rPr>
        <w:t>Measuremnt</w:t>
      </w:r>
      <w:proofErr w:type="spellEnd"/>
      <w:r w:rsidRPr="00C71C64">
        <w:rPr>
          <w:highlight w:val="cyan"/>
          <w:lang w:val="de-DE" w:eastAsia="de-DE"/>
        </w:rPr>
        <w:t xml:space="preserve"> </w:t>
      </w:r>
      <w:proofErr w:type="spellStart"/>
      <w:r w:rsidRPr="00C71C64">
        <w:rPr>
          <w:highlight w:val="cyan"/>
          <w:lang w:val="de-DE" w:eastAsia="de-DE"/>
        </w:rPr>
        <w:t>error</w:t>
      </w:r>
      <w:proofErr w:type="spellEnd"/>
      <w:r w:rsidRPr="00C71C64">
        <w:rPr>
          <w:highlight w:val="cyan"/>
          <w:lang w:val="de-DE" w:eastAsia="de-DE"/>
        </w:rPr>
        <w:t xml:space="preserve"> </w:t>
      </w:r>
      <w:proofErr w:type="spellStart"/>
      <w:r w:rsidRPr="00C71C64">
        <w:rPr>
          <w:highlight w:val="cyan"/>
          <w:lang w:val="de-DE" w:eastAsia="de-DE"/>
        </w:rPr>
        <w:t>fromeach</w:t>
      </w:r>
      <w:proofErr w:type="spellEnd"/>
      <w:r w:rsidRPr="00C71C64">
        <w:rPr>
          <w:highlight w:val="cyan"/>
          <w:lang w:val="de-DE" w:eastAsia="de-DE"/>
        </w:rPr>
        <w:t xml:space="preserve"> </w:t>
      </w:r>
      <w:proofErr w:type="spellStart"/>
      <w:r w:rsidRPr="00C71C64">
        <w:rPr>
          <w:highlight w:val="cyan"/>
          <w:lang w:val="de-DE" w:eastAsia="de-DE"/>
        </w:rPr>
        <w:t>sesnor</w:t>
      </w:r>
      <w:proofErr w:type="spellEnd"/>
      <w:r w:rsidRPr="00C71C64">
        <w:rPr>
          <w:highlight w:val="cyan"/>
          <w:lang w:val="de-DE" w:eastAsia="de-DE"/>
        </w:rPr>
        <w:t xml:space="preserve"> type</w:t>
      </w:r>
    </w:p>
    <w:p w:rsidR="00C71C64" w:rsidRPr="00C71C64" w:rsidRDefault="00C71C64" w:rsidP="00C71C64">
      <w:pPr>
        <w:pStyle w:val="ListParagraph"/>
        <w:numPr>
          <w:ilvl w:val="0"/>
          <w:numId w:val="96"/>
        </w:numPr>
        <w:rPr>
          <w:highlight w:val="cyan"/>
          <w:lang w:val="de-DE" w:eastAsia="de-DE"/>
        </w:rPr>
      </w:pPr>
      <w:r w:rsidRPr="00C71C64">
        <w:rPr>
          <w:highlight w:val="cyan"/>
          <w:lang w:val="de-DE" w:eastAsia="de-DE"/>
        </w:rPr>
        <w:t xml:space="preserve">Plot update </w:t>
      </w:r>
      <w:proofErr w:type="spellStart"/>
      <w:r w:rsidRPr="00C71C64">
        <w:rPr>
          <w:highlight w:val="cyan"/>
          <w:lang w:val="de-DE" w:eastAsia="de-DE"/>
        </w:rPr>
        <w:t>probability</w:t>
      </w:r>
      <w:proofErr w:type="spellEnd"/>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 xml:space="preserve">Number of hypotheses running </w:t>
      </w:r>
      <w:proofErr w:type="spellStart"/>
      <w:r w:rsidRPr="00C71C64">
        <w:rPr>
          <w:highlight w:val="cyan"/>
          <w:lang w:val="en-US" w:eastAsia="de-DE"/>
        </w:rPr>
        <w:t>vs</w:t>
      </w:r>
      <w:proofErr w:type="spellEnd"/>
      <w:r w:rsidRPr="00C71C64">
        <w:rPr>
          <w:highlight w:val="cyan"/>
          <w:lang w:val="en-US" w:eastAsia="de-DE"/>
        </w:rPr>
        <w:t xml:space="preserve"> any one track</w:t>
      </w:r>
    </w:p>
    <w:p w:rsidR="00C71C64" w:rsidRPr="00C71C64" w:rsidRDefault="00C71C64" w:rsidP="00C71C64">
      <w:pPr>
        <w:pStyle w:val="ListParagraph"/>
        <w:numPr>
          <w:ilvl w:val="0"/>
          <w:numId w:val="96"/>
        </w:numPr>
        <w:rPr>
          <w:highlight w:val="cyan"/>
          <w:lang w:val="de-DE" w:eastAsia="de-DE"/>
        </w:rPr>
      </w:pPr>
      <w:r w:rsidRPr="00C71C64">
        <w:rPr>
          <w:highlight w:val="cyan"/>
          <w:lang w:val="de-DE" w:eastAsia="de-DE"/>
        </w:rPr>
        <w:t xml:space="preserve">Track </w:t>
      </w:r>
      <w:proofErr w:type="spellStart"/>
      <w:r w:rsidRPr="00C71C64">
        <w:rPr>
          <w:highlight w:val="cyan"/>
          <w:lang w:val="de-DE" w:eastAsia="de-DE"/>
        </w:rPr>
        <w:t>positionand</w:t>
      </w:r>
      <w:proofErr w:type="spellEnd"/>
      <w:r w:rsidRPr="00C71C64">
        <w:rPr>
          <w:highlight w:val="cyan"/>
          <w:lang w:val="de-DE" w:eastAsia="de-DE"/>
        </w:rPr>
        <w:t xml:space="preserve"> </w:t>
      </w:r>
      <w:proofErr w:type="spellStart"/>
      <w:r w:rsidRPr="00C71C64">
        <w:rPr>
          <w:highlight w:val="cyan"/>
          <w:lang w:val="de-DE" w:eastAsia="de-DE"/>
        </w:rPr>
        <w:t>velocity</w:t>
      </w:r>
      <w:proofErr w:type="spellEnd"/>
      <w:r w:rsidRPr="00C71C64">
        <w:rPr>
          <w:highlight w:val="cyan"/>
          <w:lang w:val="de-DE" w:eastAsia="de-DE"/>
        </w:rPr>
        <w:t xml:space="preserve"> </w:t>
      </w:r>
      <w:proofErr w:type="spellStart"/>
      <w:r w:rsidRPr="00C71C64">
        <w:rPr>
          <w:highlight w:val="cyan"/>
          <w:lang w:val="de-DE" w:eastAsia="de-DE"/>
        </w:rPr>
        <w:t>accuracy</w:t>
      </w:r>
      <w:proofErr w:type="spellEnd"/>
    </w:p>
    <w:p w:rsidR="00C71C64" w:rsidRPr="00C71C64" w:rsidRDefault="00C71C64" w:rsidP="00C71C64">
      <w:pPr>
        <w:pStyle w:val="ListParagraph"/>
        <w:numPr>
          <w:ilvl w:val="0"/>
          <w:numId w:val="96"/>
        </w:numPr>
        <w:rPr>
          <w:highlight w:val="cyan"/>
          <w:lang w:val="de-DE" w:eastAsia="de-DE"/>
        </w:rPr>
      </w:pPr>
      <w:proofErr w:type="spellStart"/>
      <w:r w:rsidRPr="00C71C64">
        <w:rPr>
          <w:highlight w:val="cyan"/>
          <w:lang w:val="de-DE" w:eastAsia="de-DE"/>
        </w:rPr>
        <w:t>Latency</w:t>
      </w:r>
      <w:proofErr w:type="spellEnd"/>
      <w:r w:rsidRPr="00C71C64">
        <w:rPr>
          <w:highlight w:val="cyan"/>
          <w:lang w:val="de-DE" w:eastAsia="de-DE"/>
        </w:rPr>
        <w:t xml:space="preserve"> </w:t>
      </w:r>
      <w:proofErr w:type="spellStart"/>
      <w:r w:rsidRPr="00C71C64">
        <w:rPr>
          <w:highlight w:val="cyan"/>
          <w:lang w:val="de-DE" w:eastAsia="de-DE"/>
        </w:rPr>
        <w:t>of</w:t>
      </w:r>
      <w:proofErr w:type="spellEnd"/>
      <w:r w:rsidRPr="00C71C64">
        <w:rPr>
          <w:highlight w:val="cyan"/>
          <w:lang w:val="de-DE" w:eastAsia="de-DE"/>
        </w:rPr>
        <w:t xml:space="preserve"> </w:t>
      </w:r>
      <w:proofErr w:type="spellStart"/>
      <w:r w:rsidRPr="00C71C64">
        <w:rPr>
          <w:highlight w:val="cyan"/>
          <w:lang w:val="de-DE" w:eastAsia="de-DE"/>
        </w:rPr>
        <w:t>track</w:t>
      </w:r>
      <w:proofErr w:type="spellEnd"/>
      <w:r w:rsidRPr="00C71C64">
        <w:rPr>
          <w:highlight w:val="cyan"/>
          <w:lang w:val="de-DE" w:eastAsia="de-DE"/>
        </w:rPr>
        <w:t xml:space="preserve"> update</w:t>
      </w:r>
    </w:p>
    <w:p w:rsidR="00C71C64" w:rsidRPr="00C71C64" w:rsidRDefault="00C71C64" w:rsidP="00C71C64">
      <w:pPr>
        <w:pStyle w:val="ListParagraph"/>
        <w:numPr>
          <w:ilvl w:val="0"/>
          <w:numId w:val="96"/>
        </w:numPr>
        <w:rPr>
          <w:highlight w:val="cyan"/>
          <w:lang w:val="de-DE" w:eastAsia="de-DE"/>
        </w:rPr>
      </w:pPr>
      <w:proofErr w:type="spellStart"/>
      <w:r w:rsidRPr="00C71C64">
        <w:rPr>
          <w:highlight w:val="cyan"/>
          <w:lang w:val="de-DE" w:eastAsia="de-DE"/>
        </w:rPr>
        <w:t>Coasting</w:t>
      </w:r>
      <w:proofErr w:type="spellEnd"/>
      <w:r w:rsidRPr="00C71C64">
        <w:rPr>
          <w:highlight w:val="cyan"/>
          <w:lang w:val="de-DE" w:eastAsia="de-DE"/>
        </w:rPr>
        <w:t xml:space="preserve"> </w:t>
      </w:r>
      <w:proofErr w:type="spellStart"/>
      <w:r w:rsidRPr="00C71C64">
        <w:rPr>
          <w:highlight w:val="cyan"/>
          <w:lang w:val="de-DE" w:eastAsia="de-DE"/>
        </w:rPr>
        <w:t>period</w:t>
      </w:r>
      <w:proofErr w:type="spellEnd"/>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Track list capacity constraints – „max“ number of tracks and tentative tracks</w:t>
      </w:r>
    </w:p>
    <w:p w:rsidR="00C71C64" w:rsidRPr="00C71C64" w:rsidRDefault="00C71C64" w:rsidP="00C71C64">
      <w:pPr>
        <w:pStyle w:val="ListParagraph"/>
        <w:numPr>
          <w:ilvl w:val="0"/>
          <w:numId w:val="96"/>
        </w:numPr>
        <w:rPr>
          <w:highlight w:val="cyan"/>
          <w:lang w:val="de-DE" w:eastAsia="de-DE"/>
        </w:rPr>
      </w:pPr>
      <w:proofErr w:type="spellStart"/>
      <w:r w:rsidRPr="00C71C64">
        <w:rPr>
          <w:highlight w:val="cyan"/>
          <w:lang w:val="de-DE" w:eastAsia="de-DE"/>
        </w:rPr>
        <w:t>False</w:t>
      </w:r>
      <w:proofErr w:type="spellEnd"/>
      <w:r w:rsidRPr="00C71C64">
        <w:rPr>
          <w:highlight w:val="cyan"/>
          <w:lang w:val="de-DE" w:eastAsia="de-DE"/>
        </w:rPr>
        <w:t xml:space="preserve"> </w:t>
      </w:r>
      <w:proofErr w:type="spellStart"/>
      <w:r w:rsidRPr="00C71C64">
        <w:rPr>
          <w:highlight w:val="cyan"/>
          <w:lang w:val="de-DE" w:eastAsia="de-DE"/>
        </w:rPr>
        <w:t>track</w:t>
      </w:r>
      <w:proofErr w:type="spellEnd"/>
      <w:r w:rsidRPr="00C71C64">
        <w:rPr>
          <w:highlight w:val="cyan"/>
          <w:lang w:val="de-DE" w:eastAsia="de-DE"/>
        </w:rPr>
        <w:t xml:space="preserve"> per </w:t>
      </w:r>
      <w:proofErr w:type="spellStart"/>
      <w:r w:rsidRPr="00C71C64">
        <w:rPr>
          <w:highlight w:val="cyan"/>
          <w:lang w:val="de-DE" w:eastAsia="de-DE"/>
        </w:rPr>
        <w:t>unit</w:t>
      </w:r>
      <w:proofErr w:type="spellEnd"/>
      <w:r w:rsidRPr="00C71C64">
        <w:rPr>
          <w:highlight w:val="cyan"/>
          <w:lang w:val="de-DE" w:eastAsia="de-DE"/>
        </w:rPr>
        <w:t xml:space="preserve"> time</w:t>
      </w:r>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 xml:space="preserve">Probability of merging / splitting, </w:t>
      </w:r>
      <w:proofErr w:type="spellStart"/>
      <w:r w:rsidRPr="00C71C64">
        <w:rPr>
          <w:highlight w:val="cyan"/>
          <w:lang w:val="en-US" w:eastAsia="de-DE"/>
        </w:rPr>
        <w:t>ident</w:t>
      </w:r>
      <w:proofErr w:type="spellEnd"/>
      <w:r w:rsidRPr="00C71C64">
        <w:rPr>
          <w:highlight w:val="cyan"/>
          <w:lang w:val="en-US" w:eastAsia="de-DE"/>
        </w:rPr>
        <w:t xml:space="preserve"> swapping</w:t>
      </w:r>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Min and max number of updates from nothing to firm track</w:t>
      </w:r>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Probability of fault detection /loss of sensor integrity</w:t>
      </w:r>
    </w:p>
    <w:p w:rsidR="00C71C64" w:rsidRPr="00C71C64" w:rsidRDefault="00C71C64" w:rsidP="00C71C64">
      <w:pPr>
        <w:pStyle w:val="ListParagraph"/>
        <w:numPr>
          <w:ilvl w:val="0"/>
          <w:numId w:val="96"/>
        </w:numPr>
        <w:rPr>
          <w:highlight w:val="cyan"/>
          <w:lang w:val="en-US" w:eastAsia="de-DE"/>
        </w:rPr>
      </w:pPr>
      <w:r w:rsidRPr="00C71C64">
        <w:rPr>
          <w:highlight w:val="cyan"/>
          <w:lang w:val="en-US" w:eastAsia="de-DE"/>
        </w:rPr>
        <w:t xml:space="preserve">Limitations of track numbering schemes (reuse of </w:t>
      </w:r>
      <w:proofErr w:type="spellStart"/>
      <w:r w:rsidRPr="00C71C64">
        <w:rPr>
          <w:highlight w:val="cyan"/>
          <w:lang w:val="en-US" w:eastAsia="de-DE"/>
        </w:rPr>
        <w:t>idents</w:t>
      </w:r>
      <w:proofErr w:type="spellEnd"/>
      <w:r w:rsidRPr="00C71C64">
        <w:rPr>
          <w:highlight w:val="cyan"/>
          <w:lang w:val="en-US" w:eastAsia="de-DE"/>
        </w:rPr>
        <w:t xml:space="preserve"> etc</w:t>
      </w:r>
      <w:proofErr w:type="gramStart"/>
      <w:r w:rsidRPr="00C71C64">
        <w:rPr>
          <w:highlight w:val="cyan"/>
          <w:lang w:val="en-US" w:eastAsia="de-DE"/>
        </w:rPr>
        <w:t>..)</w:t>
      </w:r>
      <w:proofErr w:type="gramEnd"/>
    </w:p>
    <w:p w:rsidR="00C71C64" w:rsidRPr="00C71C64" w:rsidRDefault="00C71C64" w:rsidP="00C71C64">
      <w:pPr>
        <w:rPr>
          <w:rFonts w:ascii="Arial" w:hAnsi="Arial"/>
          <w:highlight w:val="cyan"/>
        </w:rPr>
      </w:pPr>
      <w:r w:rsidRPr="00C71C64">
        <w:rPr>
          <w:rFonts w:ascii="Arial" w:hAnsi="Arial"/>
          <w:highlight w:val="cyan"/>
        </w:rPr>
        <w:t>The tracking system should be able to handle at least a certain number of tentative tracks and to initiate tracks and eventually to confirm tracks under certain conditions of PD and PFA.</w:t>
      </w:r>
    </w:p>
    <w:p w:rsidR="00C71C64" w:rsidRPr="00C71C64" w:rsidRDefault="00C71C64" w:rsidP="00C71C64">
      <w:pPr>
        <w:rPr>
          <w:rFonts w:ascii="Arial" w:hAnsi="Arial"/>
          <w:highlight w:val="cyan"/>
        </w:rPr>
      </w:pPr>
      <w:r w:rsidRPr="00C71C64">
        <w:rPr>
          <w:rFonts w:ascii="Arial" w:hAnsi="Arial"/>
          <w:highlight w:val="cyan"/>
        </w:rPr>
        <w:t>The tracking system should be able to handle at least a certain number of confirmed tracks (Table 55.1) and to maintain tracks under certain conditions of PD (Table 55.2) and PFA ≤ 0.01.</w:t>
      </w:r>
    </w:p>
    <w:p w:rsidR="00C71C64" w:rsidRPr="00C71C64" w:rsidRDefault="00C71C64" w:rsidP="00C71C64">
      <w:pPr>
        <w:rPr>
          <w:rFonts w:ascii="Arial" w:hAnsi="Arial"/>
          <w:highlight w:val="cyan"/>
        </w:rPr>
      </w:pPr>
      <w:r w:rsidRPr="00C71C64">
        <w:rPr>
          <w:rFonts w:ascii="Arial" w:hAnsi="Arial"/>
          <w:highlight w:val="cyan"/>
        </w:rPr>
        <w:t xml:space="preserve">The requirements in respect of plot extraction and tracking should be defined by the individual VTS authority, on the basis of local conditions, number and type of (radar) sensors in a system etc.  Table XXX suggests values for the VTS area of each individual radar sensor in a system (in some cases these may be </w:t>
      </w:r>
      <w:proofErr w:type="spellStart"/>
      <w:r w:rsidRPr="00C71C64">
        <w:rPr>
          <w:rFonts w:ascii="Arial" w:hAnsi="Arial"/>
          <w:highlight w:val="cyan"/>
        </w:rPr>
        <w:t>dependant</w:t>
      </w:r>
      <w:proofErr w:type="spellEnd"/>
      <w:r w:rsidRPr="00C71C64">
        <w:rPr>
          <w:rFonts w:ascii="Arial" w:hAnsi="Arial"/>
          <w:highlight w:val="cyan"/>
        </w:rPr>
        <w:t xml:space="preserve"> on up.</w:t>
      </w:r>
    </w:p>
    <w:p w:rsidR="00C71C64" w:rsidRPr="00C71C64" w:rsidRDefault="00C71C64" w:rsidP="0012157B">
      <w:pPr>
        <w:pStyle w:val="Caption"/>
        <w:rPr>
          <w:highlight w:val="cyan"/>
        </w:rPr>
      </w:pPr>
      <w:bookmarkStart w:id="10" w:name="_Ref347919097"/>
      <w:bookmarkStart w:id="11" w:name="_Toc319669160"/>
      <w:bookmarkStart w:id="12" w:name="_Toc334686380"/>
      <w:bookmarkStart w:id="13" w:name="_Toc348620108"/>
      <w:r w:rsidRPr="00C71C64">
        <w:rPr>
          <w:highlight w:val="cyan"/>
        </w:rPr>
        <w:lastRenderedPageBreak/>
        <w:t xml:space="preserve">Table </w:t>
      </w:r>
      <w:r w:rsidRPr="00C71C64">
        <w:rPr>
          <w:highlight w:val="cyan"/>
        </w:rPr>
        <w:fldChar w:fldCharType="begin"/>
      </w:r>
      <w:r w:rsidRPr="00C71C64">
        <w:rPr>
          <w:highlight w:val="cyan"/>
        </w:rPr>
        <w:instrText xml:space="preserve"> STYLEREF 1 \s </w:instrText>
      </w:r>
      <w:r w:rsidRPr="00C71C64">
        <w:rPr>
          <w:highlight w:val="cyan"/>
        </w:rPr>
        <w:fldChar w:fldCharType="separate"/>
      </w:r>
      <w:r w:rsidR="00E1510D">
        <w:rPr>
          <w:noProof/>
          <w:highlight w:val="cyan"/>
        </w:rPr>
        <w:t>9</w:t>
      </w:r>
      <w:r w:rsidRPr="00C71C64">
        <w:rPr>
          <w:highlight w:val="cyan"/>
        </w:rPr>
        <w:fldChar w:fldCharType="end"/>
      </w:r>
      <w:r w:rsidRPr="00C71C64">
        <w:rPr>
          <w:highlight w:val="cyan"/>
        </w:rPr>
        <w:noBreakHyphen/>
      </w:r>
      <w:r w:rsidRPr="00C71C64">
        <w:rPr>
          <w:highlight w:val="cyan"/>
        </w:rPr>
        <w:fldChar w:fldCharType="begin"/>
      </w:r>
      <w:r w:rsidRPr="00C71C64">
        <w:rPr>
          <w:highlight w:val="cyan"/>
        </w:rPr>
        <w:instrText xml:space="preserve"> SEQ Table \* ARABIC \s 1 </w:instrText>
      </w:r>
      <w:r w:rsidRPr="00C71C64">
        <w:rPr>
          <w:highlight w:val="cyan"/>
        </w:rPr>
        <w:fldChar w:fldCharType="separate"/>
      </w:r>
      <w:r w:rsidR="00E1510D">
        <w:rPr>
          <w:noProof/>
          <w:highlight w:val="cyan"/>
        </w:rPr>
        <w:t>1</w:t>
      </w:r>
      <w:r w:rsidRPr="00C71C64">
        <w:rPr>
          <w:highlight w:val="cyan"/>
        </w:rPr>
        <w:fldChar w:fldCharType="end"/>
      </w:r>
      <w:bookmarkEnd w:id="10"/>
      <w:r w:rsidRPr="00C71C64">
        <w:rPr>
          <w:highlight w:val="cyan"/>
        </w:rPr>
        <w:tab/>
      </w:r>
      <w:r w:rsidRPr="00C71C64">
        <w:rPr>
          <w:highlight w:val="cyan"/>
        </w:rPr>
        <w:tab/>
        <w:t>Radar tracking performance parameters</w:t>
      </w:r>
      <w:bookmarkEnd w:id="11"/>
      <w:bookmarkEnd w:id="12"/>
      <w:bookmarkEnd w:id="13"/>
    </w:p>
    <w:tbl>
      <w:tblPr>
        <w:tblW w:w="8707" w:type="dxa"/>
        <w:jc w:val="center"/>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47"/>
        <w:gridCol w:w="1761"/>
        <w:gridCol w:w="1588"/>
        <w:gridCol w:w="1701"/>
        <w:gridCol w:w="2410"/>
      </w:tblGrid>
      <w:tr w:rsidR="00C71C64" w:rsidRPr="00C71C64" w:rsidTr="00465BD5">
        <w:trPr>
          <w:cantSplit/>
          <w:trHeight w:val="425"/>
          <w:tblHeader/>
          <w:jc w:val="center"/>
        </w:trPr>
        <w:tc>
          <w:tcPr>
            <w:tcW w:w="8707" w:type="dxa"/>
            <w:gridSpan w:val="5"/>
            <w:vAlign w:val="center"/>
          </w:tcPr>
          <w:p w:rsidR="00C71C64" w:rsidRPr="00C71C64" w:rsidRDefault="00C71C64" w:rsidP="00465BD5">
            <w:pPr>
              <w:rPr>
                <w:rFonts w:ascii="Arial" w:hAnsi="Arial"/>
                <w:highlight w:val="cyan"/>
              </w:rPr>
            </w:pPr>
            <w:r w:rsidRPr="00C71C64">
              <w:rPr>
                <w:rFonts w:ascii="Arial" w:hAnsi="Arial"/>
                <w:highlight w:val="cyan"/>
              </w:rPr>
              <w:t>Plot Extraction and Tracking Performance for each individual radar in a system</w:t>
            </w:r>
          </w:p>
        </w:tc>
      </w:tr>
      <w:tr w:rsidR="00C71C64" w:rsidRPr="00C71C64" w:rsidTr="00465BD5">
        <w:trPr>
          <w:cantSplit/>
          <w:trHeight w:val="526"/>
          <w:jc w:val="center"/>
        </w:trPr>
        <w:tc>
          <w:tcPr>
            <w:tcW w:w="3008" w:type="dxa"/>
            <w:gridSpan w:val="2"/>
            <w:vMerge w:val="restart"/>
            <w:vAlign w:val="center"/>
          </w:tcPr>
          <w:p w:rsidR="00C71C64" w:rsidRPr="00C71C64" w:rsidRDefault="00C71C64" w:rsidP="00465BD5">
            <w:pPr>
              <w:rPr>
                <w:rFonts w:ascii="Arial" w:hAnsi="Arial"/>
                <w:highlight w:val="cyan"/>
              </w:rPr>
            </w:pPr>
            <w:r w:rsidRPr="00C71C64">
              <w:rPr>
                <w:rFonts w:ascii="Arial" w:hAnsi="Arial"/>
                <w:highlight w:val="cyan"/>
              </w:rPr>
              <w:t>Parameter</w:t>
            </w:r>
          </w:p>
        </w:tc>
        <w:tc>
          <w:tcPr>
            <w:tcW w:w="5699" w:type="dxa"/>
            <w:gridSpan w:val="3"/>
            <w:vAlign w:val="center"/>
          </w:tcPr>
          <w:p w:rsidR="00C71C64" w:rsidRPr="00C71C64" w:rsidRDefault="00C71C64" w:rsidP="00465BD5">
            <w:pPr>
              <w:rPr>
                <w:rFonts w:ascii="Arial" w:hAnsi="Arial"/>
                <w:highlight w:val="cyan"/>
              </w:rPr>
            </w:pPr>
            <w:r w:rsidRPr="00C71C64">
              <w:rPr>
                <w:rFonts w:ascii="Arial" w:hAnsi="Arial"/>
                <w:highlight w:val="cyan"/>
              </w:rPr>
              <w:t>Recommendation level</w:t>
            </w:r>
          </w:p>
        </w:tc>
      </w:tr>
      <w:tr w:rsidR="00C71C64" w:rsidRPr="00C71C64" w:rsidTr="00465BD5">
        <w:trPr>
          <w:cantSplit/>
          <w:trHeight w:val="526"/>
          <w:jc w:val="center"/>
        </w:trPr>
        <w:tc>
          <w:tcPr>
            <w:tcW w:w="3008" w:type="dxa"/>
            <w:gridSpan w:val="2"/>
            <w:vMerge/>
            <w:tcBorders>
              <w:bottom w:val="nil"/>
            </w:tcBorders>
            <w:vAlign w:val="center"/>
          </w:tcPr>
          <w:p w:rsidR="00C71C64" w:rsidRPr="00C71C64" w:rsidRDefault="00C71C64" w:rsidP="00465BD5">
            <w:pPr>
              <w:rPr>
                <w:rFonts w:ascii="Arial" w:hAnsi="Arial"/>
                <w:b/>
                <w:sz w:val="16"/>
                <w:highlight w:val="cyan"/>
              </w:rPr>
            </w:pPr>
          </w:p>
        </w:tc>
        <w:tc>
          <w:tcPr>
            <w:tcW w:w="1588" w:type="dxa"/>
            <w:vAlign w:val="center"/>
          </w:tcPr>
          <w:p w:rsidR="00C71C64" w:rsidRPr="00C71C64" w:rsidRDefault="00C71C64" w:rsidP="00465BD5">
            <w:pPr>
              <w:rPr>
                <w:rFonts w:ascii="Arial" w:hAnsi="Arial"/>
                <w:highlight w:val="cyan"/>
              </w:rPr>
            </w:pPr>
            <w:r w:rsidRPr="00C71C64">
              <w:rPr>
                <w:rFonts w:ascii="Arial" w:hAnsi="Arial"/>
                <w:highlight w:val="cyan"/>
              </w:rPr>
              <w:t>Basic</w:t>
            </w:r>
          </w:p>
        </w:tc>
        <w:tc>
          <w:tcPr>
            <w:tcW w:w="1701" w:type="dxa"/>
            <w:vAlign w:val="center"/>
          </w:tcPr>
          <w:p w:rsidR="00C71C64" w:rsidRPr="00C71C64" w:rsidRDefault="00C71C64" w:rsidP="00465BD5">
            <w:pPr>
              <w:rPr>
                <w:rFonts w:ascii="Arial" w:hAnsi="Arial"/>
                <w:highlight w:val="cyan"/>
              </w:rPr>
            </w:pPr>
            <w:r w:rsidRPr="00C71C64">
              <w:rPr>
                <w:rFonts w:ascii="Arial" w:hAnsi="Arial"/>
                <w:highlight w:val="cyan"/>
              </w:rPr>
              <w:t>Standard</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t>Advanced</w:t>
            </w:r>
          </w:p>
        </w:tc>
      </w:tr>
      <w:tr w:rsidR="00C71C64" w:rsidRPr="00C71C64" w:rsidTr="00465BD5">
        <w:trPr>
          <w:cantSplit/>
          <w:trHeight w:val="415"/>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Number of plots per antenna rotation</w:t>
            </w:r>
          </w:p>
        </w:tc>
        <w:tc>
          <w:tcPr>
            <w:tcW w:w="5699" w:type="dxa"/>
            <w:gridSpan w:val="3"/>
            <w:vAlign w:val="center"/>
          </w:tcPr>
          <w:p w:rsidR="00C71C64" w:rsidRPr="00C71C64" w:rsidRDefault="00C71C64" w:rsidP="00465BD5">
            <w:pPr>
              <w:rPr>
                <w:rFonts w:ascii="Arial" w:hAnsi="Arial"/>
                <w:highlight w:val="cyan"/>
              </w:rPr>
            </w:pPr>
            <w:r w:rsidRPr="00C71C64">
              <w:rPr>
                <w:rFonts w:ascii="Arial" w:hAnsi="Arial"/>
                <w:highlight w:val="cyan"/>
              </w:rPr>
              <w:t>Sufficient to support the predicted VTS traffic density AND the sensor false alarm rate(s)</w:t>
            </w:r>
          </w:p>
        </w:tc>
      </w:tr>
      <w:tr w:rsidR="00C71C64" w:rsidRPr="00C71C64" w:rsidTr="00465BD5">
        <w:trPr>
          <w:cantSplit/>
          <w:trHeight w:val="462"/>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Number of confirmed tracks</w:t>
            </w:r>
          </w:p>
        </w:tc>
        <w:tc>
          <w:tcPr>
            <w:tcW w:w="5699" w:type="dxa"/>
            <w:gridSpan w:val="3"/>
            <w:vAlign w:val="center"/>
          </w:tcPr>
          <w:p w:rsidR="00C71C64" w:rsidRPr="00C71C64" w:rsidRDefault="00C71C64" w:rsidP="00465BD5">
            <w:pPr>
              <w:rPr>
                <w:rFonts w:ascii="Arial" w:hAnsi="Arial"/>
                <w:highlight w:val="cyan"/>
              </w:rPr>
            </w:pPr>
            <w:r w:rsidRPr="00C71C64">
              <w:rPr>
                <w:rFonts w:ascii="Arial" w:hAnsi="Arial"/>
                <w:highlight w:val="cyan"/>
              </w:rPr>
              <w:t>Sufficient to support the predicted VTS traffic density AND to include an allowance for false confirmed track rate</w:t>
            </w:r>
          </w:p>
        </w:tc>
      </w:tr>
      <w:tr w:rsidR="00C71C64" w:rsidRPr="00C71C64" w:rsidTr="00465BD5">
        <w:trPr>
          <w:cantSplit/>
          <w:trHeight w:val="462"/>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Time for confirmation of tentative track</w:t>
            </w:r>
          </w:p>
        </w:tc>
        <w:tc>
          <w:tcPr>
            <w:tcW w:w="5699" w:type="dxa"/>
            <w:gridSpan w:val="3"/>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1 minutes</w:t>
            </w:r>
          </w:p>
        </w:tc>
      </w:tr>
      <w:tr w:rsidR="00C71C64" w:rsidRPr="00C71C64" w:rsidTr="00465BD5">
        <w:trPr>
          <w:cantSplit/>
          <w:trHeight w:val="462"/>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Time from track confirmation to achievement of specified track accuracy</w:t>
            </w:r>
          </w:p>
        </w:tc>
        <w:tc>
          <w:tcPr>
            <w:tcW w:w="5699" w:type="dxa"/>
            <w:gridSpan w:val="3"/>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2 minutes</w:t>
            </w:r>
          </w:p>
        </w:tc>
      </w:tr>
      <w:tr w:rsidR="00C71C64" w:rsidRPr="00C71C64" w:rsidTr="00465BD5">
        <w:trPr>
          <w:cantSplit/>
          <w:trHeight w:val="462"/>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Time from data loss to automatic track termination</w:t>
            </w:r>
          </w:p>
        </w:tc>
        <w:tc>
          <w:tcPr>
            <w:tcW w:w="5699" w:type="dxa"/>
            <w:gridSpan w:val="3"/>
            <w:vAlign w:val="center"/>
          </w:tcPr>
          <w:p w:rsidR="00C71C64" w:rsidRPr="00C71C64" w:rsidRDefault="00C71C64" w:rsidP="00465BD5">
            <w:pPr>
              <w:rPr>
                <w:rFonts w:ascii="Arial" w:hAnsi="Arial"/>
                <w:highlight w:val="cyan"/>
              </w:rPr>
            </w:pPr>
            <w:r w:rsidRPr="00C71C64">
              <w:rPr>
                <w:rFonts w:ascii="Arial" w:hAnsi="Arial"/>
                <w:highlight w:val="cyan"/>
              </w:rPr>
              <w:sym w:font="Symbol" w:char="F0B3"/>
            </w:r>
            <w:r w:rsidRPr="00C71C64">
              <w:rPr>
                <w:rFonts w:ascii="Arial" w:hAnsi="Arial"/>
                <w:highlight w:val="cyan"/>
              </w:rPr>
              <w:t xml:space="preserve"> 1 minutes</w:t>
            </w:r>
          </w:p>
        </w:tc>
      </w:tr>
      <w:tr w:rsidR="00C71C64" w:rsidRPr="00C71C64" w:rsidTr="00465BD5">
        <w:trPr>
          <w:cantSplit/>
          <w:trHeight w:val="462"/>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Speed of tracked objects</w:t>
            </w:r>
          </w:p>
        </w:tc>
        <w:tc>
          <w:tcPr>
            <w:tcW w:w="3289" w:type="dxa"/>
            <w:gridSpan w:val="2"/>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50 knots</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70 knots</w:t>
            </w:r>
          </w:p>
        </w:tc>
      </w:tr>
      <w:tr w:rsidR="00C71C64" w:rsidRPr="00C71C64" w:rsidTr="00465BD5">
        <w:trPr>
          <w:cantSplit/>
          <w:trHeight w:val="462"/>
          <w:jc w:val="center"/>
        </w:trPr>
        <w:tc>
          <w:tcPr>
            <w:tcW w:w="3008" w:type="dxa"/>
            <w:gridSpan w:val="2"/>
            <w:vAlign w:val="center"/>
          </w:tcPr>
          <w:p w:rsidR="00C71C64" w:rsidRPr="00C71C64" w:rsidRDefault="00C71C64" w:rsidP="00465BD5">
            <w:pPr>
              <w:rPr>
                <w:rFonts w:ascii="Arial" w:hAnsi="Arial"/>
                <w:highlight w:val="cyan"/>
              </w:rPr>
            </w:pPr>
            <w:r w:rsidRPr="00C71C64">
              <w:rPr>
                <w:rFonts w:ascii="Arial" w:hAnsi="Arial"/>
                <w:highlight w:val="cyan"/>
              </w:rPr>
              <w:t>Turn rate of tracked objects</w:t>
            </w:r>
          </w:p>
        </w:tc>
        <w:tc>
          <w:tcPr>
            <w:tcW w:w="3289" w:type="dxa"/>
            <w:gridSpan w:val="2"/>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10°/second</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20°/second</w:t>
            </w:r>
          </w:p>
        </w:tc>
      </w:tr>
      <w:tr w:rsidR="00C71C64" w:rsidRPr="00C71C64" w:rsidTr="00465BD5">
        <w:trPr>
          <w:cantSplit/>
          <w:trHeight w:val="462"/>
          <w:jc w:val="center"/>
        </w:trPr>
        <w:tc>
          <w:tcPr>
            <w:tcW w:w="1247" w:type="dxa"/>
            <w:vMerge w:val="restart"/>
            <w:vAlign w:val="center"/>
          </w:tcPr>
          <w:p w:rsidR="00C71C64" w:rsidRPr="00C71C64" w:rsidRDefault="00C71C64" w:rsidP="00465BD5">
            <w:pPr>
              <w:rPr>
                <w:rFonts w:ascii="Arial" w:hAnsi="Arial"/>
                <w:highlight w:val="cyan"/>
              </w:rPr>
            </w:pPr>
            <w:r w:rsidRPr="00C71C64">
              <w:rPr>
                <w:rFonts w:ascii="Arial" w:hAnsi="Arial"/>
                <w:highlight w:val="cyan"/>
              </w:rPr>
              <w:t>Accuracy in track position</w:t>
            </w:r>
          </w:p>
        </w:tc>
        <w:tc>
          <w:tcPr>
            <w:tcW w:w="1761" w:type="dxa"/>
            <w:vAlign w:val="center"/>
          </w:tcPr>
          <w:p w:rsidR="00C71C64" w:rsidRPr="00C71C64" w:rsidRDefault="00C71C64" w:rsidP="00465BD5">
            <w:pPr>
              <w:rPr>
                <w:rFonts w:ascii="Arial" w:hAnsi="Arial"/>
                <w:sz w:val="16"/>
                <w:highlight w:val="cyan"/>
              </w:rPr>
            </w:pPr>
            <w:r w:rsidRPr="00C71C64">
              <w:rPr>
                <w:rFonts w:ascii="Arial" w:hAnsi="Arial"/>
                <w:highlight w:val="cyan"/>
              </w:rPr>
              <w:t xml:space="preserve">Range </w:t>
            </w:r>
            <w:r w:rsidRPr="00C71C64">
              <w:rPr>
                <w:rFonts w:ascii="Arial" w:hAnsi="Arial"/>
                <w:highlight w:val="cyan"/>
              </w:rPr>
              <w:footnoteReference w:id="1"/>
            </w:r>
          </w:p>
        </w:tc>
        <w:tc>
          <w:tcPr>
            <w:tcW w:w="3289" w:type="dxa"/>
            <w:gridSpan w:val="2"/>
            <w:vAlign w:val="center"/>
          </w:tcPr>
          <w:p w:rsidR="00C71C64" w:rsidRPr="00C71C64" w:rsidRDefault="00C71C64" w:rsidP="00465BD5">
            <w:pPr>
              <w:ind w:left="1080" w:hanging="669"/>
              <w:rPr>
                <w:rFonts w:ascii="Arial" w:hAnsi="Arial"/>
                <w:highlight w:val="cyan"/>
              </w:rPr>
            </w:pPr>
            <w:r w:rsidRPr="00C71C64">
              <w:rPr>
                <w:rFonts w:ascii="Arial" w:hAnsi="Arial"/>
                <w:highlight w:val="cyan"/>
              </w:rPr>
              <w:t>The greater of :</w:t>
            </w:r>
          </w:p>
          <w:p w:rsidR="00C71C64" w:rsidRPr="00C71C64" w:rsidRDefault="00C71C64" w:rsidP="00C71C64">
            <w:pPr>
              <w:pStyle w:val="ListParagraph"/>
              <w:numPr>
                <w:ilvl w:val="0"/>
                <w:numId w:val="101"/>
              </w:numPr>
              <w:rPr>
                <w:rFonts w:ascii="Arial" w:hAnsi="Arial"/>
                <w:highlight w:val="cyan"/>
              </w:rPr>
            </w:pPr>
            <w:r w:rsidRPr="00C71C64">
              <w:rPr>
                <w:rFonts w:ascii="Arial" w:hAnsi="Arial"/>
                <w:highlight w:val="cyan"/>
              </w:rPr>
              <w:t>0.75 % of range covered by the individual radar</w:t>
            </w:r>
          </w:p>
          <w:p w:rsidR="00C71C64" w:rsidRPr="00C71C64" w:rsidRDefault="00C71C64" w:rsidP="00C71C64">
            <w:pPr>
              <w:pStyle w:val="ListParagraph"/>
              <w:numPr>
                <w:ilvl w:val="0"/>
                <w:numId w:val="100"/>
              </w:numPr>
              <w:rPr>
                <w:rFonts w:ascii="Arial" w:hAnsi="Arial"/>
                <w:highlight w:val="cyan"/>
              </w:rPr>
            </w:pPr>
            <w:r w:rsidRPr="00C71C64">
              <w:rPr>
                <w:rFonts w:ascii="Arial" w:hAnsi="Arial"/>
                <w:highlight w:val="cyan"/>
              </w:rPr>
              <w:t>10m + selected pulse length</w:t>
            </w:r>
          </w:p>
          <w:p w:rsidR="00C71C64" w:rsidRPr="00C71C64" w:rsidRDefault="00C71C64" w:rsidP="00C71C64">
            <w:pPr>
              <w:pStyle w:val="ListParagraph"/>
              <w:numPr>
                <w:ilvl w:val="0"/>
                <w:numId w:val="100"/>
              </w:numPr>
              <w:rPr>
                <w:rFonts w:ascii="Arial" w:hAnsi="Arial"/>
                <w:highlight w:val="cyan"/>
              </w:rPr>
            </w:pPr>
            <w:r w:rsidRPr="00C71C64">
              <w:rPr>
                <w:rFonts w:ascii="Arial" w:hAnsi="Arial"/>
                <w:highlight w:val="cyan"/>
              </w:rPr>
              <w:t>or half the target extent in range</w:t>
            </w:r>
          </w:p>
          <w:p w:rsidR="00C71C64" w:rsidRPr="00C71C64" w:rsidRDefault="00C71C64" w:rsidP="00465BD5">
            <w:pPr>
              <w:rPr>
                <w:rFonts w:ascii="Arial" w:hAnsi="Arial"/>
                <w:highlight w:val="cyan"/>
              </w:rPr>
            </w:pPr>
            <w:r w:rsidRPr="00C71C64">
              <w:rPr>
                <w:rFonts w:ascii="Arial" w:hAnsi="Arial"/>
                <w:highlight w:val="cyan"/>
              </w:rPr>
              <w:t>whichever is the greater</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0.5 % of range covered or 5m + pulse length</w:t>
            </w:r>
          </w:p>
        </w:tc>
      </w:tr>
      <w:tr w:rsidR="00C71C64" w:rsidRPr="00C71C64" w:rsidTr="00465BD5">
        <w:trPr>
          <w:cantSplit/>
          <w:trHeight w:val="462"/>
          <w:jc w:val="center"/>
        </w:trPr>
        <w:tc>
          <w:tcPr>
            <w:tcW w:w="1247" w:type="dxa"/>
            <w:vMerge/>
            <w:vAlign w:val="center"/>
          </w:tcPr>
          <w:p w:rsidR="00C71C64" w:rsidRPr="00C71C64" w:rsidRDefault="00C71C64" w:rsidP="00465BD5">
            <w:pPr>
              <w:rPr>
                <w:rFonts w:ascii="Arial" w:hAnsi="Arial"/>
                <w:sz w:val="16"/>
                <w:highlight w:val="cyan"/>
              </w:rPr>
            </w:pPr>
          </w:p>
        </w:tc>
        <w:tc>
          <w:tcPr>
            <w:tcW w:w="1761" w:type="dxa"/>
            <w:vAlign w:val="center"/>
          </w:tcPr>
          <w:p w:rsidR="00C71C64" w:rsidRPr="00C71C64" w:rsidRDefault="00C71C64" w:rsidP="00465BD5">
            <w:pPr>
              <w:rPr>
                <w:rFonts w:ascii="Arial" w:hAnsi="Arial"/>
                <w:highlight w:val="cyan"/>
              </w:rPr>
            </w:pPr>
            <w:r w:rsidRPr="00C71C64">
              <w:rPr>
                <w:rFonts w:ascii="Arial" w:hAnsi="Arial"/>
                <w:highlight w:val="cyan"/>
              </w:rPr>
              <w:t xml:space="preserve">Bearing a </w:t>
            </w:r>
          </w:p>
        </w:tc>
        <w:tc>
          <w:tcPr>
            <w:tcW w:w="3289" w:type="dxa"/>
            <w:gridSpan w:val="2"/>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1</w:t>
            </w:r>
            <w:r w:rsidRPr="00C71C64">
              <w:rPr>
                <w:rFonts w:ascii="Arial" w:hAnsi="Arial"/>
                <w:highlight w:val="cyan"/>
              </w:rPr>
              <w:sym w:font="Symbol" w:char="F0B0"/>
            </w:r>
            <w:r w:rsidRPr="00C71C64">
              <w:rPr>
                <w:rFonts w:ascii="Arial" w:hAnsi="Arial"/>
                <w:highlight w:val="cyan"/>
              </w:rPr>
              <w:t>, X-band</w:t>
            </w:r>
          </w:p>
          <w:p w:rsidR="00C71C64" w:rsidRPr="00C71C64" w:rsidRDefault="00C71C64" w:rsidP="00465BD5">
            <w:pPr>
              <w:rPr>
                <w:rFonts w:ascii="Arial" w:hAnsi="Arial"/>
                <w:sz w:val="16"/>
                <w:highlight w:val="cyan"/>
              </w:rPr>
            </w:pPr>
            <w:r w:rsidRPr="00C71C64">
              <w:rPr>
                <w:rFonts w:ascii="Arial" w:hAnsi="Arial"/>
                <w:highlight w:val="cyan"/>
              </w:rPr>
              <w:sym w:font="Symbol" w:char="F0A3"/>
            </w:r>
            <w:r w:rsidRPr="00C71C64">
              <w:rPr>
                <w:rFonts w:ascii="Arial" w:hAnsi="Arial"/>
                <w:highlight w:val="cyan"/>
              </w:rPr>
              <w:t xml:space="preserve"> 2</w:t>
            </w:r>
            <w:r w:rsidRPr="00C71C64">
              <w:rPr>
                <w:rFonts w:ascii="Arial" w:hAnsi="Arial"/>
                <w:highlight w:val="cyan"/>
              </w:rPr>
              <w:sym w:font="Symbol" w:char="F0B0"/>
            </w:r>
            <w:r w:rsidRPr="00C71C64">
              <w:rPr>
                <w:rFonts w:ascii="Arial" w:hAnsi="Arial"/>
                <w:highlight w:val="cyan"/>
              </w:rPr>
              <w:t>, S-band</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0.5</w:t>
            </w:r>
            <w:r w:rsidRPr="00C71C64">
              <w:rPr>
                <w:rFonts w:ascii="Arial" w:hAnsi="Arial"/>
                <w:highlight w:val="cyan"/>
              </w:rPr>
              <w:sym w:font="Symbol" w:char="F0B0"/>
            </w:r>
            <w:r w:rsidRPr="00C71C64">
              <w:rPr>
                <w:rFonts w:ascii="Arial" w:hAnsi="Arial"/>
                <w:highlight w:val="cyan"/>
              </w:rPr>
              <w:t>, X-band</w:t>
            </w:r>
          </w:p>
          <w:p w:rsidR="00C71C64" w:rsidRPr="00C71C64" w:rsidRDefault="00C71C64" w:rsidP="00465BD5">
            <w:pPr>
              <w:rPr>
                <w:rFonts w:ascii="Arial" w:hAnsi="Arial"/>
                <w:sz w:val="16"/>
                <w:highlight w:val="cyan"/>
              </w:rPr>
            </w:pPr>
            <w:r w:rsidRPr="00C71C64">
              <w:rPr>
                <w:rFonts w:ascii="Arial" w:hAnsi="Arial"/>
                <w:highlight w:val="cyan"/>
              </w:rPr>
              <w:sym w:font="Symbol" w:char="F0A3"/>
            </w:r>
            <w:r w:rsidRPr="00C71C64">
              <w:rPr>
                <w:rFonts w:ascii="Arial" w:hAnsi="Arial"/>
                <w:highlight w:val="cyan"/>
              </w:rPr>
              <w:t xml:space="preserve"> 1</w:t>
            </w:r>
            <w:r w:rsidRPr="00C71C64">
              <w:rPr>
                <w:rFonts w:ascii="Arial" w:hAnsi="Arial"/>
                <w:highlight w:val="cyan"/>
              </w:rPr>
              <w:sym w:font="Symbol" w:char="F0B0"/>
            </w:r>
            <w:r w:rsidRPr="00C71C64">
              <w:rPr>
                <w:rFonts w:ascii="Arial" w:hAnsi="Arial"/>
                <w:highlight w:val="cyan"/>
              </w:rPr>
              <w:t>, S-band</w:t>
            </w:r>
          </w:p>
        </w:tc>
      </w:tr>
      <w:tr w:rsidR="00C71C64" w:rsidRPr="00C71C64" w:rsidTr="00465BD5">
        <w:trPr>
          <w:cantSplit/>
          <w:trHeight w:val="462"/>
          <w:jc w:val="center"/>
        </w:trPr>
        <w:tc>
          <w:tcPr>
            <w:tcW w:w="1247" w:type="dxa"/>
            <w:vMerge w:val="restart"/>
            <w:vAlign w:val="center"/>
          </w:tcPr>
          <w:p w:rsidR="00C71C64" w:rsidRPr="00C71C64" w:rsidRDefault="00C71C64" w:rsidP="00465BD5">
            <w:pPr>
              <w:rPr>
                <w:rFonts w:ascii="Arial" w:hAnsi="Arial"/>
                <w:highlight w:val="cyan"/>
              </w:rPr>
            </w:pPr>
            <w:r w:rsidRPr="00C71C64">
              <w:rPr>
                <w:rFonts w:ascii="Arial" w:hAnsi="Arial"/>
                <w:highlight w:val="cyan"/>
              </w:rPr>
              <w:t>Accuracy of track data</w:t>
            </w:r>
          </w:p>
        </w:tc>
        <w:tc>
          <w:tcPr>
            <w:tcW w:w="1761" w:type="dxa"/>
            <w:vAlign w:val="center"/>
          </w:tcPr>
          <w:p w:rsidR="00C71C64" w:rsidRPr="00C71C64" w:rsidRDefault="00C71C64" w:rsidP="00465BD5">
            <w:pPr>
              <w:rPr>
                <w:rFonts w:ascii="Arial" w:hAnsi="Arial"/>
                <w:highlight w:val="cyan"/>
              </w:rPr>
            </w:pPr>
            <w:r w:rsidRPr="00C71C64">
              <w:rPr>
                <w:rFonts w:ascii="Arial" w:hAnsi="Arial"/>
                <w:highlight w:val="cyan"/>
              </w:rPr>
              <w:t>Speed a</w:t>
            </w:r>
          </w:p>
        </w:tc>
        <w:tc>
          <w:tcPr>
            <w:tcW w:w="1588"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2 knots</w:t>
            </w:r>
          </w:p>
        </w:tc>
        <w:tc>
          <w:tcPr>
            <w:tcW w:w="1701"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1 knot</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1 knot</w:t>
            </w:r>
          </w:p>
        </w:tc>
      </w:tr>
      <w:tr w:rsidR="00C71C64" w:rsidRPr="00C71C64" w:rsidTr="00465BD5">
        <w:trPr>
          <w:cantSplit/>
          <w:trHeight w:val="462"/>
          <w:jc w:val="center"/>
        </w:trPr>
        <w:tc>
          <w:tcPr>
            <w:tcW w:w="1247" w:type="dxa"/>
            <w:vMerge/>
            <w:vAlign w:val="center"/>
          </w:tcPr>
          <w:p w:rsidR="00C71C64" w:rsidRPr="00C71C64" w:rsidRDefault="00C71C64" w:rsidP="00465BD5">
            <w:pPr>
              <w:rPr>
                <w:rFonts w:ascii="Arial" w:hAnsi="Arial"/>
                <w:sz w:val="16"/>
                <w:highlight w:val="cyan"/>
              </w:rPr>
            </w:pPr>
          </w:p>
        </w:tc>
        <w:tc>
          <w:tcPr>
            <w:tcW w:w="1761" w:type="dxa"/>
            <w:vAlign w:val="center"/>
          </w:tcPr>
          <w:p w:rsidR="00C71C64" w:rsidRPr="00C71C64" w:rsidRDefault="00C71C64" w:rsidP="00465BD5">
            <w:pPr>
              <w:rPr>
                <w:rFonts w:ascii="Arial" w:hAnsi="Arial"/>
                <w:highlight w:val="cyan"/>
              </w:rPr>
            </w:pPr>
            <w:r w:rsidRPr="00C71C64">
              <w:rPr>
                <w:rFonts w:ascii="Arial" w:hAnsi="Arial"/>
                <w:highlight w:val="cyan"/>
              </w:rPr>
              <w:t xml:space="preserve">Course  a </w:t>
            </w:r>
          </w:p>
        </w:tc>
        <w:tc>
          <w:tcPr>
            <w:tcW w:w="1588"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5°</w:t>
            </w:r>
          </w:p>
        </w:tc>
        <w:tc>
          <w:tcPr>
            <w:tcW w:w="1701"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2°</w:t>
            </w:r>
          </w:p>
        </w:tc>
        <w:tc>
          <w:tcPr>
            <w:tcW w:w="2410" w:type="dxa"/>
            <w:vAlign w:val="center"/>
          </w:tcPr>
          <w:p w:rsidR="00C71C64" w:rsidRPr="00C71C64" w:rsidRDefault="00C71C64" w:rsidP="00465BD5">
            <w:pPr>
              <w:rPr>
                <w:rFonts w:ascii="Arial" w:hAnsi="Arial"/>
                <w:highlight w:val="cyan"/>
              </w:rPr>
            </w:pPr>
            <w:r w:rsidRPr="00C71C64">
              <w:rPr>
                <w:rFonts w:ascii="Arial" w:hAnsi="Arial"/>
                <w:highlight w:val="cyan"/>
              </w:rPr>
              <w:sym w:font="Symbol" w:char="F0A3"/>
            </w:r>
            <w:r w:rsidRPr="00C71C64">
              <w:rPr>
                <w:rFonts w:ascii="Arial" w:hAnsi="Arial"/>
                <w:highlight w:val="cyan"/>
              </w:rPr>
              <w:t xml:space="preserve"> 2°</w:t>
            </w:r>
          </w:p>
        </w:tc>
      </w:tr>
    </w:tbl>
    <w:p w:rsidR="00C71C64" w:rsidRPr="00C71C64" w:rsidRDefault="00C71C64" w:rsidP="00C71C64">
      <w:pPr>
        <w:rPr>
          <w:rFonts w:ascii="Arial" w:hAnsi="Arial"/>
          <w:highlight w:val="cyan"/>
        </w:rPr>
      </w:pPr>
    </w:p>
    <w:p w:rsidR="00C71C64" w:rsidRPr="00C71C64" w:rsidRDefault="00C71C64" w:rsidP="00C71C64">
      <w:pPr>
        <w:rPr>
          <w:rFonts w:ascii="Arial" w:hAnsi="Arial"/>
          <w:highlight w:val="cyan"/>
        </w:rPr>
      </w:pPr>
      <w:r w:rsidRPr="00C71C64">
        <w:rPr>
          <w:rFonts w:ascii="Arial" w:hAnsi="Arial"/>
          <w:highlight w:val="cyan"/>
        </w:rPr>
        <w:t xml:space="preserve">A level generally accepted is that each operator should correct up to one track loss per hour in all areas where the recommended values given in </w:t>
      </w:r>
      <w:proofErr w:type="gramStart"/>
      <w:r w:rsidRPr="00C71C64">
        <w:rPr>
          <w:rFonts w:ascii="Arial" w:hAnsi="Arial"/>
          <w:highlight w:val="cyan"/>
        </w:rPr>
        <w:t>Table ?.</w:t>
      </w:r>
      <w:proofErr w:type="gramEnd"/>
      <w:r w:rsidRPr="00C71C64">
        <w:rPr>
          <w:rFonts w:ascii="Arial" w:hAnsi="Arial"/>
          <w:highlight w:val="cyan"/>
        </w:rPr>
        <w:t xml:space="preserve">1 and </w:t>
      </w:r>
      <w:proofErr w:type="gramStart"/>
      <w:r w:rsidRPr="00C71C64">
        <w:rPr>
          <w:rFonts w:ascii="Arial" w:hAnsi="Arial"/>
          <w:highlight w:val="cyan"/>
        </w:rPr>
        <w:t>Table ?.</w:t>
      </w:r>
      <w:proofErr w:type="gramEnd"/>
      <w:r w:rsidRPr="00C71C64">
        <w:rPr>
          <w:rFonts w:ascii="Arial" w:hAnsi="Arial"/>
          <w:highlight w:val="cyan"/>
        </w:rPr>
        <w:t>2 are respected.</w:t>
      </w:r>
    </w:p>
    <w:p w:rsidR="00C71C64" w:rsidRPr="00C71C64" w:rsidRDefault="00C71C64" w:rsidP="00C71C64">
      <w:pPr>
        <w:rPr>
          <w:rFonts w:ascii="Arial" w:hAnsi="Arial"/>
          <w:highlight w:val="cyan"/>
        </w:rPr>
      </w:pPr>
    </w:p>
    <w:p w:rsidR="00C71C64" w:rsidRPr="00C71C64" w:rsidRDefault="00C71C64" w:rsidP="00C71C64">
      <w:pPr>
        <w:pStyle w:val="Heading6"/>
        <w:rPr>
          <w:rFonts w:ascii="Arial" w:hAnsi="Arial"/>
          <w:highlight w:val="cyan"/>
        </w:rPr>
      </w:pPr>
      <w:r w:rsidRPr="00C71C64">
        <w:rPr>
          <w:rFonts w:ascii="Arial" w:hAnsi="Arial"/>
          <w:highlight w:val="cyan"/>
        </w:rPr>
        <w:t xml:space="preserve">Track </w:t>
      </w:r>
      <w:proofErr w:type="spellStart"/>
      <w:r w:rsidRPr="00C71C64">
        <w:rPr>
          <w:rFonts w:ascii="Arial" w:hAnsi="Arial"/>
          <w:highlight w:val="cyan"/>
        </w:rPr>
        <w:t>merging</w:t>
      </w:r>
      <w:proofErr w:type="spellEnd"/>
      <w:r w:rsidRPr="00C71C64">
        <w:rPr>
          <w:rFonts w:ascii="Arial" w:hAnsi="Arial"/>
          <w:highlight w:val="cyan"/>
        </w:rPr>
        <w:t xml:space="preserve">, </w:t>
      </w:r>
      <w:proofErr w:type="spellStart"/>
      <w:r w:rsidRPr="00C71C64">
        <w:rPr>
          <w:rFonts w:ascii="Arial" w:hAnsi="Arial"/>
          <w:highlight w:val="cyan"/>
        </w:rPr>
        <w:t>splitting</w:t>
      </w:r>
      <w:proofErr w:type="spellEnd"/>
      <w:r w:rsidRPr="00C71C64">
        <w:rPr>
          <w:rFonts w:ascii="Arial" w:hAnsi="Arial"/>
          <w:highlight w:val="cyan"/>
        </w:rPr>
        <w:t xml:space="preserve">, </w:t>
      </w:r>
      <w:proofErr w:type="spellStart"/>
      <w:r w:rsidRPr="00C71C64">
        <w:rPr>
          <w:rFonts w:ascii="Arial" w:hAnsi="Arial"/>
          <w:highlight w:val="cyan"/>
        </w:rPr>
        <w:t>swapping</w:t>
      </w:r>
      <w:proofErr w:type="spellEnd"/>
    </w:p>
    <w:p w:rsidR="00C71C64" w:rsidRPr="00C71C64" w:rsidRDefault="00C71C64" w:rsidP="00C71C64">
      <w:pPr>
        <w:rPr>
          <w:rFonts w:ascii="Arial" w:hAnsi="Arial"/>
          <w:highlight w:val="cyan"/>
        </w:rPr>
      </w:pPr>
      <w:r w:rsidRPr="00C71C64">
        <w:rPr>
          <w:rFonts w:ascii="Arial" w:hAnsi="Arial"/>
          <w:highlight w:val="cyan"/>
        </w:rPr>
        <w:t xml:space="preserve">Swapping of track identity may occur as a result of targets moving close together or even merging for a period of time, especially if targets are overtaking with small difference in speed and course. Add crossing paths as well. </w:t>
      </w:r>
    </w:p>
    <w:p w:rsidR="00C71C64" w:rsidRPr="00C71C64" w:rsidRDefault="00C71C64" w:rsidP="00C71C64">
      <w:pPr>
        <w:rPr>
          <w:rFonts w:ascii="Arial" w:hAnsi="Arial"/>
          <w:highlight w:val="cyan"/>
        </w:rPr>
      </w:pPr>
      <w:r w:rsidRPr="00C71C64">
        <w:rPr>
          <w:rFonts w:ascii="Arial" w:hAnsi="Arial"/>
          <w:highlight w:val="cyan"/>
        </w:rPr>
        <w:t>A simple method of manual correction should be employed.</w:t>
      </w:r>
    </w:p>
    <w:p w:rsidR="00C71C64" w:rsidRPr="00C71C64" w:rsidRDefault="00C71C64" w:rsidP="00C71C64">
      <w:pPr>
        <w:rPr>
          <w:rFonts w:ascii="Arial" w:hAnsi="Arial"/>
          <w:highlight w:val="cyan"/>
        </w:rPr>
      </w:pPr>
      <w:r w:rsidRPr="00C71C64">
        <w:rPr>
          <w:rFonts w:ascii="Arial" w:hAnsi="Arial"/>
          <w:highlight w:val="cyan"/>
        </w:rPr>
        <w:t>In the case of AIS information being available for the radar track(s) in question, automatic correction should be performed.</w:t>
      </w:r>
    </w:p>
    <w:p w:rsidR="00C71C64" w:rsidRPr="00C71C64" w:rsidRDefault="00C71C64" w:rsidP="00C71C64">
      <w:pPr>
        <w:rPr>
          <w:rFonts w:ascii="Arial" w:hAnsi="Arial"/>
          <w:highlight w:val="cyan"/>
        </w:rPr>
      </w:pPr>
      <w:r w:rsidRPr="00C71C64">
        <w:rPr>
          <w:rFonts w:ascii="Arial" w:hAnsi="Arial"/>
          <w:highlight w:val="cyan"/>
        </w:rPr>
        <w:t>The problem may also be addressed by implementing operational procedures to separate targets or to prevent overtaking in critical areas.</w:t>
      </w:r>
    </w:p>
    <w:p w:rsidR="00C71C64" w:rsidRPr="00C71C64" w:rsidRDefault="00C71C64" w:rsidP="00C71C64">
      <w:pPr>
        <w:rPr>
          <w:rFonts w:ascii="Arial" w:hAnsi="Arial"/>
          <w:highlight w:val="cyan"/>
        </w:rPr>
      </w:pPr>
      <w:r w:rsidRPr="00C71C64">
        <w:rPr>
          <w:rFonts w:ascii="Arial" w:hAnsi="Arial"/>
          <w:highlight w:val="cyan"/>
        </w:rPr>
        <w:t xml:space="preserve">Definition of merging, splitting and </w:t>
      </w:r>
      <w:proofErr w:type="spellStart"/>
      <w:r w:rsidRPr="00C71C64">
        <w:rPr>
          <w:rFonts w:ascii="Arial" w:hAnsi="Arial"/>
          <w:highlight w:val="cyan"/>
        </w:rPr>
        <w:t>ident</w:t>
      </w:r>
      <w:proofErr w:type="spellEnd"/>
      <w:r w:rsidRPr="00C71C64">
        <w:rPr>
          <w:rFonts w:ascii="Arial" w:hAnsi="Arial"/>
          <w:highlight w:val="cyan"/>
        </w:rPr>
        <w:t xml:space="preserve"> swapping </w:t>
      </w:r>
      <w:proofErr w:type="spellStart"/>
      <w:r w:rsidRPr="00C71C64">
        <w:rPr>
          <w:rFonts w:ascii="Arial" w:hAnsi="Arial"/>
          <w:highlight w:val="cyan"/>
        </w:rPr>
        <w:t>vs</w:t>
      </w:r>
      <w:proofErr w:type="spellEnd"/>
      <w:r w:rsidRPr="00C71C64">
        <w:rPr>
          <w:rFonts w:ascii="Arial" w:hAnsi="Arial"/>
          <w:highlight w:val="cyan"/>
        </w:rPr>
        <w:t xml:space="preserve"> cooperative and </w:t>
      </w:r>
      <w:proofErr w:type="spellStart"/>
      <w:r w:rsidRPr="00C71C64">
        <w:rPr>
          <w:rFonts w:ascii="Arial" w:hAnsi="Arial"/>
          <w:highlight w:val="cyan"/>
        </w:rPr>
        <w:t>non cooperative</w:t>
      </w:r>
      <w:proofErr w:type="spellEnd"/>
      <w:r w:rsidRPr="00C71C64">
        <w:rPr>
          <w:rFonts w:ascii="Arial" w:hAnsi="Arial"/>
          <w:highlight w:val="cyan"/>
        </w:rPr>
        <w:t xml:space="preserve"> target types</w:t>
      </w:r>
    </w:p>
    <w:p w:rsidR="00C71C64" w:rsidRPr="00C71C64" w:rsidRDefault="00C71C64" w:rsidP="00C71C64">
      <w:pPr>
        <w:pStyle w:val="Heading6"/>
        <w:rPr>
          <w:rFonts w:ascii="Arial" w:hAnsi="Arial"/>
          <w:highlight w:val="cyan"/>
        </w:rPr>
      </w:pPr>
      <w:r w:rsidRPr="00C71C64">
        <w:rPr>
          <w:rFonts w:ascii="Arial" w:hAnsi="Arial"/>
          <w:highlight w:val="cyan"/>
        </w:rPr>
        <w:t xml:space="preserve">Track </w:t>
      </w:r>
      <w:proofErr w:type="spellStart"/>
      <w:r w:rsidRPr="00C71C64">
        <w:rPr>
          <w:rFonts w:ascii="Arial" w:hAnsi="Arial"/>
          <w:highlight w:val="cyan"/>
        </w:rPr>
        <w:t>identification</w:t>
      </w:r>
      <w:proofErr w:type="spellEnd"/>
    </w:p>
    <w:p w:rsidR="00C71C64" w:rsidRPr="00C71C64" w:rsidRDefault="00C71C64" w:rsidP="00C71C64">
      <w:pPr>
        <w:rPr>
          <w:rFonts w:ascii="Arial" w:hAnsi="Arial"/>
          <w:highlight w:val="cyan"/>
        </w:rPr>
      </w:pPr>
      <w:r w:rsidRPr="00C71C64">
        <w:rPr>
          <w:rFonts w:ascii="Arial" w:hAnsi="Arial"/>
          <w:highlight w:val="cyan"/>
        </w:rPr>
        <w:t xml:space="preserve">Internal and External Databases (Lloyd’s, </w:t>
      </w:r>
      <w:proofErr w:type="spellStart"/>
      <w:r w:rsidRPr="00C71C64">
        <w:rPr>
          <w:rFonts w:ascii="Arial" w:hAnsi="Arial"/>
          <w:highlight w:val="cyan"/>
        </w:rPr>
        <w:t>SafeSeanet</w:t>
      </w:r>
      <w:proofErr w:type="spellEnd"/>
      <w:r w:rsidRPr="00C71C64">
        <w:rPr>
          <w:rFonts w:ascii="Arial" w:hAnsi="Arial"/>
          <w:highlight w:val="cyan"/>
        </w:rPr>
        <w:t>, single-hull database, various incident/black lists) – semi-static information</w:t>
      </w:r>
    </w:p>
    <w:p w:rsidR="00C71C64" w:rsidRPr="00C71C64" w:rsidRDefault="00C71C64" w:rsidP="00C71C64">
      <w:pPr>
        <w:rPr>
          <w:rFonts w:ascii="Arial" w:hAnsi="Arial"/>
          <w:highlight w:val="cyan"/>
        </w:rPr>
      </w:pPr>
      <w:r w:rsidRPr="00C71C64">
        <w:rPr>
          <w:rFonts w:ascii="Arial" w:hAnsi="Arial"/>
          <w:highlight w:val="cyan"/>
        </w:rPr>
        <w:t>Distribution/Access level/”Need to know”</w:t>
      </w:r>
    </w:p>
    <w:p w:rsidR="00C71C64" w:rsidRPr="00C71C64" w:rsidRDefault="00C71C64" w:rsidP="00C71C64">
      <w:pPr>
        <w:rPr>
          <w:rFonts w:ascii="Arial" w:hAnsi="Arial"/>
          <w:highlight w:val="cyan"/>
        </w:rPr>
      </w:pPr>
      <w:r w:rsidRPr="00C71C64">
        <w:rPr>
          <w:rFonts w:ascii="Arial" w:hAnsi="Arial"/>
          <w:highlight w:val="cyan"/>
        </w:rPr>
        <w:t>Function to assign new track numbers</w:t>
      </w:r>
    </w:p>
    <w:p w:rsidR="00C71C64" w:rsidRPr="00C71C64" w:rsidRDefault="00C71C64" w:rsidP="00C71C64">
      <w:pPr>
        <w:rPr>
          <w:rFonts w:ascii="Arial" w:hAnsi="Arial"/>
          <w:highlight w:val="cyan"/>
        </w:rPr>
      </w:pPr>
      <w:proofErr w:type="spellStart"/>
      <w:r w:rsidRPr="00C71C64">
        <w:rPr>
          <w:rFonts w:ascii="Arial" w:hAnsi="Arial"/>
          <w:highlight w:val="cyan"/>
        </w:rPr>
        <w:t>Ais</w:t>
      </w:r>
      <w:proofErr w:type="spellEnd"/>
      <w:r w:rsidRPr="00C71C64">
        <w:rPr>
          <w:rFonts w:ascii="Arial" w:hAnsi="Arial"/>
          <w:highlight w:val="cyan"/>
        </w:rPr>
        <w:t>, LRIT</w:t>
      </w:r>
    </w:p>
    <w:p w:rsidR="00C71C64" w:rsidRPr="00C71C64" w:rsidRDefault="00C71C64" w:rsidP="00C71C64">
      <w:pPr>
        <w:rPr>
          <w:rFonts w:ascii="Arial" w:hAnsi="Arial"/>
          <w:highlight w:val="cyan"/>
        </w:rPr>
      </w:pPr>
      <w:r w:rsidRPr="00C71C64">
        <w:rPr>
          <w:rFonts w:ascii="Arial" w:hAnsi="Arial"/>
          <w:highlight w:val="cyan"/>
        </w:rPr>
        <w:t>Passive sensor data (camera, radar size, expected time and route</w:t>
      </w:r>
      <w:proofErr w:type="gramStart"/>
      <w:r w:rsidRPr="00C71C64">
        <w:rPr>
          <w:rFonts w:ascii="Arial" w:hAnsi="Arial"/>
          <w:highlight w:val="cyan"/>
        </w:rPr>
        <w:t>,  etc</w:t>
      </w:r>
      <w:proofErr w:type="gramEnd"/>
      <w:r w:rsidRPr="00C71C64">
        <w:rPr>
          <w:rFonts w:ascii="Arial" w:hAnsi="Arial"/>
          <w:highlight w:val="cyan"/>
        </w:rPr>
        <w:t>.)</w:t>
      </w:r>
    </w:p>
    <w:p w:rsidR="00C71C64" w:rsidRPr="00C71C64" w:rsidRDefault="00C71C64" w:rsidP="00C71C64">
      <w:pPr>
        <w:rPr>
          <w:rFonts w:ascii="Arial" w:hAnsi="Arial"/>
          <w:highlight w:val="cyan"/>
        </w:rPr>
      </w:pPr>
      <w:r w:rsidRPr="00C71C64">
        <w:rPr>
          <w:rFonts w:ascii="Arial" w:hAnsi="Arial"/>
          <w:highlight w:val="cyan"/>
        </w:rPr>
        <w:t xml:space="preserve">Fused </w:t>
      </w:r>
      <w:proofErr w:type="spellStart"/>
      <w:r w:rsidRPr="00C71C64">
        <w:rPr>
          <w:rFonts w:ascii="Arial" w:hAnsi="Arial"/>
          <w:highlight w:val="cyan"/>
        </w:rPr>
        <w:t>vs</w:t>
      </w:r>
      <w:proofErr w:type="spellEnd"/>
      <w:r w:rsidRPr="00C71C64">
        <w:rPr>
          <w:rFonts w:ascii="Arial" w:hAnsi="Arial"/>
          <w:highlight w:val="cyan"/>
        </w:rPr>
        <w:t xml:space="preserve"> individual track functions, handover of </w:t>
      </w:r>
      <w:proofErr w:type="spellStart"/>
      <w:r w:rsidRPr="00C71C64">
        <w:rPr>
          <w:rFonts w:ascii="Arial" w:hAnsi="Arial"/>
          <w:highlight w:val="cyan"/>
        </w:rPr>
        <w:t>ident</w:t>
      </w:r>
      <w:proofErr w:type="spellEnd"/>
      <w:r w:rsidRPr="00C71C64">
        <w:rPr>
          <w:rFonts w:ascii="Arial" w:hAnsi="Arial"/>
          <w:highlight w:val="cyan"/>
        </w:rPr>
        <w:t xml:space="preserve"> to adjacent /overlapping tracked areas (VTS </w:t>
      </w:r>
      <w:proofErr w:type="spellStart"/>
      <w:r w:rsidRPr="00C71C64">
        <w:rPr>
          <w:rFonts w:ascii="Arial" w:hAnsi="Arial"/>
          <w:highlight w:val="cyan"/>
        </w:rPr>
        <w:t>etc</w:t>
      </w:r>
      <w:proofErr w:type="spellEnd"/>
      <w:r w:rsidRPr="00C71C64">
        <w:rPr>
          <w:rFonts w:ascii="Arial" w:hAnsi="Arial"/>
          <w:highlight w:val="cyan"/>
        </w:rPr>
        <w:t>)</w:t>
      </w:r>
    </w:p>
    <w:p w:rsidR="00C71C64" w:rsidRPr="00C71C64" w:rsidRDefault="00C71C64" w:rsidP="00C71C64">
      <w:pPr>
        <w:pStyle w:val="Heading6"/>
        <w:rPr>
          <w:rFonts w:ascii="Arial" w:hAnsi="Arial"/>
          <w:highlight w:val="cyan"/>
        </w:rPr>
      </w:pPr>
      <w:r w:rsidRPr="00C71C64">
        <w:rPr>
          <w:rFonts w:ascii="Arial" w:hAnsi="Arial"/>
          <w:highlight w:val="cyan"/>
        </w:rPr>
        <w:t xml:space="preserve">Track </w:t>
      </w:r>
      <w:proofErr w:type="spellStart"/>
      <w:r w:rsidRPr="00C71C64">
        <w:rPr>
          <w:rFonts w:ascii="Arial" w:hAnsi="Arial"/>
          <w:highlight w:val="cyan"/>
        </w:rPr>
        <w:t>data</w:t>
      </w:r>
      <w:proofErr w:type="spellEnd"/>
    </w:p>
    <w:p w:rsidR="00C71C64" w:rsidRPr="00C71C64" w:rsidRDefault="00C71C64" w:rsidP="00C71C64">
      <w:pPr>
        <w:rPr>
          <w:rFonts w:ascii="Arial" w:hAnsi="Arial"/>
          <w:highlight w:val="cyan"/>
        </w:rPr>
      </w:pPr>
      <w:proofErr w:type="spellStart"/>
      <w:r w:rsidRPr="00C71C64">
        <w:rPr>
          <w:rFonts w:ascii="Arial" w:hAnsi="Arial"/>
          <w:highlight w:val="cyan"/>
        </w:rPr>
        <w:t>Eg</w:t>
      </w:r>
      <w:proofErr w:type="spellEnd"/>
      <w:r w:rsidRPr="00C71C64">
        <w:rPr>
          <w:rFonts w:ascii="Arial" w:hAnsi="Arial"/>
          <w:highlight w:val="cyan"/>
        </w:rPr>
        <w:t xml:space="preserve"> from VTS databases</w:t>
      </w:r>
    </w:p>
    <w:p w:rsidR="00C71C64" w:rsidRPr="00C71C64" w:rsidRDefault="00C71C64" w:rsidP="00C71C64">
      <w:pPr>
        <w:rPr>
          <w:rFonts w:ascii="Arial" w:hAnsi="Arial"/>
          <w:highlight w:val="cyan"/>
        </w:rPr>
      </w:pPr>
      <w:r w:rsidRPr="00C71C64">
        <w:rPr>
          <w:rFonts w:ascii="Arial" w:hAnsi="Arial"/>
          <w:highlight w:val="cyan"/>
        </w:rPr>
        <w:t>Shipping routes,</w:t>
      </w:r>
    </w:p>
    <w:p w:rsidR="00C71C64" w:rsidRPr="00C71C64" w:rsidRDefault="00C71C64" w:rsidP="00C71C64">
      <w:pPr>
        <w:rPr>
          <w:rFonts w:ascii="Arial" w:hAnsi="Arial"/>
          <w:highlight w:val="cyan"/>
        </w:rPr>
      </w:pPr>
      <w:r w:rsidRPr="00C71C64">
        <w:rPr>
          <w:rFonts w:ascii="Arial" w:hAnsi="Arial"/>
          <w:highlight w:val="cyan"/>
        </w:rPr>
        <w:t xml:space="preserve">Passage planning </w:t>
      </w:r>
      <w:proofErr w:type="spellStart"/>
      <w:r w:rsidRPr="00C71C64">
        <w:rPr>
          <w:rFonts w:ascii="Arial" w:hAnsi="Arial"/>
          <w:highlight w:val="cyan"/>
        </w:rPr>
        <w:t>vs</w:t>
      </w:r>
      <w:proofErr w:type="spellEnd"/>
      <w:r w:rsidRPr="00C71C64">
        <w:rPr>
          <w:rFonts w:ascii="Arial" w:hAnsi="Arial"/>
          <w:highlight w:val="cyan"/>
        </w:rPr>
        <w:t xml:space="preserve"> actual tracks</w:t>
      </w:r>
    </w:p>
    <w:p w:rsidR="00C71C64" w:rsidRPr="00C71C64" w:rsidRDefault="00C71C64" w:rsidP="00C71C64">
      <w:pPr>
        <w:rPr>
          <w:rFonts w:ascii="Arial" w:hAnsi="Arial"/>
          <w:highlight w:val="cyan"/>
        </w:rPr>
      </w:pPr>
      <w:r w:rsidRPr="00C71C64">
        <w:rPr>
          <w:rFonts w:ascii="Arial" w:hAnsi="Arial"/>
          <w:highlight w:val="cyan"/>
        </w:rPr>
        <w:t xml:space="preserve">Availability of some / all track data </w:t>
      </w:r>
      <w:proofErr w:type="gramStart"/>
      <w:r w:rsidRPr="00C71C64">
        <w:rPr>
          <w:rFonts w:ascii="Arial" w:hAnsi="Arial"/>
          <w:highlight w:val="cyan"/>
        </w:rPr>
        <w:t>to ..?</w:t>
      </w:r>
      <w:proofErr w:type="gramEnd"/>
      <w:r w:rsidRPr="00C71C64">
        <w:rPr>
          <w:rFonts w:ascii="Arial" w:hAnsi="Arial"/>
          <w:highlight w:val="cyan"/>
        </w:rPr>
        <w:t xml:space="preserve"> (</w:t>
      </w:r>
      <w:proofErr w:type="gramStart"/>
      <w:r w:rsidRPr="00C71C64">
        <w:rPr>
          <w:rFonts w:ascii="Arial" w:hAnsi="Arial"/>
          <w:highlight w:val="cyan"/>
        </w:rPr>
        <w:t>individual</w:t>
      </w:r>
      <w:proofErr w:type="gramEnd"/>
      <w:r w:rsidRPr="00C71C64">
        <w:rPr>
          <w:rFonts w:ascii="Arial" w:hAnsi="Arial"/>
          <w:highlight w:val="cyan"/>
        </w:rPr>
        <w:t xml:space="preserve"> plot extractors...other allied agencies etc..).</w:t>
      </w:r>
    </w:p>
    <w:p w:rsidR="00C71C64" w:rsidRPr="00C71C64" w:rsidRDefault="00C71C64" w:rsidP="00C71C64">
      <w:pPr>
        <w:pStyle w:val="Heading6"/>
        <w:rPr>
          <w:rFonts w:ascii="Arial" w:hAnsi="Arial"/>
          <w:highlight w:val="cyan"/>
        </w:rPr>
      </w:pPr>
      <w:r w:rsidRPr="00C71C64">
        <w:rPr>
          <w:rFonts w:ascii="Arial" w:hAnsi="Arial"/>
          <w:highlight w:val="cyan"/>
        </w:rPr>
        <w:t xml:space="preserve">Track </w:t>
      </w:r>
      <w:proofErr w:type="spellStart"/>
      <w:r w:rsidRPr="00C71C64">
        <w:rPr>
          <w:rFonts w:ascii="Arial" w:hAnsi="Arial"/>
          <w:highlight w:val="cyan"/>
        </w:rPr>
        <w:t>presentation</w:t>
      </w:r>
      <w:proofErr w:type="spellEnd"/>
      <w:r w:rsidRPr="00C71C64">
        <w:rPr>
          <w:rFonts w:ascii="Arial" w:hAnsi="Arial"/>
          <w:highlight w:val="cyan"/>
        </w:rPr>
        <w:t xml:space="preserve"> </w:t>
      </w:r>
      <w:proofErr w:type="spellStart"/>
      <w:r w:rsidRPr="00C71C64">
        <w:rPr>
          <w:rFonts w:ascii="Arial" w:hAnsi="Arial"/>
          <w:highlight w:val="cyan"/>
        </w:rPr>
        <w:t>and</w:t>
      </w:r>
      <w:proofErr w:type="spellEnd"/>
      <w:r w:rsidRPr="00C71C64">
        <w:rPr>
          <w:rFonts w:ascii="Arial" w:hAnsi="Arial"/>
          <w:highlight w:val="cyan"/>
        </w:rPr>
        <w:t xml:space="preserve"> </w:t>
      </w:r>
      <w:proofErr w:type="spellStart"/>
      <w:r w:rsidRPr="00C71C64">
        <w:rPr>
          <w:rFonts w:ascii="Arial" w:hAnsi="Arial"/>
          <w:highlight w:val="cyan"/>
        </w:rPr>
        <w:t>display</w:t>
      </w:r>
      <w:proofErr w:type="spellEnd"/>
    </w:p>
    <w:p w:rsidR="00C71C64" w:rsidRPr="00C71C64" w:rsidRDefault="00C71C64" w:rsidP="00C71C64">
      <w:pPr>
        <w:rPr>
          <w:rFonts w:ascii="Arial" w:hAnsi="Arial"/>
          <w:highlight w:val="cyan"/>
        </w:rPr>
      </w:pPr>
      <w:r w:rsidRPr="00C71C64">
        <w:rPr>
          <w:rFonts w:ascii="Arial" w:hAnsi="Arial"/>
          <w:highlight w:val="cyan"/>
        </w:rPr>
        <w:t>WGS84</w:t>
      </w:r>
    </w:p>
    <w:p w:rsidR="00C71C64" w:rsidRPr="00C71C64" w:rsidRDefault="00C71C64" w:rsidP="00C71C64">
      <w:pPr>
        <w:rPr>
          <w:rFonts w:ascii="Arial" w:hAnsi="Arial"/>
          <w:highlight w:val="cyan"/>
        </w:rPr>
      </w:pPr>
      <w:r w:rsidRPr="00C71C64">
        <w:rPr>
          <w:rFonts w:ascii="Arial" w:hAnsi="Arial"/>
          <w:highlight w:val="cyan"/>
        </w:rPr>
        <w:t>Overlay on VTS ECS</w:t>
      </w:r>
    </w:p>
    <w:p w:rsidR="00C71C64" w:rsidRPr="00C71C64" w:rsidRDefault="00C71C64" w:rsidP="00C71C64">
      <w:pPr>
        <w:rPr>
          <w:rFonts w:ascii="Arial" w:hAnsi="Arial"/>
          <w:highlight w:val="cyan"/>
        </w:rPr>
      </w:pPr>
      <w:r w:rsidRPr="00C71C64">
        <w:rPr>
          <w:rFonts w:ascii="Arial" w:hAnsi="Arial"/>
          <w:highlight w:val="cyan"/>
        </w:rPr>
        <w:t>Use of symbols</w:t>
      </w:r>
    </w:p>
    <w:p w:rsidR="00C71C64" w:rsidRPr="00C71C64" w:rsidRDefault="00C71C64" w:rsidP="00C71C64">
      <w:pPr>
        <w:rPr>
          <w:rFonts w:ascii="Arial" w:hAnsi="Arial"/>
          <w:highlight w:val="cyan"/>
        </w:rPr>
      </w:pPr>
      <w:r w:rsidRPr="00C71C64">
        <w:rPr>
          <w:rFonts w:ascii="Arial" w:hAnsi="Arial"/>
          <w:highlight w:val="cyan"/>
        </w:rPr>
        <w:t>Textual data</w:t>
      </w:r>
    </w:p>
    <w:p w:rsidR="00C71C64" w:rsidRPr="00C71C64" w:rsidRDefault="00C71C64" w:rsidP="00C71C64">
      <w:pPr>
        <w:rPr>
          <w:rFonts w:ascii="Arial" w:hAnsi="Arial"/>
          <w:highlight w:val="cyan"/>
        </w:rPr>
      </w:pPr>
      <w:r w:rsidRPr="00C71C64">
        <w:rPr>
          <w:rFonts w:ascii="Arial" w:hAnsi="Arial"/>
          <w:highlight w:val="cyan"/>
        </w:rPr>
        <w:t>Colours etc</w:t>
      </w:r>
      <w:proofErr w:type="gramStart"/>
      <w:r w:rsidRPr="00C71C64">
        <w:rPr>
          <w:rFonts w:ascii="Arial" w:hAnsi="Arial"/>
          <w:highlight w:val="cyan"/>
        </w:rPr>
        <w:t>..</w:t>
      </w:r>
      <w:proofErr w:type="gramEnd"/>
    </w:p>
    <w:p w:rsidR="00C71C64" w:rsidRPr="00C71C64" w:rsidRDefault="00C71C64" w:rsidP="00C71C64">
      <w:pPr>
        <w:rPr>
          <w:rFonts w:ascii="Arial" w:hAnsi="Arial"/>
          <w:highlight w:val="cyan"/>
        </w:rPr>
      </w:pPr>
      <w:r w:rsidRPr="00C71C64">
        <w:rPr>
          <w:rFonts w:ascii="Arial" w:hAnsi="Arial"/>
          <w:highlight w:val="cyan"/>
        </w:rPr>
        <w:t>Usability of “busy” traffic scenario on the VTS display</w:t>
      </w:r>
    </w:p>
    <w:p w:rsidR="00C71C64" w:rsidRPr="00C71C64" w:rsidRDefault="00C71C64" w:rsidP="00C71C64">
      <w:pPr>
        <w:rPr>
          <w:rFonts w:ascii="Arial" w:hAnsi="Arial"/>
          <w:highlight w:val="cyan"/>
        </w:rPr>
      </w:pPr>
      <w:r w:rsidRPr="00C71C64">
        <w:rPr>
          <w:rFonts w:ascii="Arial" w:hAnsi="Arial"/>
          <w:highlight w:val="cyan"/>
        </w:rPr>
        <w:t>Source of track inputs and missing expected track inputs</w:t>
      </w:r>
    </w:p>
    <w:p w:rsidR="00C71C64" w:rsidRPr="00C71C64" w:rsidRDefault="00C71C64" w:rsidP="00C71C64">
      <w:pPr>
        <w:rPr>
          <w:rFonts w:ascii="Arial" w:hAnsi="Arial"/>
          <w:highlight w:val="cyan"/>
        </w:rPr>
      </w:pPr>
    </w:p>
    <w:p w:rsidR="00C71C64" w:rsidRPr="00C71C64" w:rsidRDefault="00C71C64" w:rsidP="00C71C64">
      <w:pPr>
        <w:pStyle w:val="Heading5"/>
        <w:rPr>
          <w:highlight w:val="cyan"/>
        </w:rPr>
      </w:pPr>
      <w:r w:rsidRPr="00C71C64">
        <w:rPr>
          <w:highlight w:val="cyan"/>
        </w:rPr>
        <w:t xml:space="preserve">Tracking </w:t>
      </w:r>
      <w:proofErr w:type="spellStart"/>
      <w:r w:rsidRPr="00C71C64">
        <w:rPr>
          <w:highlight w:val="cyan"/>
        </w:rPr>
        <w:t>using</w:t>
      </w:r>
      <w:proofErr w:type="spellEnd"/>
      <w:r w:rsidRPr="00C71C64">
        <w:rPr>
          <w:highlight w:val="cyan"/>
        </w:rPr>
        <w:t xml:space="preserve"> Individual </w:t>
      </w:r>
      <w:proofErr w:type="spellStart"/>
      <w:r w:rsidRPr="00C71C64">
        <w:rPr>
          <w:highlight w:val="cyan"/>
        </w:rPr>
        <w:t>sensor</w:t>
      </w:r>
      <w:proofErr w:type="spellEnd"/>
      <w:r w:rsidRPr="00C71C64">
        <w:rPr>
          <w:highlight w:val="cyan"/>
        </w:rPr>
        <w:t xml:space="preserve"> </w:t>
      </w:r>
      <w:proofErr w:type="spellStart"/>
      <w:r w:rsidRPr="00C71C64">
        <w:rPr>
          <w:highlight w:val="cyan"/>
        </w:rPr>
        <w:t>data</w:t>
      </w:r>
      <w:proofErr w:type="spellEnd"/>
    </w:p>
    <w:p w:rsidR="00C71C64" w:rsidRPr="00C71C64" w:rsidRDefault="00C71C64" w:rsidP="00C71C64">
      <w:pPr>
        <w:rPr>
          <w:rFonts w:ascii="Arial" w:hAnsi="Arial"/>
          <w:highlight w:val="cyan"/>
        </w:rPr>
      </w:pPr>
      <w:r w:rsidRPr="00C71C64">
        <w:rPr>
          <w:rFonts w:ascii="Arial" w:hAnsi="Arial"/>
          <w:highlight w:val="cyan"/>
        </w:rPr>
        <w:t xml:space="preserve">Radar, </w:t>
      </w:r>
      <w:proofErr w:type="spellStart"/>
      <w:r w:rsidRPr="00C71C64">
        <w:rPr>
          <w:rFonts w:ascii="Arial" w:hAnsi="Arial"/>
          <w:highlight w:val="cyan"/>
        </w:rPr>
        <w:t>ais</w:t>
      </w:r>
      <w:proofErr w:type="spellEnd"/>
      <w:r w:rsidRPr="00C71C64">
        <w:rPr>
          <w:rFonts w:ascii="Arial" w:hAnsi="Arial"/>
          <w:highlight w:val="cyan"/>
        </w:rPr>
        <w:t xml:space="preserve">, </w:t>
      </w:r>
      <w:proofErr w:type="spellStart"/>
      <w:r w:rsidRPr="00C71C64">
        <w:rPr>
          <w:rFonts w:ascii="Arial" w:hAnsi="Arial"/>
          <w:highlight w:val="cyan"/>
        </w:rPr>
        <w:t>eos</w:t>
      </w:r>
      <w:proofErr w:type="spellEnd"/>
      <w:r w:rsidRPr="00C71C64">
        <w:rPr>
          <w:rFonts w:ascii="Arial" w:hAnsi="Arial"/>
          <w:highlight w:val="cyan"/>
        </w:rPr>
        <w:t xml:space="preserve">, </w:t>
      </w:r>
      <w:proofErr w:type="spellStart"/>
      <w:r w:rsidRPr="00C71C64">
        <w:rPr>
          <w:rFonts w:ascii="Arial" w:hAnsi="Arial"/>
          <w:highlight w:val="cyan"/>
        </w:rPr>
        <w:t>rdf</w:t>
      </w:r>
      <w:proofErr w:type="spellEnd"/>
      <w:r w:rsidRPr="00C71C64">
        <w:rPr>
          <w:rFonts w:ascii="Arial" w:hAnsi="Arial"/>
          <w:highlight w:val="cyan"/>
        </w:rPr>
        <w:t xml:space="preserve">, </w:t>
      </w:r>
      <w:proofErr w:type="spellStart"/>
      <w:r w:rsidRPr="00C71C64">
        <w:rPr>
          <w:rFonts w:ascii="Arial" w:hAnsi="Arial"/>
          <w:highlight w:val="cyan"/>
        </w:rPr>
        <w:t>lrit</w:t>
      </w:r>
      <w:proofErr w:type="spellEnd"/>
      <w:r w:rsidRPr="00C71C64">
        <w:rPr>
          <w:rFonts w:ascii="Arial" w:hAnsi="Arial"/>
          <w:highlight w:val="cyan"/>
        </w:rPr>
        <w:t xml:space="preserve">, </w:t>
      </w:r>
      <w:proofErr w:type="gramStart"/>
      <w:r w:rsidRPr="00C71C64">
        <w:rPr>
          <w:rFonts w:ascii="Arial" w:hAnsi="Arial"/>
          <w:highlight w:val="cyan"/>
        </w:rPr>
        <w:t>sais ,other</w:t>
      </w:r>
      <w:proofErr w:type="gramEnd"/>
    </w:p>
    <w:p w:rsidR="00C71C64" w:rsidRPr="00C71C64" w:rsidRDefault="00C71C64" w:rsidP="00C71C64">
      <w:pPr>
        <w:rPr>
          <w:rFonts w:ascii="Arial" w:hAnsi="Arial"/>
          <w:highlight w:val="cyan"/>
        </w:rPr>
      </w:pPr>
      <w:r w:rsidRPr="00C71C64">
        <w:rPr>
          <w:rFonts w:ascii="Arial" w:hAnsi="Arial"/>
          <w:highlight w:val="cyan"/>
        </w:rPr>
        <w:t xml:space="preserve">Characteristics of each sensor type, </w:t>
      </w:r>
      <w:proofErr w:type="spellStart"/>
      <w:r w:rsidRPr="00C71C64">
        <w:rPr>
          <w:rFonts w:ascii="Arial" w:hAnsi="Arial"/>
          <w:highlight w:val="cyan"/>
        </w:rPr>
        <w:t>eg</w:t>
      </w:r>
      <w:proofErr w:type="spellEnd"/>
      <w:r w:rsidRPr="00C71C64">
        <w:rPr>
          <w:rFonts w:ascii="Arial" w:hAnsi="Arial"/>
          <w:highlight w:val="cyan"/>
        </w:rPr>
        <w:t xml:space="preserve"> </w:t>
      </w:r>
      <w:proofErr w:type="spellStart"/>
      <w:r w:rsidRPr="00C71C64">
        <w:rPr>
          <w:rFonts w:ascii="Arial" w:hAnsi="Arial"/>
          <w:highlight w:val="cyan"/>
        </w:rPr>
        <w:t>xy</w:t>
      </w:r>
      <w:proofErr w:type="spellEnd"/>
      <w:r w:rsidRPr="00C71C64">
        <w:rPr>
          <w:rFonts w:ascii="Arial" w:hAnsi="Arial"/>
          <w:highlight w:val="cyan"/>
        </w:rPr>
        <w:t xml:space="preserve">, R </w:t>
      </w:r>
      <w:proofErr w:type="spellStart"/>
      <w:r w:rsidRPr="00C71C64">
        <w:rPr>
          <w:rFonts w:ascii="Arial" w:hAnsi="Arial"/>
          <w:highlight w:val="cyan"/>
        </w:rPr>
        <w:t>theat</w:t>
      </w:r>
      <w:proofErr w:type="spellEnd"/>
      <w:r w:rsidRPr="00C71C64">
        <w:rPr>
          <w:rFonts w:ascii="Arial" w:hAnsi="Arial"/>
          <w:highlight w:val="cyan"/>
        </w:rPr>
        <w:t>, theta only update rate, integrity checking, cooperative target data, etc</w:t>
      </w:r>
      <w:proofErr w:type="gramStart"/>
      <w:r w:rsidRPr="00C71C64">
        <w:rPr>
          <w:rFonts w:ascii="Arial" w:hAnsi="Arial"/>
          <w:highlight w:val="cyan"/>
        </w:rPr>
        <w:t>..</w:t>
      </w:r>
      <w:proofErr w:type="gramEnd"/>
    </w:p>
    <w:p w:rsidR="00C71C64" w:rsidRPr="00C71C64" w:rsidRDefault="00C71C64" w:rsidP="00C71C64">
      <w:pPr>
        <w:rPr>
          <w:rFonts w:ascii="Arial" w:hAnsi="Arial"/>
          <w:highlight w:val="cyan"/>
        </w:rPr>
      </w:pPr>
      <w:r w:rsidRPr="00C71C64">
        <w:rPr>
          <w:rFonts w:ascii="Arial" w:hAnsi="Arial"/>
          <w:highlight w:val="cyan"/>
        </w:rPr>
        <w:lastRenderedPageBreak/>
        <w:t>General principle that it is better to feed a fused tracking process with “raw” plot data rather than individually tracked sensor streams of data.</w:t>
      </w:r>
    </w:p>
    <w:p w:rsidR="00C71C64" w:rsidRPr="00C71C64" w:rsidRDefault="00C71C64" w:rsidP="00C71C64">
      <w:pPr>
        <w:rPr>
          <w:rFonts w:ascii="Arial" w:hAnsi="Arial"/>
          <w:highlight w:val="cyan"/>
        </w:rPr>
      </w:pPr>
    </w:p>
    <w:p w:rsidR="00C71C64" w:rsidRPr="00C71C64" w:rsidRDefault="00C71C64" w:rsidP="00C71C64">
      <w:pPr>
        <w:pStyle w:val="Heading5"/>
        <w:rPr>
          <w:highlight w:val="cyan"/>
        </w:rPr>
      </w:pPr>
      <w:r w:rsidRPr="00C71C64">
        <w:rPr>
          <w:highlight w:val="cyan"/>
        </w:rPr>
        <w:t xml:space="preserve">Tracking </w:t>
      </w:r>
      <w:proofErr w:type="spellStart"/>
      <w:r w:rsidRPr="00C71C64">
        <w:rPr>
          <w:highlight w:val="cyan"/>
        </w:rPr>
        <w:t>using</w:t>
      </w:r>
      <w:proofErr w:type="spellEnd"/>
      <w:r w:rsidRPr="00C71C64">
        <w:rPr>
          <w:highlight w:val="cyan"/>
        </w:rPr>
        <w:t xml:space="preserve"> </w:t>
      </w:r>
      <w:proofErr w:type="spellStart"/>
      <w:r w:rsidRPr="00C71C64">
        <w:rPr>
          <w:highlight w:val="cyan"/>
        </w:rPr>
        <w:t>fused</w:t>
      </w:r>
      <w:proofErr w:type="spellEnd"/>
      <w:r w:rsidRPr="00C71C64">
        <w:rPr>
          <w:highlight w:val="cyan"/>
        </w:rPr>
        <w:t xml:space="preserve"> </w:t>
      </w:r>
      <w:proofErr w:type="spellStart"/>
      <w:r w:rsidRPr="00C71C64">
        <w:rPr>
          <w:highlight w:val="cyan"/>
        </w:rPr>
        <w:t>sensor</w:t>
      </w:r>
      <w:proofErr w:type="spellEnd"/>
      <w:r w:rsidRPr="00C71C64">
        <w:rPr>
          <w:highlight w:val="cyan"/>
        </w:rPr>
        <w:t xml:space="preserve"> </w:t>
      </w:r>
      <w:proofErr w:type="spellStart"/>
      <w:r w:rsidRPr="00C71C64">
        <w:rPr>
          <w:highlight w:val="cyan"/>
        </w:rPr>
        <w:t>data</w:t>
      </w:r>
      <w:proofErr w:type="spellEnd"/>
    </w:p>
    <w:p w:rsidR="00C71C64" w:rsidRPr="00C71C64" w:rsidRDefault="00C71C64" w:rsidP="00C71C64">
      <w:pPr>
        <w:rPr>
          <w:rFonts w:ascii="Arial" w:hAnsi="Arial"/>
          <w:highlight w:val="cyan"/>
        </w:rPr>
      </w:pPr>
      <w:r w:rsidRPr="00C71C64">
        <w:rPr>
          <w:rFonts w:ascii="Arial" w:hAnsi="Arial"/>
          <w:highlight w:val="cyan"/>
        </w:rPr>
        <w:t xml:space="preserve">Sensor data fusion is a process of collection of data from multiple sources and creation of combined and more robust information. Part of data fusion can be </w:t>
      </w:r>
      <w:proofErr w:type="gramStart"/>
      <w:r w:rsidRPr="00C71C64">
        <w:rPr>
          <w:rFonts w:ascii="Arial" w:hAnsi="Arial"/>
          <w:highlight w:val="cyan"/>
        </w:rPr>
        <w:t>automatic,</w:t>
      </w:r>
      <w:proofErr w:type="gramEnd"/>
      <w:r w:rsidRPr="00C71C64">
        <w:rPr>
          <w:rFonts w:ascii="Arial" w:hAnsi="Arial"/>
          <w:highlight w:val="cyan"/>
        </w:rPr>
        <w:t xml:space="preserve"> other part may require operator assistance. The data fusion process should consider the fact that information sources are not time synchronized, and the quality of information coming from different sensors is variable.</w:t>
      </w:r>
    </w:p>
    <w:p w:rsidR="00C71C64" w:rsidRDefault="00C71C64" w:rsidP="00C71C64">
      <w:pPr>
        <w:rPr>
          <w:rFonts w:ascii="Arial" w:hAnsi="Arial"/>
        </w:rPr>
      </w:pPr>
      <w:r w:rsidRPr="00C71C64">
        <w:rPr>
          <w:rFonts w:ascii="Arial" w:hAnsi="Arial"/>
          <w:highlight w:val="cyan"/>
        </w:rPr>
        <w:t xml:space="preserve">Time stamping, data latency, measurement errors, physical “gap filling”, absolute accuracy in all “directions” (not just in range (for radar) or just in angle (for EO or </w:t>
      </w:r>
      <w:proofErr w:type="spellStart"/>
      <w:r w:rsidRPr="00C71C64">
        <w:rPr>
          <w:rFonts w:ascii="Arial" w:hAnsi="Arial"/>
          <w:highlight w:val="cyan"/>
        </w:rPr>
        <w:t>RDf</w:t>
      </w:r>
      <w:proofErr w:type="spellEnd"/>
      <w:r w:rsidRPr="00C71C64">
        <w:rPr>
          <w:rFonts w:ascii="Arial" w:hAnsi="Arial"/>
          <w:highlight w:val="cyan"/>
        </w:rPr>
        <w:t xml:space="preserve"> </w:t>
      </w:r>
      <w:proofErr w:type="spellStart"/>
      <w:r w:rsidRPr="00C71C64">
        <w:rPr>
          <w:rFonts w:ascii="Arial" w:hAnsi="Arial"/>
          <w:highlight w:val="cyan"/>
        </w:rPr>
        <w:t>etc</w:t>
      </w:r>
      <w:proofErr w:type="spellEnd"/>
      <w:r w:rsidRPr="00C71C64">
        <w:rPr>
          <w:rFonts w:ascii="Arial" w:hAnsi="Arial"/>
          <w:highlight w:val="cyan"/>
        </w:rPr>
        <w:t>))</w:t>
      </w:r>
      <w:r>
        <w:rPr>
          <w:rFonts w:ascii="Arial" w:hAnsi="Arial"/>
        </w:rPr>
        <w:t xml:space="preserve"> </w:t>
      </w:r>
    </w:p>
    <w:p w:rsidR="00C71C64" w:rsidRDefault="00C71C64" w:rsidP="00C71C64">
      <w:pPr>
        <w:rPr>
          <w:rFonts w:ascii="Arial" w:hAnsi="Arial"/>
        </w:rPr>
      </w:pPr>
    </w:p>
    <w:p w:rsidR="00C71C64" w:rsidRDefault="00C71C64" w:rsidP="00C71C64">
      <w:pPr>
        <w:rPr>
          <w:rFonts w:ascii="Arial" w:hAnsi="Arial"/>
        </w:rPr>
      </w:pPr>
    </w:p>
    <w:p w:rsidR="00C71C64" w:rsidRPr="00C71C64" w:rsidRDefault="00C71C64" w:rsidP="00C71C64">
      <w:pPr>
        <w:rPr>
          <w:rFonts w:ascii="Arial" w:hAnsi="Arial"/>
          <w:highlight w:val="cyan"/>
        </w:rPr>
      </w:pPr>
      <w:r w:rsidRPr="00C71C64">
        <w:rPr>
          <w:rFonts w:ascii="Arial" w:hAnsi="Arial"/>
          <w:highlight w:val="cyan"/>
        </w:rPr>
        <w:t xml:space="preserve">Remember DB management, </w:t>
      </w:r>
    </w:p>
    <w:p w:rsidR="00C71C64" w:rsidRDefault="00C71C64" w:rsidP="00C71C64">
      <w:pPr>
        <w:rPr>
          <w:rFonts w:ascii="Arial" w:hAnsi="Arial"/>
        </w:rPr>
      </w:pPr>
      <w:r w:rsidRPr="00C71C64">
        <w:rPr>
          <w:rFonts w:ascii="Arial" w:hAnsi="Arial"/>
          <w:highlight w:val="cyan"/>
        </w:rPr>
        <w:t xml:space="preserve">SARTS presentation/ </w:t>
      </w:r>
      <w:proofErr w:type="gramStart"/>
      <w:r w:rsidRPr="00C71C64">
        <w:rPr>
          <w:rFonts w:ascii="Arial" w:hAnsi="Arial"/>
          <w:highlight w:val="cyan"/>
        </w:rPr>
        <w:t>detection ?</w:t>
      </w:r>
      <w:proofErr w:type="gramEnd"/>
    </w:p>
    <w:p w:rsidR="00C71C64" w:rsidRDefault="00C71C64">
      <w:pPr>
        <w:spacing w:after="0"/>
        <w:jc w:val="left"/>
      </w:pPr>
      <w:r>
        <w:br w:type="page"/>
      </w:r>
    </w:p>
    <w:p w:rsidR="00C71C64" w:rsidRDefault="00C71C64">
      <w:pPr>
        <w:spacing w:after="0"/>
        <w:jc w:val="left"/>
        <w:rPr>
          <w:rFonts w:ascii="Arial" w:hAnsi="Arial" w:cs="Arial"/>
          <w:b/>
          <w:sz w:val="36"/>
        </w:rPr>
      </w:pPr>
    </w:p>
    <w:p w:rsidR="00C244AD" w:rsidRPr="00465BD5" w:rsidRDefault="008C2F78" w:rsidP="00FD439E">
      <w:pPr>
        <w:pStyle w:val="Heading1"/>
        <w:rPr>
          <w:highlight w:val="yellow"/>
        </w:rPr>
      </w:pPr>
      <w:bookmarkStart w:id="14" w:name="_Toc348687022"/>
      <w:ins w:id="15" w:author="Abercrombie, Kerrie" w:date="2013-01-25T13:23:00Z">
        <w:r w:rsidRPr="00465BD5">
          <w:rPr>
            <w:highlight w:val="yellow"/>
          </w:rPr>
          <w:lastRenderedPageBreak/>
          <w:t>VTS Data Display Systems</w:t>
        </w:r>
      </w:ins>
      <w:del w:id="16" w:author="Abercrombie, Kerrie" w:date="2013-01-25T13:23:00Z">
        <w:r w:rsidR="00292BDC" w:rsidRPr="00465BD5" w:rsidDel="008C2F78">
          <w:rPr>
            <w:highlight w:val="yellow"/>
          </w:rPr>
          <w:delText>HM</w:delText>
        </w:r>
        <w:commentRangeStart w:id="17"/>
        <w:r w:rsidR="00292BDC" w:rsidRPr="00465BD5" w:rsidDel="008C2F78">
          <w:rPr>
            <w:highlight w:val="yellow"/>
          </w:rPr>
          <w:delText>I</w:delText>
        </w:r>
      </w:del>
      <w:commentRangeEnd w:id="17"/>
      <w:r w:rsidRPr="00465BD5">
        <w:rPr>
          <w:rStyle w:val="CommentReference"/>
          <w:rFonts w:ascii="Times New Roman" w:hAnsi="Times New Roman" w:cs="Times New Roman"/>
          <w:b w:val="0"/>
          <w:highlight w:val="yellow"/>
          <w:lang w:val="en-GB"/>
        </w:rPr>
        <w:commentReference w:id="17"/>
      </w:r>
      <w:bookmarkEnd w:id="14"/>
      <w:r w:rsidR="00C244AD" w:rsidRPr="00465BD5">
        <w:rPr>
          <w:highlight w:val="yellow"/>
        </w:rPr>
        <w:t xml:space="preserve"> </w:t>
      </w:r>
      <w:bookmarkStart w:id="18" w:name="_Toc303382892"/>
      <w:bookmarkStart w:id="19" w:name="_Toc303383167"/>
      <w:bookmarkStart w:id="20" w:name="_Toc303383363"/>
      <w:bookmarkStart w:id="21" w:name="_Toc303383559"/>
      <w:bookmarkStart w:id="22" w:name="_Toc303417403"/>
      <w:bookmarkStart w:id="23" w:name="_Toc303419844"/>
      <w:bookmarkEnd w:id="18"/>
      <w:bookmarkEnd w:id="19"/>
      <w:bookmarkEnd w:id="20"/>
      <w:bookmarkEnd w:id="21"/>
      <w:bookmarkEnd w:id="22"/>
      <w:bookmarkEnd w:id="23"/>
    </w:p>
    <w:p w:rsidR="00C244AD" w:rsidRPr="00465BD5" w:rsidRDefault="00C244AD" w:rsidP="0058374F">
      <w:pPr>
        <w:pStyle w:val="Heading2"/>
        <w:rPr>
          <w:highlight w:val="yellow"/>
        </w:rPr>
      </w:pPr>
      <w:bookmarkStart w:id="24" w:name="_Toc348687023"/>
      <w:r w:rsidRPr="00465BD5">
        <w:rPr>
          <w:highlight w:val="yellow"/>
        </w:rPr>
        <w:t>Introduction</w:t>
      </w:r>
      <w:bookmarkEnd w:id="24"/>
    </w:p>
    <w:p w:rsidR="00C244AD" w:rsidRPr="00465BD5" w:rsidRDefault="00C244AD" w:rsidP="00C244AD">
      <w:pPr>
        <w:jc w:val="left"/>
        <w:rPr>
          <w:rFonts w:ascii="Arial" w:hAnsi="Arial"/>
          <w:highlight w:val="yellow"/>
        </w:rPr>
      </w:pPr>
      <w:r w:rsidRPr="00465BD5">
        <w:rPr>
          <w:rFonts w:ascii="Arial" w:hAnsi="Arial"/>
          <w:highlight w:val="yellow"/>
        </w:rPr>
        <w:t>The purpose of this Annex is to support VTS authorities and integrators in the selection of Data Display sub systems for new and existing VTS systems. The essential features of a Data Display system are discussed (the principal HCI or MMI interface to the VTS Operator) including the need to present the information necessary and not all the data available.</w:t>
      </w:r>
    </w:p>
    <w:p w:rsidR="00C244AD" w:rsidRPr="00465BD5" w:rsidRDefault="00C244AD" w:rsidP="00C244AD">
      <w:pPr>
        <w:jc w:val="left"/>
        <w:rPr>
          <w:rFonts w:ascii="Arial" w:hAnsi="Arial"/>
          <w:highlight w:val="yellow"/>
        </w:rPr>
      </w:pPr>
      <w:r w:rsidRPr="00465BD5">
        <w:rPr>
          <w:rFonts w:ascii="Arial" w:hAnsi="Arial"/>
          <w:highlight w:val="yellow"/>
        </w:rPr>
        <w:t>The principles of a good HCI / MMI design and the goals to be achieved are also discussed. Various types of data are categorised (static and dynamic chart data, supporting textual data and separate highlighted presentation of alarms and alerts). Finally the consideration of simulation, recording and playback facilities are discussed.</w:t>
      </w:r>
    </w:p>
    <w:p w:rsidR="00C244AD" w:rsidRPr="00465BD5" w:rsidRDefault="00C244AD" w:rsidP="0058374F">
      <w:pPr>
        <w:pStyle w:val="Heading2"/>
        <w:rPr>
          <w:highlight w:val="yellow"/>
        </w:rPr>
      </w:pPr>
      <w:bookmarkStart w:id="25" w:name="_Toc348687024"/>
      <w:r w:rsidRPr="00465BD5">
        <w:rPr>
          <w:highlight w:val="yellow"/>
        </w:rPr>
        <w:t>Definitions and clarifications</w:t>
      </w:r>
      <w:bookmarkEnd w:id="25"/>
    </w:p>
    <w:p w:rsidR="00C244AD" w:rsidRPr="00465BD5" w:rsidRDefault="00C244AD" w:rsidP="0058374F">
      <w:pPr>
        <w:pStyle w:val="Heading3"/>
        <w:rPr>
          <w:highlight w:val="yellow"/>
        </w:rPr>
      </w:pPr>
      <w:bookmarkStart w:id="26" w:name="_Toc348687025"/>
      <w:r w:rsidRPr="00465BD5">
        <w:rPr>
          <w:highlight w:val="yellow"/>
        </w:rPr>
        <w:t>Definitions</w:t>
      </w:r>
      <w:bookmarkEnd w:id="26"/>
    </w:p>
    <w:p w:rsidR="008C2F78" w:rsidRPr="00465BD5" w:rsidRDefault="008C2F78" w:rsidP="00C244AD">
      <w:pPr>
        <w:rPr>
          <w:ins w:id="27" w:author="Abercrombie, Kerrie" w:date="2013-01-25T13:22:00Z"/>
          <w:rFonts w:ascii="Arial" w:hAnsi="Arial"/>
          <w:highlight w:val="yellow"/>
        </w:rPr>
      </w:pPr>
    </w:p>
    <w:p w:rsidR="008C2F78" w:rsidRPr="00465BD5" w:rsidRDefault="008C2F78" w:rsidP="00C244AD">
      <w:pPr>
        <w:rPr>
          <w:ins w:id="28" w:author="Abercrombie, Kerrie" w:date="2013-01-25T13:22:00Z"/>
          <w:rFonts w:ascii="Arial" w:hAnsi="Arial"/>
          <w:highlight w:val="yellow"/>
        </w:rPr>
      </w:pPr>
      <w:ins w:id="29" w:author="Abercrombie, Kerrie" w:date="2013-01-25T13:22:00Z">
        <w:r w:rsidRPr="00465BD5">
          <w:rPr>
            <w:rFonts w:ascii="Arial" w:hAnsi="Arial"/>
            <w:highlight w:val="yellow"/>
          </w:rPr>
          <w:t>HCI</w:t>
        </w:r>
      </w:ins>
    </w:p>
    <w:p w:rsidR="008C2F78" w:rsidRPr="00465BD5" w:rsidRDefault="008C2F78" w:rsidP="00C244AD">
      <w:pPr>
        <w:rPr>
          <w:ins w:id="30" w:author="Abercrombie, Kerrie" w:date="2013-01-25T13:23:00Z"/>
          <w:rFonts w:ascii="Arial" w:hAnsi="Arial"/>
          <w:highlight w:val="yellow"/>
        </w:rPr>
      </w:pPr>
      <w:ins w:id="31" w:author="Abercrombie, Kerrie" w:date="2013-01-25T13:23:00Z">
        <w:r w:rsidRPr="00465BD5">
          <w:rPr>
            <w:rFonts w:ascii="Arial" w:hAnsi="Arial"/>
            <w:highlight w:val="yellow"/>
          </w:rPr>
          <w:t>HMI</w:t>
        </w:r>
      </w:ins>
    </w:p>
    <w:p w:rsidR="008C2F78" w:rsidRPr="00465BD5" w:rsidRDefault="008C2F78" w:rsidP="00C244AD">
      <w:pPr>
        <w:rPr>
          <w:ins w:id="32" w:author="Abercrombie, Kerrie" w:date="2013-01-25T13:22:00Z"/>
          <w:rFonts w:ascii="Arial" w:hAnsi="Arial"/>
          <w:highlight w:val="yellow"/>
        </w:rPr>
      </w:pPr>
      <w:ins w:id="33" w:author="Abercrombie, Kerrie" w:date="2013-01-25T13:23:00Z">
        <w:r w:rsidRPr="00465BD5">
          <w:rPr>
            <w:rFonts w:ascii="Arial" w:hAnsi="Arial"/>
            <w:highlight w:val="yellow"/>
          </w:rPr>
          <w:t>MMI</w:t>
        </w:r>
      </w:ins>
    </w:p>
    <w:p w:rsidR="00C244AD" w:rsidRPr="00465BD5" w:rsidRDefault="00C244AD" w:rsidP="00C244AD">
      <w:pPr>
        <w:rPr>
          <w:rFonts w:ascii="Arial" w:hAnsi="Arial"/>
          <w:highlight w:val="yellow"/>
        </w:rPr>
      </w:pPr>
      <w:r w:rsidRPr="00465BD5">
        <w:rPr>
          <w:rFonts w:ascii="Arial" w:hAnsi="Arial"/>
          <w:highlight w:val="yellow"/>
        </w:rPr>
        <w:t>TBA</w:t>
      </w:r>
    </w:p>
    <w:p w:rsidR="00C244AD" w:rsidRPr="00465BD5" w:rsidRDefault="00C244AD" w:rsidP="0058374F">
      <w:pPr>
        <w:pStyle w:val="Heading3"/>
        <w:rPr>
          <w:highlight w:val="yellow"/>
        </w:rPr>
      </w:pPr>
      <w:bookmarkStart w:id="34" w:name="_Toc348687026"/>
      <w:r w:rsidRPr="00465BD5">
        <w:rPr>
          <w:highlight w:val="yellow"/>
        </w:rPr>
        <w:t>Abbreviations</w:t>
      </w:r>
      <w:bookmarkEnd w:id="34"/>
    </w:p>
    <w:p w:rsidR="00C244AD" w:rsidRPr="00465BD5" w:rsidRDefault="006B288C" w:rsidP="00C244AD">
      <w:pPr>
        <w:rPr>
          <w:rFonts w:ascii="Arial" w:hAnsi="Arial"/>
          <w:highlight w:val="yellow"/>
        </w:rPr>
      </w:pPr>
      <w:r w:rsidRPr="00465BD5">
        <w:rPr>
          <w:rFonts w:ascii="Arial" w:hAnsi="Arial"/>
          <w:highlight w:val="yellow"/>
        </w:rPr>
        <w:t>Moved to top of document</w:t>
      </w:r>
    </w:p>
    <w:p w:rsidR="00C244AD" w:rsidRPr="00465BD5" w:rsidRDefault="00C244AD" w:rsidP="0058374F">
      <w:pPr>
        <w:pStyle w:val="Heading3"/>
        <w:rPr>
          <w:highlight w:val="yellow"/>
        </w:rPr>
      </w:pPr>
      <w:bookmarkStart w:id="35" w:name="_Toc348687027"/>
      <w:r w:rsidRPr="00465BD5">
        <w:rPr>
          <w:highlight w:val="yellow"/>
        </w:rPr>
        <w:t>Supporting documents</w:t>
      </w:r>
      <w:bookmarkEnd w:id="35"/>
    </w:p>
    <w:p w:rsidR="00C244AD" w:rsidRPr="00465BD5" w:rsidRDefault="00C244AD" w:rsidP="00C244AD">
      <w:pPr>
        <w:rPr>
          <w:rFonts w:ascii="Arial" w:hAnsi="Arial"/>
          <w:highlight w:val="yellow"/>
        </w:rPr>
      </w:pPr>
      <w:r w:rsidRPr="00465BD5">
        <w:rPr>
          <w:rFonts w:ascii="Arial" w:hAnsi="Arial"/>
          <w:highlight w:val="yellow"/>
        </w:rPr>
        <w:t xml:space="preserve">Documents from </w:t>
      </w:r>
      <w:proofErr w:type="spellStart"/>
      <w:r w:rsidRPr="00465BD5">
        <w:rPr>
          <w:rFonts w:ascii="Arial" w:hAnsi="Arial"/>
          <w:highlight w:val="yellow"/>
        </w:rPr>
        <w:t>eNav</w:t>
      </w:r>
      <w:proofErr w:type="spellEnd"/>
      <w:r w:rsidRPr="00465BD5">
        <w:rPr>
          <w:rFonts w:ascii="Arial" w:hAnsi="Arial"/>
          <w:highlight w:val="yellow"/>
        </w:rPr>
        <w:t xml:space="preserve"> portrayal group TBC </w:t>
      </w:r>
    </w:p>
    <w:p w:rsidR="00C244AD" w:rsidRPr="00465BD5" w:rsidRDefault="00C244AD" w:rsidP="00C244AD">
      <w:pPr>
        <w:rPr>
          <w:rFonts w:ascii="Arial" w:hAnsi="Arial"/>
          <w:highlight w:val="yellow"/>
        </w:rPr>
      </w:pPr>
      <w:r w:rsidRPr="00465BD5">
        <w:rPr>
          <w:rFonts w:ascii="Arial" w:hAnsi="Arial"/>
          <w:highlight w:val="yellow"/>
        </w:rPr>
        <w:t>(</w:t>
      </w:r>
      <w:proofErr w:type="gramStart"/>
      <w:r w:rsidRPr="00465BD5">
        <w:rPr>
          <w:rFonts w:ascii="Arial" w:hAnsi="Arial"/>
          <w:highlight w:val="yellow"/>
        </w:rPr>
        <w:t>ref</w:t>
      </w:r>
      <w:proofErr w:type="gramEnd"/>
      <w:r w:rsidRPr="00465BD5">
        <w:rPr>
          <w:rFonts w:ascii="Arial" w:hAnsi="Arial"/>
          <w:highlight w:val="yellow"/>
        </w:rPr>
        <w:t xml:space="preserve"> S57/S63/S100 data </w:t>
      </w:r>
    </w:p>
    <w:p w:rsidR="00C244AD" w:rsidRPr="00465BD5" w:rsidRDefault="00C244AD" w:rsidP="00C244AD">
      <w:pPr>
        <w:rPr>
          <w:rFonts w:ascii="Arial" w:hAnsi="Arial"/>
          <w:highlight w:val="yellow"/>
        </w:rPr>
      </w:pPr>
      <w:proofErr w:type="gramStart"/>
      <w:r w:rsidRPr="00465BD5">
        <w:rPr>
          <w:rFonts w:ascii="Arial" w:hAnsi="Arial"/>
          <w:highlight w:val="yellow"/>
        </w:rPr>
        <w:t>charting</w:t>
      </w:r>
      <w:proofErr w:type="gramEnd"/>
      <w:r w:rsidRPr="00465BD5">
        <w:rPr>
          <w:rFonts w:ascii="Arial" w:hAnsi="Arial"/>
          <w:highlight w:val="yellow"/>
        </w:rPr>
        <w:t xml:space="preserve"> standards (definitions of colours and </w:t>
      </w:r>
      <w:proofErr w:type="spellStart"/>
      <w:r w:rsidRPr="00465BD5">
        <w:rPr>
          <w:rFonts w:ascii="Arial" w:hAnsi="Arial"/>
          <w:highlight w:val="yellow"/>
        </w:rPr>
        <w:t>symbology</w:t>
      </w:r>
      <w:proofErr w:type="spellEnd"/>
      <w:r w:rsidRPr="00465BD5">
        <w:rPr>
          <w:rFonts w:ascii="Arial" w:hAnsi="Arial"/>
          <w:highlight w:val="yellow"/>
        </w:rPr>
        <w:t>) TBC)</w:t>
      </w:r>
    </w:p>
    <w:p w:rsidR="00C244AD" w:rsidRPr="00465BD5" w:rsidRDefault="00C244AD" w:rsidP="00C244AD">
      <w:pPr>
        <w:rPr>
          <w:rFonts w:ascii="Arial" w:hAnsi="Arial"/>
          <w:highlight w:val="yellow"/>
        </w:rPr>
      </w:pPr>
      <w:r w:rsidRPr="00465BD5">
        <w:rPr>
          <w:rFonts w:ascii="Arial" w:hAnsi="Arial"/>
          <w:highlight w:val="yellow"/>
        </w:rPr>
        <w:t>TBA</w:t>
      </w:r>
    </w:p>
    <w:p w:rsidR="00C244AD" w:rsidRPr="00465BD5" w:rsidRDefault="00C244AD" w:rsidP="0058374F">
      <w:pPr>
        <w:pStyle w:val="Heading2"/>
        <w:rPr>
          <w:highlight w:val="yellow"/>
        </w:rPr>
      </w:pPr>
      <w:bookmarkStart w:id="36" w:name="_Toc348687028"/>
      <w:r w:rsidRPr="00465BD5">
        <w:rPr>
          <w:highlight w:val="yellow"/>
        </w:rPr>
        <w:t>HCI / MMI / User Interface</w:t>
      </w:r>
      <w:bookmarkEnd w:id="36"/>
    </w:p>
    <w:p w:rsidR="00C244AD" w:rsidRPr="00465BD5" w:rsidRDefault="00C244AD" w:rsidP="0058374F">
      <w:pPr>
        <w:pStyle w:val="Heading3"/>
        <w:rPr>
          <w:highlight w:val="yellow"/>
        </w:rPr>
      </w:pPr>
      <w:bookmarkStart w:id="37" w:name="_Toc348687029"/>
      <w:r w:rsidRPr="00465BD5">
        <w:rPr>
          <w:highlight w:val="yellow"/>
        </w:rPr>
        <w:t>Principles</w:t>
      </w:r>
      <w:bookmarkEnd w:id="37"/>
    </w:p>
    <w:p w:rsidR="00C244AD" w:rsidRPr="00465BD5" w:rsidRDefault="00C244AD" w:rsidP="00C244AD">
      <w:pPr>
        <w:jc w:val="left"/>
        <w:rPr>
          <w:rFonts w:ascii="Arial" w:hAnsi="Arial"/>
          <w:highlight w:val="yellow"/>
        </w:rPr>
      </w:pPr>
      <w:r w:rsidRPr="00465BD5">
        <w:rPr>
          <w:rFonts w:ascii="Arial" w:hAnsi="Arial"/>
          <w:highlight w:val="yellow"/>
        </w:rPr>
        <w:t xml:space="preserve">The Data Display system provides the major operational interface between the VTS equipment and </w:t>
      </w:r>
      <w:ins w:id="38" w:author="Abercrombie, Kerrie" w:date="2013-01-25T13:24:00Z">
        <w:r w:rsidR="008C2F78" w:rsidRPr="00465BD5">
          <w:rPr>
            <w:rFonts w:ascii="Arial" w:hAnsi="Arial"/>
            <w:highlight w:val="yellow"/>
          </w:rPr>
          <w:t>end users (</w:t>
        </w:r>
        <w:proofErr w:type="spellStart"/>
        <w:r w:rsidR="008C2F78" w:rsidRPr="00465BD5">
          <w:rPr>
            <w:rFonts w:ascii="Arial" w:hAnsi="Arial"/>
            <w:highlight w:val="yellow"/>
          </w:rPr>
          <w:t>eg</w:t>
        </w:r>
        <w:proofErr w:type="spellEnd"/>
        <w:r w:rsidR="008C2F78" w:rsidRPr="00465BD5">
          <w:rPr>
            <w:rFonts w:ascii="Arial" w:hAnsi="Arial"/>
            <w:highlight w:val="yellow"/>
          </w:rPr>
          <w:t xml:space="preserve"> VTS operators, allied services)</w:t>
        </w:r>
      </w:ins>
      <w:del w:id="39" w:author="Abercrombie, Kerrie" w:date="2013-01-25T13:24:00Z">
        <w:r w:rsidRPr="00465BD5" w:rsidDel="008C2F78">
          <w:rPr>
            <w:rFonts w:ascii="Arial" w:hAnsi="Arial"/>
            <w:highlight w:val="yellow"/>
          </w:rPr>
          <w:delText>the human Vessel Traffic Service providers (the users or VTS Operators)</w:delText>
        </w:r>
      </w:del>
      <w:r w:rsidRPr="00465BD5">
        <w:rPr>
          <w:rFonts w:ascii="Arial" w:hAnsi="Arial"/>
          <w:highlight w:val="yellow"/>
        </w:rPr>
        <w:t>. The principal goals of a Data Display system are derived from the fundamental VTS requirements</w:t>
      </w:r>
      <w:ins w:id="40" w:author="Abercrombie, Kerrie" w:date="2013-01-25T13:25:00Z">
        <w:r w:rsidR="008C2F78" w:rsidRPr="00465BD5">
          <w:rPr>
            <w:rFonts w:ascii="Arial" w:hAnsi="Arial"/>
            <w:highlight w:val="yellow"/>
          </w:rPr>
          <w:t xml:space="preserve"> such as </w:t>
        </w:r>
      </w:ins>
      <w:del w:id="41" w:author="Abercrombie, Kerrie" w:date="2013-01-25T13:25:00Z">
        <w:r w:rsidRPr="00465BD5" w:rsidDel="008C2F78">
          <w:rPr>
            <w:rFonts w:ascii="Arial" w:hAnsi="Arial"/>
            <w:highlight w:val="yellow"/>
          </w:rPr>
          <w:delText>. These derive from the fundamental needs</w:delText>
        </w:r>
      </w:del>
      <w:r w:rsidRPr="00465BD5">
        <w:rPr>
          <w:rFonts w:ascii="Arial" w:hAnsi="Arial"/>
          <w:highlight w:val="yellow"/>
        </w:rPr>
        <w:t xml:space="preserve"> to minimise the probability of hazard occurrence, and </w:t>
      </w:r>
      <w:del w:id="42" w:author="Abercrombie, Kerrie" w:date="2013-01-25T13:25:00Z">
        <w:r w:rsidRPr="00465BD5" w:rsidDel="008C2F78">
          <w:rPr>
            <w:rFonts w:ascii="Arial" w:hAnsi="Arial"/>
            <w:highlight w:val="yellow"/>
          </w:rPr>
          <w:delText xml:space="preserve">to </w:delText>
        </w:r>
      </w:del>
      <w:r w:rsidRPr="00465BD5">
        <w:rPr>
          <w:rFonts w:ascii="Arial" w:hAnsi="Arial"/>
          <w:highlight w:val="yellow"/>
        </w:rPr>
        <w:t xml:space="preserve">maximise the efficiency of all shipping operations in the </w:t>
      </w:r>
      <w:ins w:id="43" w:author="Abercrombie, Kerrie" w:date="2013-01-25T13:25:00Z">
        <w:r w:rsidR="008C2F78" w:rsidRPr="00465BD5">
          <w:rPr>
            <w:rFonts w:ascii="Arial" w:hAnsi="Arial"/>
            <w:highlight w:val="yellow"/>
          </w:rPr>
          <w:t>VTS</w:t>
        </w:r>
      </w:ins>
      <w:del w:id="44" w:author="Abercrombie, Kerrie" w:date="2013-01-25T13:25:00Z">
        <w:r w:rsidRPr="00465BD5" w:rsidDel="008C2F78">
          <w:rPr>
            <w:rFonts w:ascii="Arial" w:hAnsi="Arial"/>
            <w:highlight w:val="yellow"/>
          </w:rPr>
          <w:delText>controlled</w:delText>
        </w:r>
      </w:del>
      <w:r w:rsidRPr="00465BD5">
        <w:rPr>
          <w:rFonts w:ascii="Arial" w:hAnsi="Arial"/>
          <w:highlight w:val="yellow"/>
        </w:rPr>
        <w:t xml:space="preserve"> area. From these, lower level goals can be derived such as ease of use (to minimise errors and optimise efficiency), high VTS functional availability, the importance of data integrity, and the ability to learn from and improve upon current activities (collection and analysis of performance metrics) and undesirable events.</w:t>
      </w:r>
    </w:p>
    <w:p w:rsidR="00C244AD" w:rsidRPr="00465BD5" w:rsidRDefault="00C244AD" w:rsidP="00C244AD">
      <w:pPr>
        <w:jc w:val="left"/>
        <w:rPr>
          <w:rFonts w:ascii="Arial" w:hAnsi="Arial"/>
          <w:highlight w:val="yellow"/>
        </w:rPr>
      </w:pPr>
      <w:r w:rsidRPr="00465BD5">
        <w:rPr>
          <w:rFonts w:ascii="Arial" w:hAnsi="Arial"/>
          <w:highlight w:val="yellow"/>
        </w:rPr>
        <w:lastRenderedPageBreak/>
        <w:t>To achieve these goals an effective Data Display and user interface will have some key features which are discussed further in the sections below. At a summary level these include:</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The Data Display system needs to include the ability to “tune” the user interface to the operators’ roles and particular evolving needs (</w:t>
      </w:r>
      <w:r w:rsidR="000F7A9E" w:rsidRPr="00465BD5">
        <w:rPr>
          <w:rFonts w:ascii="Arial" w:hAnsi="Arial"/>
          <w:highlight w:val="yellow"/>
        </w:rPr>
        <w:t>i.e.</w:t>
      </w:r>
      <w:r w:rsidRPr="00465BD5">
        <w:rPr>
          <w:rFonts w:ascii="Arial" w:hAnsi="Arial"/>
          <w:highlight w:val="yellow"/>
        </w:rPr>
        <w:t xml:space="preserve"> The presentation may need to be customisable within defined boundaries, standardised for a particular role or area of responsibility with the ability to adapt on-the-fly to align the information being displayed with the current situation being managed)</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The Data Display system needs to present current and high integrity information. Low integrity data needs to be clearly identified</w:t>
      </w:r>
      <w:ins w:id="45" w:author="Abercrombie, Kerrie" w:date="2013-01-25T13:27:00Z">
        <w:r w:rsidR="008C2F78" w:rsidRPr="00465BD5">
          <w:rPr>
            <w:rFonts w:ascii="Arial" w:hAnsi="Arial"/>
            <w:highlight w:val="yellow"/>
          </w:rPr>
          <w:t>.</w:t>
        </w:r>
      </w:ins>
      <w:del w:id="46" w:author="Abercrombie, Kerrie" w:date="2013-01-25T13:27:00Z">
        <w:r w:rsidRPr="00465BD5" w:rsidDel="008C2F78">
          <w:rPr>
            <w:rFonts w:ascii="Arial" w:hAnsi="Arial"/>
            <w:highlight w:val="yellow"/>
          </w:rPr>
          <w:delText xml:space="preserve"> as such</w:delText>
        </w:r>
      </w:del>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The Data Display system  should provide appropriate ease of access to valid information which is relevant and used both frequently and infrequently</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The Data Display system design should ensure that key information is highly visible and / or audible, whereas access to lower level information needs  to be “appropriate” (</w:t>
      </w:r>
      <w:r w:rsidR="000F7A9E" w:rsidRPr="00465BD5">
        <w:rPr>
          <w:rFonts w:ascii="Arial" w:hAnsi="Arial"/>
          <w:highlight w:val="yellow"/>
        </w:rPr>
        <w:t>i.e.</w:t>
      </w:r>
      <w:r w:rsidRPr="00465BD5">
        <w:rPr>
          <w:rFonts w:ascii="Arial" w:hAnsi="Arial"/>
          <w:highlight w:val="yellow"/>
        </w:rPr>
        <w:t xml:space="preserve"> most used data is most easily accessible, but conversely, access to less frequently used information needs to be intuitive)</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 xml:space="preserve">The Data Display system design needs to make use of audio (alerts, alarms </w:t>
      </w:r>
      <w:proofErr w:type="spellStart"/>
      <w:r w:rsidRPr="00465BD5">
        <w:rPr>
          <w:rFonts w:ascii="Arial" w:hAnsi="Arial"/>
          <w:highlight w:val="yellow"/>
        </w:rPr>
        <w:t>etc</w:t>
      </w:r>
      <w:proofErr w:type="spellEnd"/>
      <w:r w:rsidRPr="00465BD5">
        <w:rPr>
          <w:rFonts w:ascii="Arial" w:hAnsi="Arial"/>
          <w:highlight w:val="yellow"/>
        </w:rPr>
        <w:t>) where appropriate</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 xml:space="preserve">The Data Display system design needs to adhere to “standardised” presentation formats (to minimise training and hazards arising from unfamiliarity)) but this principal should not be so prescriptive as to stifle innovation and adoption of new technology and new commercial standards and products </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The Data Display system needs to include recording of key input data and user interactions and such recordings need to be available for subsequent replay and / or analysis</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 xml:space="preserve">NB there is an important difference between </w:t>
      </w:r>
      <w:r w:rsidRPr="00465BD5">
        <w:rPr>
          <w:rFonts w:ascii="Arial" w:hAnsi="Arial"/>
          <w:i/>
          <w:highlight w:val="yellow"/>
        </w:rPr>
        <w:t>data</w:t>
      </w:r>
      <w:r w:rsidRPr="00465BD5">
        <w:rPr>
          <w:rFonts w:ascii="Arial" w:hAnsi="Arial"/>
          <w:highlight w:val="yellow"/>
        </w:rPr>
        <w:t xml:space="preserve"> and the appropriate filtering of this data to provide the necessary </w:t>
      </w:r>
      <w:r w:rsidRPr="00465BD5">
        <w:rPr>
          <w:rFonts w:ascii="Arial" w:hAnsi="Arial"/>
          <w:i/>
          <w:highlight w:val="yellow"/>
        </w:rPr>
        <w:t>information</w:t>
      </w:r>
      <w:r w:rsidRPr="00465BD5">
        <w:rPr>
          <w:rFonts w:ascii="Arial" w:hAnsi="Arial"/>
          <w:highlight w:val="yellow"/>
        </w:rPr>
        <w:t xml:space="preserve"> required to support current VTS operations (data can be real time, </w:t>
      </w:r>
      <w:proofErr w:type="spellStart"/>
      <w:r w:rsidRPr="00465BD5">
        <w:rPr>
          <w:rFonts w:ascii="Arial" w:hAnsi="Arial"/>
          <w:highlight w:val="yellow"/>
        </w:rPr>
        <w:t>non real</w:t>
      </w:r>
      <w:proofErr w:type="spellEnd"/>
      <w:r w:rsidRPr="00465BD5">
        <w:rPr>
          <w:rFonts w:ascii="Arial" w:hAnsi="Arial"/>
          <w:highlight w:val="yellow"/>
        </w:rPr>
        <w:t xml:space="preserve"> time </w:t>
      </w:r>
      <w:proofErr w:type="spellStart"/>
      <w:r w:rsidRPr="00465BD5">
        <w:rPr>
          <w:rFonts w:ascii="Arial" w:hAnsi="Arial"/>
          <w:highlight w:val="yellow"/>
        </w:rPr>
        <w:t>etc</w:t>
      </w:r>
      <w:proofErr w:type="spellEnd"/>
      <w:r w:rsidRPr="00465BD5">
        <w:rPr>
          <w:rFonts w:ascii="Arial" w:hAnsi="Arial"/>
          <w:highlight w:val="yellow"/>
        </w:rPr>
        <w:t>)</w:t>
      </w:r>
    </w:p>
    <w:p w:rsidR="00C244AD" w:rsidRPr="00465BD5" w:rsidRDefault="00C244AD" w:rsidP="00C00276">
      <w:pPr>
        <w:pStyle w:val="ColorfulList-Accent11"/>
        <w:numPr>
          <w:ilvl w:val="0"/>
          <w:numId w:val="21"/>
        </w:numPr>
        <w:jc w:val="left"/>
        <w:rPr>
          <w:rFonts w:ascii="Arial" w:hAnsi="Arial"/>
          <w:highlight w:val="yellow"/>
        </w:rPr>
      </w:pPr>
      <w:r w:rsidRPr="00465BD5">
        <w:rPr>
          <w:rFonts w:ascii="Arial" w:hAnsi="Arial"/>
          <w:highlight w:val="yellow"/>
        </w:rPr>
        <w:t xml:space="preserve">This annex needs to recognise other work read across from </w:t>
      </w:r>
      <w:proofErr w:type="spellStart"/>
      <w:r w:rsidRPr="00465BD5">
        <w:rPr>
          <w:rFonts w:ascii="Arial" w:hAnsi="Arial"/>
          <w:highlight w:val="yellow"/>
        </w:rPr>
        <w:t>eNav</w:t>
      </w:r>
      <w:proofErr w:type="spellEnd"/>
      <w:r w:rsidRPr="00465BD5">
        <w:rPr>
          <w:rFonts w:ascii="Arial" w:hAnsi="Arial"/>
          <w:highlight w:val="yellow"/>
        </w:rPr>
        <w:t xml:space="preserve"> portrayal group etc. TBC</w:t>
      </w:r>
    </w:p>
    <w:p w:rsidR="00C244AD" w:rsidRPr="00465BD5" w:rsidRDefault="00C244AD" w:rsidP="00C244AD">
      <w:pPr>
        <w:jc w:val="left"/>
        <w:rPr>
          <w:rFonts w:ascii="Arial" w:hAnsi="Arial"/>
          <w:highlight w:val="yellow"/>
        </w:rPr>
      </w:pPr>
      <w:r w:rsidRPr="00465BD5">
        <w:rPr>
          <w:rFonts w:ascii="Arial" w:hAnsi="Arial"/>
          <w:highlight w:val="yellow"/>
        </w:rPr>
        <w:t xml:space="preserve">There are a small number of options available to the Data Display system designer to achieve the necessary transfer of information to the human user. These are discussed in the following sections but fundamentally consist of graphical screen based presentation, textual or tabular screen based presentation, the use of dedicated lights and indicators either within or external to the screens / monitors, the use of audible indicators, the use of audible communications paths. Similarly VTS Operators transmit decisions and information to various “stakeholders” by voice communications, e mail, dedicated messaging and TBA Where in VTS 128 </w:t>
      </w:r>
      <w:proofErr w:type="gramStart"/>
      <w:r w:rsidRPr="00465BD5">
        <w:rPr>
          <w:rFonts w:ascii="Arial" w:hAnsi="Arial"/>
          <w:highlight w:val="yellow"/>
        </w:rPr>
        <w:t>are</w:t>
      </w:r>
      <w:proofErr w:type="gramEnd"/>
      <w:r w:rsidRPr="00465BD5">
        <w:rPr>
          <w:rFonts w:ascii="Arial" w:hAnsi="Arial"/>
          <w:highlight w:val="yellow"/>
        </w:rPr>
        <w:t xml:space="preserve"> these output mechanisms discussed?</w:t>
      </w:r>
    </w:p>
    <w:p w:rsidR="00C244AD" w:rsidRPr="00465BD5" w:rsidRDefault="00C244AD" w:rsidP="0058374F">
      <w:pPr>
        <w:pStyle w:val="Heading3"/>
        <w:rPr>
          <w:highlight w:val="yellow"/>
        </w:rPr>
      </w:pPr>
      <w:bookmarkStart w:id="47" w:name="_Toc348687030"/>
      <w:r w:rsidRPr="00465BD5">
        <w:rPr>
          <w:highlight w:val="yellow"/>
        </w:rPr>
        <w:t>Chart display</w:t>
      </w:r>
      <w:bookmarkEnd w:id="47"/>
      <w:r w:rsidRPr="00465BD5">
        <w:rPr>
          <w:highlight w:val="yellow"/>
        </w:rPr>
        <w:t xml:space="preserve"> </w:t>
      </w:r>
    </w:p>
    <w:p w:rsidR="00C244AD" w:rsidRPr="00465BD5" w:rsidRDefault="00C244AD" w:rsidP="00C244AD">
      <w:pPr>
        <w:jc w:val="left"/>
        <w:rPr>
          <w:rFonts w:ascii="Arial" w:hAnsi="Arial"/>
          <w:highlight w:val="yellow"/>
        </w:rPr>
      </w:pPr>
      <w:r w:rsidRPr="00465BD5">
        <w:rPr>
          <w:rFonts w:ascii="Arial" w:hAnsi="Arial"/>
          <w:highlight w:val="yellow"/>
        </w:rPr>
        <w:t>The principal display format for the VTS Operator is the Electronic chart showing the coastline, shipping lanes, area based hazards etc</w:t>
      </w:r>
      <w:proofErr w:type="gramStart"/>
      <w:r w:rsidRPr="00465BD5">
        <w:rPr>
          <w:rFonts w:ascii="Arial" w:hAnsi="Arial"/>
          <w:highlight w:val="yellow"/>
        </w:rPr>
        <w:t>..</w:t>
      </w:r>
      <w:proofErr w:type="gramEnd"/>
      <w:r w:rsidRPr="00465BD5">
        <w:rPr>
          <w:rFonts w:ascii="Arial" w:hAnsi="Arial"/>
          <w:highlight w:val="yellow"/>
        </w:rPr>
        <w:t xml:space="preserve"> This graphical display combines the static information (current local navigation chart data with port and VTS assets, local hazards etc.) with the dynamic data (vessel traffic locations, asset availability etc.) to enable the VTS Operator to maintain an appropriately detailed (but not over-cluttered) situational picture of the current vessel traffic and potential hazards to the safe and effective operation of the VTS area.</w:t>
      </w:r>
    </w:p>
    <w:p w:rsidR="00C244AD" w:rsidRPr="00465BD5" w:rsidRDefault="00C244AD" w:rsidP="00C244AD">
      <w:pPr>
        <w:jc w:val="left"/>
        <w:rPr>
          <w:rFonts w:ascii="Arial" w:hAnsi="Arial"/>
          <w:highlight w:val="yellow"/>
        </w:rPr>
      </w:pPr>
      <w:r w:rsidRPr="00465BD5">
        <w:rPr>
          <w:rFonts w:ascii="Arial" w:hAnsi="Arial"/>
          <w:highlight w:val="yellow"/>
        </w:rPr>
        <w:t>Some important issues to consider include:</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chart data needs to be up-to-date and easily updated at appropriate time intervals</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lastRenderedPageBreak/>
        <w:t>chart data needs to be augmented with local hazard information (static and dynamic), such as under keel clearance, air draught, high predicted traffic densities, wind, tide and current restrictions on vessel manoeuvrability and required (dynamic?) separations, short term incidents and restrictions to vessel traffic etc.</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 xml:space="preserve">Chart data needs to include presentation of </w:t>
      </w:r>
      <w:proofErr w:type="spellStart"/>
      <w:r w:rsidRPr="00465BD5">
        <w:rPr>
          <w:rFonts w:ascii="Arial" w:hAnsi="Arial"/>
          <w:highlight w:val="yellow"/>
        </w:rPr>
        <w:t>AtoNs</w:t>
      </w:r>
      <w:proofErr w:type="spellEnd"/>
      <w:r w:rsidRPr="00465BD5">
        <w:rPr>
          <w:rFonts w:ascii="Arial" w:hAnsi="Arial"/>
          <w:highlight w:val="yellow"/>
        </w:rPr>
        <w:t>, SARTS etc.</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 xml:space="preserve">Chart presentation needs to utilise standardised </w:t>
      </w:r>
      <w:proofErr w:type="spellStart"/>
      <w:r w:rsidRPr="00465BD5">
        <w:rPr>
          <w:rFonts w:ascii="Arial" w:hAnsi="Arial"/>
          <w:highlight w:val="yellow"/>
        </w:rPr>
        <w:t>symbology</w:t>
      </w:r>
      <w:proofErr w:type="spellEnd"/>
      <w:r w:rsidRPr="00465BD5">
        <w:rPr>
          <w:rFonts w:ascii="Arial" w:hAnsi="Arial"/>
          <w:highlight w:val="yellow"/>
        </w:rPr>
        <w:t xml:space="preserve"> (ref TBA)</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Chart presentation needs to utilise standardised colours (ref S57/S63/S100 data and charting standards TBC)</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Chart manipulation features to enable the VTS Operator to control presentation functions such as zoom, chart orientation, scroll, layering / filtering of information presentation</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The monitor / display real estate design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w:t>
      </w:r>
    </w:p>
    <w:p w:rsidR="00C244AD" w:rsidRPr="00465BD5" w:rsidRDefault="00C244AD" w:rsidP="00C00276">
      <w:pPr>
        <w:pStyle w:val="ColorfulList-Accent11"/>
        <w:numPr>
          <w:ilvl w:val="0"/>
          <w:numId w:val="22"/>
        </w:numPr>
        <w:jc w:val="left"/>
        <w:rPr>
          <w:rFonts w:ascii="Arial" w:hAnsi="Arial"/>
          <w:highlight w:val="yellow"/>
        </w:rPr>
      </w:pPr>
      <w:r w:rsidRPr="00465BD5">
        <w:rPr>
          <w:rFonts w:ascii="Arial" w:hAnsi="Arial"/>
          <w:highlight w:val="yellow"/>
        </w:rPr>
        <w:t xml:space="preserve">The console design may incorporate multiple displays with dedicated and back-up functionality  </w:t>
      </w:r>
    </w:p>
    <w:p w:rsidR="00C244AD" w:rsidRPr="00465BD5" w:rsidRDefault="00C244AD" w:rsidP="0058374F">
      <w:pPr>
        <w:pStyle w:val="Heading3"/>
        <w:rPr>
          <w:highlight w:val="yellow"/>
        </w:rPr>
      </w:pPr>
      <w:bookmarkStart w:id="48" w:name="_Toc348687031"/>
      <w:r w:rsidRPr="00465BD5">
        <w:rPr>
          <w:highlight w:val="yellow"/>
        </w:rPr>
        <w:t>Presentation of Vessel Data</w:t>
      </w:r>
      <w:bookmarkEnd w:id="48"/>
      <w:r w:rsidRPr="00465BD5">
        <w:rPr>
          <w:highlight w:val="yellow"/>
        </w:rPr>
        <w:t xml:space="preserve"> </w:t>
      </w:r>
    </w:p>
    <w:p w:rsidR="00C244AD" w:rsidRPr="00465BD5" w:rsidRDefault="00C244AD" w:rsidP="00C244AD">
      <w:pPr>
        <w:jc w:val="left"/>
        <w:rPr>
          <w:rFonts w:ascii="Arial" w:hAnsi="Arial"/>
          <w:highlight w:val="yellow"/>
        </w:rPr>
      </w:pPr>
      <w:r w:rsidRPr="00465BD5">
        <w:rPr>
          <w:rFonts w:ascii="Arial" w:hAnsi="Arial"/>
          <w:highlight w:val="yellow"/>
        </w:rPr>
        <w:t>Associated with the relatively static information in the chart based graphical presentation (see above), there are important dynamic (</w:t>
      </w:r>
      <w:r w:rsidR="000F7A9E" w:rsidRPr="00465BD5">
        <w:rPr>
          <w:rFonts w:ascii="Arial" w:hAnsi="Arial"/>
          <w:highlight w:val="yellow"/>
        </w:rPr>
        <w:t>i.e.</w:t>
      </w:r>
      <w:r w:rsidRPr="00465BD5">
        <w:rPr>
          <w:rFonts w:ascii="Arial" w:hAnsi="Arial"/>
          <w:highlight w:val="yellow"/>
        </w:rPr>
        <w:t xml:space="preserve"> rapidly changing) pieces of information to be displayed to aid the traffic awareness and decision making processes expected of the VTS Operator. For instance the location of vessels needs to be presented. This should ideally consist of presentation of the fused combination of all available vessel positioning data (radar, AIS, optical sensors, RDF, LRIT etc.). This makes the assumption that the Data Processing function can successfully fuse the data and assess validity and integrity of the fused output. In addition to current location, the VTS Operator may also need to understand the history of vessel tracks, and the tracker predictions for navigation of vessels in the future.</w:t>
      </w:r>
    </w:p>
    <w:p w:rsidR="00C244AD" w:rsidRPr="00465BD5" w:rsidRDefault="00C244AD" w:rsidP="00C244AD">
      <w:pPr>
        <w:jc w:val="left"/>
        <w:rPr>
          <w:rFonts w:ascii="Arial" w:hAnsi="Arial"/>
          <w:highlight w:val="yellow"/>
        </w:rPr>
      </w:pPr>
    </w:p>
    <w:p w:rsidR="00C244AD" w:rsidRPr="00465BD5" w:rsidRDefault="00C244AD" w:rsidP="00C244AD">
      <w:pPr>
        <w:jc w:val="left"/>
        <w:rPr>
          <w:rFonts w:ascii="Arial" w:hAnsi="Arial"/>
          <w:highlight w:val="yellow"/>
        </w:rPr>
      </w:pPr>
      <w:r w:rsidRPr="00465BD5">
        <w:rPr>
          <w:rFonts w:ascii="Arial" w:hAnsi="Arial"/>
          <w:highlight w:val="yellow"/>
        </w:rPr>
        <w:t xml:space="preserve">Access to raw sensor data may be seen as a requirement by some VTS system designers but an effective track fusion process should negate this in future VTS systems.  Potential future hazards may need to be highlighted on the display. Standardised </w:t>
      </w:r>
      <w:proofErr w:type="spellStart"/>
      <w:r w:rsidRPr="00465BD5">
        <w:rPr>
          <w:rFonts w:ascii="Arial" w:hAnsi="Arial"/>
          <w:highlight w:val="yellow"/>
        </w:rPr>
        <w:t>symbology</w:t>
      </w:r>
      <w:proofErr w:type="spellEnd"/>
      <w:r w:rsidRPr="00465BD5">
        <w:rPr>
          <w:rFonts w:ascii="Arial" w:hAnsi="Arial"/>
          <w:highlight w:val="yellow"/>
        </w:rPr>
        <w:t xml:space="preserve"> and standardised use of colour needs to be established to reduce the chances of errors and to reduce the training and familiarisation time for new and temporary VTS Operators. The Data Display interface should allow the VTS Operator to easily select a vessel and interrogate the vessel database to establish identity, route, pilotage, berthing, communications channels etc.</w:t>
      </w:r>
      <w:r w:rsidR="000F7A9E" w:rsidRPr="00465BD5">
        <w:rPr>
          <w:rFonts w:ascii="Arial" w:hAnsi="Arial"/>
          <w:highlight w:val="yellow"/>
        </w:rPr>
        <w:t xml:space="preserve"> </w:t>
      </w:r>
      <w:r w:rsidRPr="00465BD5">
        <w:rPr>
          <w:rFonts w:ascii="Arial" w:hAnsi="Arial"/>
          <w:highlight w:val="yellow"/>
        </w:rPr>
        <w:t xml:space="preserve">for that object. Similarly the selection of a tracked object should allow the operator to quickly understand the validity, integrity and any sensor issues associated with the fusion process for the track of that object. </w:t>
      </w:r>
    </w:p>
    <w:p w:rsidR="00C244AD" w:rsidRPr="00465BD5" w:rsidRDefault="00C244AD" w:rsidP="00C244AD">
      <w:pPr>
        <w:jc w:val="left"/>
        <w:rPr>
          <w:rFonts w:ascii="Arial" w:hAnsi="Arial"/>
          <w:highlight w:val="yellow"/>
        </w:rPr>
      </w:pPr>
      <w:r w:rsidRPr="00465BD5">
        <w:rPr>
          <w:rFonts w:ascii="Arial" w:hAnsi="Arial"/>
          <w:highlight w:val="yellow"/>
        </w:rPr>
        <w:t xml:space="preserve">The Data Display interface should also allow selection and filtering of the presented information to tailor the display to the task in hand. </w:t>
      </w:r>
    </w:p>
    <w:p w:rsidR="00C244AD" w:rsidRPr="00465BD5" w:rsidRDefault="00C244AD" w:rsidP="00C244AD">
      <w:pPr>
        <w:jc w:val="left"/>
        <w:rPr>
          <w:rFonts w:ascii="Arial" w:hAnsi="Arial"/>
          <w:highlight w:val="yellow"/>
        </w:rPr>
      </w:pPr>
      <w:r w:rsidRPr="00465BD5">
        <w:rPr>
          <w:rFonts w:ascii="Arial" w:hAnsi="Arial"/>
          <w:highlight w:val="yellow"/>
        </w:rPr>
        <w:t>There should be a generic search facility that can be accessed to allow displayed object highlighting, hiding or filtering (</w:t>
      </w:r>
      <w:r w:rsidR="000F7A9E" w:rsidRPr="00465BD5">
        <w:rPr>
          <w:rFonts w:ascii="Arial" w:hAnsi="Arial"/>
          <w:highlight w:val="yellow"/>
        </w:rPr>
        <w:t>e.g.</w:t>
      </w:r>
      <w:r w:rsidRPr="00465BD5">
        <w:rPr>
          <w:rFonts w:ascii="Arial" w:hAnsi="Arial"/>
          <w:highlight w:val="yellow"/>
        </w:rPr>
        <w:t xml:space="preserve"> highlight a vessel with a certain name, or highlight all vessels requiring access to one particular port asset or group of assets etc..) within a complex traffic situation</w:t>
      </w:r>
    </w:p>
    <w:p w:rsidR="00C244AD" w:rsidRPr="00465BD5" w:rsidRDefault="00C244AD" w:rsidP="00C244AD">
      <w:pPr>
        <w:jc w:val="left"/>
        <w:rPr>
          <w:rFonts w:ascii="Arial" w:hAnsi="Arial"/>
          <w:highlight w:val="yellow"/>
        </w:rPr>
      </w:pPr>
      <w:r w:rsidRPr="00465BD5">
        <w:rPr>
          <w:rFonts w:ascii="Arial" w:hAnsi="Arial"/>
          <w:highlight w:val="yellow"/>
        </w:rPr>
        <w:t>The Data Display interface should also allow the introduction and control of a Manual track process by the VTS Operator. (TBC)</w:t>
      </w:r>
    </w:p>
    <w:p w:rsidR="00C244AD" w:rsidRPr="00465BD5" w:rsidRDefault="00C244AD" w:rsidP="00C244AD">
      <w:pPr>
        <w:jc w:val="left"/>
        <w:rPr>
          <w:rFonts w:ascii="Arial" w:hAnsi="Arial"/>
          <w:highlight w:val="yellow"/>
        </w:rPr>
      </w:pPr>
      <w:r w:rsidRPr="00465BD5">
        <w:rPr>
          <w:rFonts w:ascii="Arial" w:hAnsi="Arial"/>
          <w:highlight w:val="yellow"/>
        </w:rPr>
        <w:lastRenderedPageBreak/>
        <w:t>The Data Display interface should also allow presentation of advance alert of possible hazards based on the decision support algorithms.</w:t>
      </w:r>
    </w:p>
    <w:p w:rsidR="00C244AD" w:rsidRPr="00465BD5" w:rsidRDefault="00C244AD" w:rsidP="00C244AD">
      <w:pPr>
        <w:jc w:val="left"/>
        <w:rPr>
          <w:rFonts w:ascii="Arial" w:hAnsi="Arial"/>
          <w:highlight w:val="yellow"/>
        </w:rPr>
      </w:pPr>
      <w:r w:rsidRPr="00465BD5">
        <w:rPr>
          <w:rFonts w:ascii="Arial" w:hAnsi="Arial"/>
          <w:highlight w:val="yellow"/>
        </w:rPr>
        <w:t>The Data Display interface should also allow Interaction with recording system, although during normal VTS use, this may be automatic and invisible to the operator.</w:t>
      </w:r>
    </w:p>
    <w:p w:rsidR="00C244AD" w:rsidRPr="00465BD5" w:rsidRDefault="00C244AD" w:rsidP="0058374F">
      <w:pPr>
        <w:pStyle w:val="Heading3"/>
        <w:rPr>
          <w:highlight w:val="yellow"/>
        </w:rPr>
      </w:pPr>
      <w:bookmarkStart w:id="49" w:name="_Toc348687032"/>
      <w:r w:rsidRPr="00465BD5">
        <w:rPr>
          <w:highlight w:val="yellow"/>
        </w:rPr>
        <w:t>Status Summary (of VTS sub systems)</w:t>
      </w:r>
      <w:bookmarkEnd w:id="49"/>
    </w:p>
    <w:p w:rsidR="00C244AD" w:rsidRPr="00465BD5" w:rsidRDefault="00C244AD" w:rsidP="00C244AD">
      <w:pPr>
        <w:jc w:val="left"/>
        <w:rPr>
          <w:rFonts w:ascii="Arial" w:hAnsi="Arial"/>
          <w:highlight w:val="yellow"/>
        </w:rPr>
      </w:pPr>
      <w:r w:rsidRPr="00465BD5">
        <w:rPr>
          <w:rFonts w:ascii="Arial" w:hAnsi="Arial"/>
          <w:highlight w:val="yellow"/>
        </w:rPr>
        <w:t>The Data Display interface should also allow sub-system status to be summarised (hierarchically) so that the right level of information is presented for each anticipated situation.</w:t>
      </w:r>
    </w:p>
    <w:p w:rsidR="00C244AD" w:rsidRPr="00465BD5" w:rsidRDefault="00C244AD" w:rsidP="00C244AD">
      <w:pPr>
        <w:jc w:val="left"/>
        <w:rPr>
          <w:rFonts w:ascii="Arial" w:hAnsi="Arial"/>
          <w:highlight w:val="yellow"/>
        </w:rPr>
      </w:pPr>
      <w:r w:rsidRPr="00465BD5">
        <w:rPr>
          <w:rFonts w:ascii="Arial" w:hAnsi="Arial"/>
          <w:highlight w:val="yellow"/>
        </w:rPr>
        <w:t>The Data Display should ensure that the VTS Operator is immediately aware of any degradation to system status. The use of both audible and visual alerts may be considered appropriate.</w:t>
      </w:r>
    </w:p>
    <w:p w:rsidR="00C244AD" w:rsidRPr="00465BD5" w:rsidRDefault="00C244AD" w:rsidP="00C244AD">
      <w:pPr>
        <w:jc w:val="left"/>
        <w:rPr>
          <w:rFonts w:ascii="Arial" w:hAnsi="Arial"/>
          <w:b/>
          <w:highlight w:val="yellow"/>
        </w:rPr>
      </w:pPr>
      <w:r w:rsidRPr="00465BD5">
        <w:rPr>
          <w:rFonts w:ascii="Arial" w:hAnsi="Arial"/>
          <w:highlight w:val="yellow"/>
        </w:rPr>
        <w:t>On-request, the VTS Operator may need to access detailed VTS sub system status (to include; sensors, tracking (and data processing), decision support, communications, power, satellite based data etc.). Similarly, the VTS Operator may need to access detailed status information relating to port assets (locks, bridges, pilot availability, tug availability, berth availability etc.)</w:t>
      </w:r>
    </w:p>
    <w:p w:rsidR="00C244AD" w:rsidRPr="00465BD5" w:rsidRDefault="00C244AD" w:rsidP="00C244AD">
      <w:pPr>
        <w:jc w:val="left"/>
        <w:rPr>
          <w:rFonts w:ascii="Arial" w:hAnsi="Arial"/>
          <w:highlight w:val="yellow"/>
        </w:rPr>
      </w:pPr>
      <w:r w:rsidRPr="00465BD5">
        <w:rPr>
          <w:rFonts w:ascii="Arial" w:hAnsi="Arial"/>
          <w:highlight w:val="yellow"/>
        </w:rPr>
        <w:t>The Data Display system should provide appropriate presentation of the outputs of the decision support processes (traffic capacity alerts, collision alert, weather condition alert etc.)</w:t>
      </w:r>
    </w:p>
    <w:p w:rsidR="00C244AD" w:rsidRPr="00465BD5" w:rsidRDefault="00C244AD" w:rsidP="00C244AD">
      <w:pPr>
        <w:jc w:val="left"/>
        <w:rPr>
          <w:rFonts w:ascii="Arial" w:hAnsi="Arial"/>
          <w:highlight w:val="yellow"/>
        </w:rPr>
      </w:pPr>
      <w:r w:rsidRPr="00465BD5">
        <w:rPr>
          <w:rFonts w:ascii="Arial" w:hAnsi="Arial"/>
          <w:highlight w:val="yellow"/>
        </w:rPr>
        <w:t xml:space="preserve">Interaction with recording system may be a secondary function of the Data Display system.  </w:t>
      </w:r>
    </w:p>
    <w:p w:rsidR="00C244AD" w:rsidRPr="00465BD5" w:rsidRDefault="00C244AD" w:rsidP="00C244AD">
      <w:pPr>
        <w:jc w:val="left"/>
        <w:rPr>
          <w:rFonts w:ascii="Arial" w:hAnsi="Arial"/>
          <w:highlight w:val="yellow"/>
        </w:rPr>
      </w:pPr>
      <w:r w:rsidRPr="00465BD5">
        <w:rPr>
          <w:rFonts w:ascii="Arial" w:hAnsi="Arial"/>
          <w:highlight w:val="yellow"/>
        </w:rPr>
        <w:t xml:space="preserve">Interaction with scheduled maintenance and logistics information (and recognition of </w:t>
      </w:r>
      <w:proofErr w:type="spellStart"/>
      <w:r w:rsidRPr="00465BD5">
        <w:rPr>
          <w:rFonts w:ascii="Arial" w:hAnsi="Arial"/>
          <w:highlight w:val="yellow"/>
        </w:rPr>
        <w:t>non critical</w:t>
      </w:r>
      <w:proofErr w:type="spellEnd"/>
      <w:r w:rsidRPr="00465BD5">
        <w:rPr>
          <w:rFonts w:ascii="Arial" w:hAnsi="Arial"/>
          <w:highlight w:val="yellow"/>
        </w:rPr>
        <w:t xml:space="preserve"> faults which have reduced available redundancy) may also be required.</w:t>
      </w:r>
    </w:p>
    <w:p w:rsidR="00C244AD" w:rsidRPr="00465BD5" w:rsidRDefault="00C244AD" w:rsidP="0058374F">
      <w:pPr>
        <w:pStyle w:val="Heading3"/>
        <w:rPr>
          <w:highlight w:val="yellow"/>
        </w:rPr>
      </w:pPr>
      <w:bookmarkStart w:id="50" w:name="_Toc348687033"/>
      <w:r w:rsidRPr="00465BD5">
        <w:rPr>
          <w:highlight w:val="yellow"/>
        </w:rPr>
        <w:t>Audio and Visual Alarms / alerts</w:t>
      </w:r>
      <w:bookmarkEnd w:id="50"/>
    </w:p>
    <w:p w:rsidR="00C244AD" w:rsidRPr="00465BD5" w:rsidRDefault="00C244AD" w:rsidP="00C244AD">
      <w:pPr>
        <w:rPr>
          <w:rFonts w:ascii="Arial" w:hAnsi="Arial"/>
          <w:highlight w:val="yellow"/>
        </w:rPr>
      </w:pPr>
      <w:r w:rsidRPr="00465BD5">
        <w:rPr>
          <w:rFonts w:ascii="Arial" w:hAnsi="Arial"/>
          <w:highlight w:val="yellow"/>
        </w:rPr>
        <w:t>The Data Display system should provide a hierarchy of alerts with appropriate acknowledgement and cancellation of these alerts as considered necessary to support operational procedures. The types of alerts should be matched to the severity of the information being highlighted. Consideration may need to be given to the use of visual alerts and appropriate audible alerts.</w:t>
      </w:r>
    </w:p>
    <w:p w:rsidR="00C244AD" w:rsidRPr="00465BD5" w:rsidRDefault="00C244AD" w:rsidP="00C244AD">
      <w:pPr>
        <w:rPr>
          <w:rFonts w:ascii="Arial" w:hAnsi="Arial"/>
          <w:highlight w:val="yellow"/>
        </w:rPr>
      </w:pPr>
      <w:r w:rsidRPr="00465BD5">
        <w:rPr>
          <w:rFonts w:ascii="Arial" w:hAnsi="Arial"/>
          <w:highlight w:val="yellow"/>
        </w:rPr>
        <w:t xml:space="preserve">Alert notification, acknowledgement and cancellation activity should be recorded by the recording system. </w:t>
      </w:r>
    </w:p>
    <w:p w:rsidR="0098204F" w:rsidRPr="00465BD5" w:rsidRDefault="0098204F" w:rsidP="0058374F">
      <w:pPr>
        <w:pStyle w:val="Heading3"/>
        <w:rPr>
          <w:highlight w:val="yellow"/>
        </w:rPr>
      </w:pPr>
      <w:bookmarkStart w:id="51" w:name="_Toc348687034"/>
      <w:r w:rsidRPr="00465BD5">
        <w:rPr>
          <w:highlight w:val="yellow"/>
        </w:rPr>
        <w:t>Interaction with BITE and Fault Reporting systems</w:t>
      </w:r>
      <w:bookmarkEnd w:id="51"/>
    </w:p>
    <w:p w:rsidR="0098204F" w:rsidRPr="00465BD5" w:rsidRDefault="0098204F" w:rsidP="0098204F">
      <w:pPr>
        <w:rPr>
          <w:rFonts w:ascii="Arial" w:hAnsi="Arial"/>
          <w:highlight w:val="yellow"/>
        </w:rPr>
      </w:pPr>
      <w:r w:rsidRPr="00465BD5">
        <w:rPr>
          <w:rFonts w:ascii="Arial" w:hAnsi="Arial"/>
          <w:highlight w:val="yellow"/>
        </w:rPr>
        <w:t xml:space="preserve">The following section discusses the system level BITE and how this might interact with the HMI to the VTS Operator and the supporting maintenance organisation responsible for maximising system availability. </w:t>
      </w:r>
    </w:p>
    <w:p w:rsidR="0098204F" w:rsidRPr="00465BD5" w:rsidRDefault="0098204F" w:rsidP="0098204F">
      <w:pPr>
        <w:rPr>
          <w:rFonts w:ascii="Arial" w:hAnsi="Arial"/>
          <w:highlight w:val="yellow"/>
        </w:rPr>
      </w:pPr>
      <w:r w:rsidRPr="00465BD5">
        <w:rPr>
          <w:rFonts w:ascii="Arial" w:hAnsi="Arial"/>
          <w:highlight w:val="yellow"/>
        </w:rPr>
        <w:t>Note that care has to be taken to avoid confusing various terms such as Alert, fault, hazard and alarm. In this section the term alarm is used for a report of (suspected) equipment fault.</w:t>
      </w:r>
    </w:p>
    <w:p w:rsidR="0098204F" w:rsidRPr="00465BD5" w:rsidRDefault="0098204F" w:rsidP="00120A55">
      <w:pPr>
        <w:pStyle w:val="Heading4"/>
        <w:rPr>
          <w:highlight w:val="yellow"/>
        </w:rPr>
      </w:pPr>
      <w:r w:rsidRPr="00465BD5">
        <w:rPr>
          <w:highlight w:val="yellow"/>
        </w:rPr>
        <w:t>BITE</w:t>
      </w:r>
    </w:p>
    <w:p w:rsidR="0098204F" w:rsidRPr="00465BD5" w:rsidRDefault="0098204F" w:rsidP="0098204F">
      <w:pPr>
        <w:pStyle w:val="Heading5"/>
        <w:rPr>
          <w:highlight w:val="yellow"/>
          <w:lang w:val="en-GB"/>
        </w:rPr>
      </w:pPr>
      <w:r w:rsidRPr="00465BD5">
        <w:rPr>
          <w:highlight w:val="yellow"/>
          <w:lang w:val="en-GB"/>
        </w:rPr>
        <w:t>Automated BITE</w:t>
      </w:r>
    </w:p>
    <w:p w:rsidR="0098204F" w:rsidRPr="00465BD5" w:rsidRDefault="0098204F" w:rsidP="0098204F">
      <w:pPr>
        <w:rPr>
          <w:rFonts w:ascii="Arial" w:hAnsi="Arial"/>
          <w:highlight w:val="yellow"/>
        </w:rPr>
      </w:pPr>
      <w:r w:rsidRPr="00465BD5">
        <w:rPr>
          <w:rFonts w:ascii="Arial" w:hAnsi="Arial"/>
          <w:highlight w:val="yellow"/>
        </w:rPr>
        <w:t xml:space="preserve">The various components of the system making up a VTS should each be specified with equipment monitoring and, where appropriate, Built-in-test functions which provide data to a centralised fault monitoring function within the system. The HMI associated with this centralised function should provide a summary alarm status to the VTS operators and access to more detailed hierarchically organised alarm data to either the VTS Operator workstations or dedicated maintainer workstations. Note </w:t>
      </w:r>
      <w:r w:rsidRPr="00465BD5">
        <w:rPr>
          <w:rFonts w:ascii="Arial" w:hAnsi="Arial"/>
          <w:highlight w:val="yellow"/>
        </w:rPr>
        <w:lastRenderedPageBreak/>
        <w:t xml:space="preserve">the collection of fault data from detection sensors, VTS assets (bridges, locks, tugs </w:t>
      </w:r>
      <w:proofErr w:type="spellStart"/>
      <w:r w:rsidRPr="00465BD5">
        <w:rPr>
          <w:rFonts w:ascii="Arial" w:hAnsi="Arial"/>
          <w:highlight w:val="yellow"/>
        </w:rPr>
        <w:t>etc</w:t>
      </w:r>
      <w:proofErr w:type="spellEnd"/>
      <w:r w:rsidRPr="00465BD5">
        <w:rPr>
          <w:rFonts w:ascii="Arial" w:hAnsi="Arial"/>
          <w:highlight w:val="yellow"/>
        </w:rPr>
        <w:t xml:space="preserve">), power systems, weather sensors, user reports, </w:t>
      </w:r>
      <w:proofErr w:type="spellStart"/>
      <w:r w:rsidRPr="00465BD5">
        <w:rPr>
          <w:rFonts w:ascii="Arial" w:hAnsi="Arial"/>
          <w:highlight w:val="yellow"/>
        </w:rPr>
        <w:t>etc</w:t>
      </w:r>
      <w:proofErr w:type="spellEnd"/>
      <w:r w:rsidRPr="00465BD5">
        <w:rPr>
          <w:rFonts w:ascii="Arial" w:hAnsi="Arial"/>
          <w:highlight w:val="yellow"/>
        </w:rPr>
        <w:t xml:space="preserve"> should all be considered.</w:t>
      </w:r>
    </w:p>
    <w:p w:rsidR="0098204F" w:rsidRPr="00465BD5" w:rsidRDefault="0098204F" w:rsidP="0098204F">
      <w:pPr>
        <w:rPr>
          <w:rFonts w:ascii="Arial" w:hAnsi="Arial"/>
          <w:highlight w:val="yellow"/>
        </w:rPr>
      </w:pPr>
      <w:r w:rsidRPr="00465BD5">
        <w:rPr>
          <w:rFonts w:ascii="Arial" w:hAnsi="Arial"/>
          <w:highlight w:val="yellow"/>
        </w:rPr>
        <w:t>Where possible, the HMI display should provide the usual chart, traffic and textual information to the VTS operator accompanied with appropriate warnings of faults detected within the system and how these impact the VTS functionality (</w:t>
      </w:r>
      <w:proofErr w:type="spellStart"/>
      <w:r w:rsidRPr="00465BD5">
        <w:rPr>
          <w:rFonts w:ascii="Arial" w:hAnsi="Arial"/>
          <w:highlight w:val="yellow"/>
        </w:rPr>
        <w:t>eg</w:t>
      </w:r>
      <w:proofErr w:type="spellEnd"/>
      <w:r w:rsidRPr="00465BD5">
        <w:rPr>
          <w:rFonts w:ascii="Arial" w:hAnsi="Arial"/>
          <w:highlight w:val="yellow"/>
        </w:rPr>
        <w:t>. increased vessel spacing alongside other critical functionality (weather, etc..)). For instance if the power supply to one radar sensor has failed this might or might not affect the ability of the VTS operator to maintain normal or degraded system level operation and traffic service – the Decision Support processes should determine the system status and the HMI should provide a method to communicate this to the VTS Operator.</w:t>
      </w:r>
    </w:p>
    <w:p w:rsidR="0098204F" w:rsidRPr="00465BD5" w:rsidRDefault="0098204F" w:rsidP="0098204F">
      <w:pPr>
        <w:pStyle w:val="Heading5"/>
        <w:rPr>
          <w:highlight w:val="yellow"/>
          <w:lang w:val="en-GB"/>
        </w:rPr>
      </w:pPr>
      <w:r w:rsidRPr="00465BD5">
        <w:rPr>
          <w:highlight w:val="yellow"/>
          <w:lang w:val="en-GB"/>
        </w:rPr>
        <w:t>Manually initiated BITE</w:t>
      </w:r>
    </w:p>
    <w:p w:rsidR="0098204F" w:rsidRPr="00465BD5" w:rsidRDefault="0098204F" w:rsidP="0098204F">
      <w:pPr>
        <w:rPr>
          <w:rFonts w:ascii="Arial" w:hAnsi="Arial"/>
          <w:highlight w:val="yellow"/>
        </w:rPr>
      </w:pPr>
      <w:r w:rsidRPr="00465BD5">
        <w:rPr>
          <w:rFonts w:ascii="Arial" w:hAnsi="Arial"/>
          <w:highlight w:val="yellow"/>
        </w:rPr>
        <w:t>The BITE system should be specified at system level to achieve the required critical system availability and as part of the system, manually initiated signal or data injection may add to the fault coverage and isolation. The HMI for this interaction with the BITE system should be available to a maintainer (or VTS operator in a small system).</w:t>
      </w:r>
    </w:p>
    <w:p w:rsidR="0098204F" w:rsidRPr="00465BD5" w:rsidRDefault="0098204F" w:rsidP="0098204F">
      <w:pPr>
        <w:pStyle w:val="Heading5"/>
        <w:rPr>
          <w:highlight w:val="yellow"/>
          <w:lang w:val="en-GB"/>
        </w:rPr>
      </w:pPr>
      <w:proofErr w:type="gramStart"/>
      <w:r w:rsidRPr="00465BD5">
        <w:rPr>
          <w:highlight w:val="yellow"/>
          <w:lang w:val="en-GB"/>
        </w:rPr>
        <w:t>Fusion  /</w:t>
      </w:r>
      <w:proofErr w:type="gramEnd"/>
      <w:r w:rsidRPr="00465BD5">
        <w:rPr>
          <w:highlight w:val="yellow"/>
          <w:lang w:val="en-GB"/>
        </w:rPr>
        <w:t xml:space="preserve"> sensor integrity alarms</w:t>
      </w:r>
    </w:p>
    <w:p w:rsidR="0098204F" w:rsidRPr="00465BD5" w:rsidRDefault="0098204F" w:rsidP="0098204F">
      <w:pPr>
        <w:rPr>
          <w:rFonts w:ascii="Arial" w:hAnsi="Arial"/>
          <w:highlight w:val="yellow"/>
        </w:rPr>
      </w:pPr>
      <w:r w:rsidRPr="00465BD5">
        <w:rPr>
          <w:rFonts w:ascii="Arial" w:hAnsi="Arial"/>
          <w:highlight w:val="yellow"/>
        </w:rPr>
        <w:t xml:space="preserve">The data processing function may provide indication of sensor integrity and availability to the BIT system. </w:t>
      </w:r>
      <w:proofErr w:type="gramStart"/>
      <w:r w:rsidRPr="00465BD5">
        <w:rPr>
          <w:rFonts w:ascii="Arial" w:hAnsi="Arial"/>
          <w:highlight w:val="yellow"/>
        </w:rPr>
        <w:t>This should either automatically, or with manual intervention, affect</w:t>
      </w:r>
      <w:proofErr w:type="gramEnd"/>
      <w:r w:rsidRPr="00465BD5">
        <w:rPr>
          <w:rFonts w:ascii="Arial" w:hAnsi="Arial"/>
          <w:highlight w:val="yellow"/>
        </w:rPr>
        <w:t xml:space="preserve"> the presentation of sensor data to reflect unexpectedly poor data integrity or accuracy. </w:t>
      </w:r>
    </w:p>
    <w:p w:rsidR="0098204F" w:rsidRPr="00465BD5" w:rsidRDefault="0098204F" w:rsidP="0098204F">
      <w:pPr>
        <w:pStyle w:val="Heading5"/>
        <w:rPr>
          <w:highlight w:val="yellow"/>
          <w:lang w:val="en-GB"/>
        </w:rPr>
      </w:pPr>
      <w:r w:rsidRPr="00465BD5">
        <w:rPr>
          <w:highlight w:val="yellow"/>
          <w:lang w:val="en-GB"/>
        </w:rPr>
        <w:t>Asset status</w:t>
      </w:r>
    </w:p>
    <w:p w:rsidR="0098204F" w:rsidRPr="00465BD5" w:rsidRDefault="0098204F" w:rsidP="0098204F">
      <w:pPr>
        <w:rPr>
          <w:rFonts w:ascii="Arial" w:hAnsi="Arial"/>
          <w:highlight w:val="yellow"/>
        </w:rPr>
      </w:pPr>
      <w:r w:rsidRPr="00465BD5">
        <w:rPr>
          <w:rFonts w:ascii="Arial" w:hAnsi="Arial"/>
          <w:highlight w:val="yellow"/>
        </w:rPr>
        <w:t>The decision support HMI should reflect the fault information relating to VTS assets and their current status</w:t>
      </w:r>
    </w:p>
    <w:p w:rsidR="0098204F" w:rsidRPr="00465BD5" w:rsidRDefault="0098204F" w:rsidP="0098204F">
      <w:pPr>
        <w:pStyle w:val="Heading5"/>
        <w:rPr>
          <w:highlight w:val="yellow"/>
          <w:lang w:val="en-GB"/>
        </w:rPr>
      </w:pPr>
      <w:r w:rsidRPr="00465BD5">
        <w:rPr>
          <w:highlight w:val="yellow"/>
          <w:lang w:val="en-GB"/>
        </w:rPr>
        <w:t>BITE system reliability</w:t>
      </w:r>
    </w:p>
    <w:p w:rsidR="0098204F" w:rsidRPr="00465BD5" w:rsidRDefault="0098204F" w:rsidP="0098204F">
      <w:pPr>
        <w:rPr>
          <w:rFonts w:ascii="Arial" w:hAnsi="Arial"/>
          <w:highlight w:val="yellow"/>
        </w:rPr>
      </w:pPr>
      <w:r w:rsidRPr="00465BD5">
        <w:rPr>
          <w:rFonts w:ascii="Arial" w:hAnsi="Arial"/>
          <w:highlight w:val="yellow"/>
        </w:rPr>
        <w:t xml:space="preserve">The reliability of the BITE system itself should be considerably greater than the total system being monitored. </w:t>
      </w:r>
    </w:p>
    <w:p w:rsidR="0098204F" w:rsidRPr="00465BD5" w:rsidRDefault="0098204F" w:rsidP="0098204F">
      <w:pPr>
        <w:pStyle w:val="Heading5"/>
        <w:rPr>
          <w:highlight w:val="yellow"/>
          <w:lang w:val="en-GB"/>
        </w:rPr>
      </w:pPr>
      <w:r w:rsidRPr="00465BD5">
        <w:rPr>
          <w:highlight w:val="yellow"/>
          <w:lang w:val="en-GB"/>
        </w:rPr>
        <w:t>Fault reporting</w:t>
      </w:r>
    </w:p>
    <w:p w:rsidR="0098204F" w:rsidRPr="00465BD5" w:rsidRDefault="0098204F" w:rsidP="0098204F">
      <w:pPr>
        <w:rPr>
          <w:rFonts w:ascii="Arial" w:hAnsi="Arial"/>
          <w:highlight w:val="yellow"/>
        </w:rPr>
      </w:pPr>
      <w:r w:rsidRPr="00465BD5">
        <w:rPr>
          <w:rFonts w:ascii="Arial" w:hAnsi="Arial"/>
          <w:highlight w:val="yellow"/>
        </w:rPr>
        <w:t>As indicated above, the HMI design should enable both the summary and hierarchy of alarm information (critical and non-critical alarms) to suit the VTS Operator role and separately to suit the equipment maintainer.</w:t>
      </w:r>
    </w:p>
    <w:p w:rsidR="0098204F" w:rsidRPr="00465BD5" w:rsidRDefault="0098204F" w:rsidP="0098204F">
      <w:pPr>
        <w:rPr>
          <w:rFonts w:ascii="Arial" w:hAnsi="Arial"/>
          <w:highlight w:val="yellow"/>
        </w:rPr>
      </w:pPr>
      <w:r w:rsidRPr="00465BD5">
        <w:rPr>
          <w:rFonts w:ascii="Arial" w:hAnsi="Arial"/>
          <w:highlight w:val="yellow"/>
        </w:rPr>
        <w:t>In addition, the fault reports should contribute to system status and this requires an appropriate HMI presentation and interaction.</w:t>
      </w:r>
    </w:p>
    <w:p w:rsidR="0098204F" w:rsidRPr="00465BD5" w:rsidRDefault="0098204F" w:rsidP="0098204F">
      <w:pPr>
        <w:rPr>
          <w:rFonts w:ascii="Arial" w:hAnsi="Arial"/>
          <w:highlight w:val="yellow"/>
        </w:rPr>
      </w:pPr>
      <w:r w:rsidRPr="00465BD5">
        <w:rPr>
          <w:rFonts w:ascii="Arial" w:hAnsi="Arial"/>
          <w:highlight w:val="yellow"/>
        </w:rPr>
        <w:t xml:space="preserve">Fault history records and associated </w:t>
      </w:r>
      <w:proofErr w:type="spellStart"/>
      <w:r w:rsidRPr="00465BD5">
        <w:rPr>
          <w:rFonts w:ascii="Arial" w:hAnsi="Arial"/>
          <w:highlight w:val="yellow"/>
        </w:rPr>
        <w:t>timestamping</w:t>
      </w:r>
      <w:proofErr w:type="spellEnd"/>
      <w:r w:rsidRPr="00465BD5">
        <w:rPr>
          <w:rFonts w:ascii="Arial" w:hAnsi="Arial"/>
          <w:highlight w:val="yellow"/>
        </w:rPr>
        <w:t xml:space="preserve"> should be available for post event evaluation by various stakeholders. This should be stored and controlled independently or alongside the recording and playback system.</w:t>
      </w:r>
    </w:p>
    <w:p w:rsidR="0098204F" w:rsidRPr="00465BD5" w:rsidRDefault="0098204F" w:rsidP="0098204F">
      <w:pPr>
        <w:pStyle w:val="Heading5"/>
        <w:rPr>
          <w:highlight w:val="yellow"/>
          <w:lang w:val="en-GB"/>
        </w:rPr>
      </w:pPr>
      <w:r w:rsidRPr="00465BD5">
        <w:rPr>
          <w:highlight w:val="yellow"/>
          <w:lang w:val="en-GB"/>
        </w:rPr>
        <w:t>Maintainer interaction with equipment</w:t>
      </w:r>
    </w:p>
    <w:p w:rsidR="0098204F" w:rsidRPr="00465BD5" w:rsidRDefault="0098204F" w:rsidP="0098204F">
      <w:pPr>
        <w:rPr>
          <w:rFonts w:ascii="Arial" w:hAnsi="Arial"/>
          <w:highlight w:val="yellow"/>
        </w:rPr>
      </w:pPr>
      <w:r w:rsidRPr="00465BD5">
        <w:rPr>
          <w:rFonts w:ascii="Arial" w:hAnsi="Arial"/>
          <w:highlight w:val="yellow"/>
        </w:rPr>
        <w:t xml:space="preserve">Equipment design and installation design should consider the physical access and minimal functionality disruption requirements of a safety related system providing a round-the-clock service. </w:t>
      </w:r>
    </w:p>
    <w:p w:rsidR="0098204F" w:rsidRPr="00465BD5" w:rsidRDefault="0098204F" w:rsidP="0098204F">
      <w:pPr>
        <w:rPr>
          <w:rFonts w:ascii="Arial" w:hAnsi="Arial"/>
          <w:highlight w:val="yellow"/>
        </w:rPr>
      </w:pPr>
      <w:r w:rsidRPr="00465BD5">
        <w:rPr>
          <w:rFonts w:ascii="Arial" w:hAnsi="Arial"/>
          <w:highlight w:val="yellow"/>
        </w:rPr>
        <w:t>To maximise system availability, graceful degradation and redundancy will enable critical equipment downtime for scheduled and unscheduled maintenance. Similarly mean time to repair requirements should be considered at system level (</w:t>
      </w:r>
      <w:proofErr w:type="spellStart"/>
      <w:r w:rsidRPr="00465BD5">
        <w:rPr>
          <w:rFonts w:ascii="Arial" w:hAnsi="Arial"/>
          <w:highlight w:val="yellow"/>
        </w:rPr>
        <w:t>ie</w:t>
      </w:r>
      <w:proofErr w:type="spellEnd"/>
      <w:r w:rsidRPr="00465BD5">
        <w:rPr>
          <w:rFonts w:ascii="Arial" w:hAnsi="Arial"/>
          <w:highlight w:val="yellow"/>
        </w:rPr>
        <w:t xml:space="preserve"> including installation restrictions and spares ranging and storage </w:t>
      </w:r>
      <w:proofErr w:type="spellStart"/>
      <w:r w:rsidRPr="00465BD5">
        <w:rPr>
          <w:rFonts w:ascii="Arial" w:hAnsi="Arial"/>
          <w:highlight w:val="yellow"/>
        </w:rPr>
        <w:t>storage</w:t>
      </w:r>
      <w:proofErr w:type="spellEnd"/>
      <w:r w:rsidRPr="00465BD5">
        <w:rPr>
          <w:rFonts w:ascii="Arial" w:hAnsi="Arial"/>
          <w:highlight w:val="yellow"/>
        </w:rPr>
        <w:t xml:space="preserve"> </w:t>
      </w:r>
      <w:proofErr w:type="spellStart"/>
      <w:r w:rsidRPr="00465BD5">
        <w:rPr>
          <w:rFonts w:ascii="Arial" w:hAnsi="Arial"/>
          <w:highlight w:val="yellow"/>
        </w:rPr>
        <w:t>etc</w:t>
      </w:r>
      <w:proofErr w:type="spellEnd"/>
      <w:r w:rsidRPr="00465BD5">
        <w:rPr>
          <w:rFonts w:ascii="Arial" w:hAnsi="Arial"/>
          <w:highlight w:val="yellow"/>
        </w:rPr>
        <w:t xml:space="preserve">) to minimise downtime and maximise system availability. In addition, the fault reporting system </w:t>
      </w:r>
      <w:r w:rsidRPr="00465BD5">
        <w:rPr>
          <w:rFonts w:ascii="Arial" w:hAnsi="Arial"/>
          <w:highlight w:val="yellow"/>
        </w:rPr>
        <w:lastRenderedPageBreak/>
        <w:t>should be easy to use, reliable, accurate (</w:t>
      </w:r>
      <w:proofErr w:type="spellStart"/>
      <w:r w:rsidRPr="00465BD5">
        <w:rPr>
          <w:rFonts w:ascii="Arial" w:hAnsi="Arial"/>
          <w:highlight w:val="yellow"/>
        </w:rPr>
        <w:t>ie</w:t>
      </w:r>
      <w:proofErr w:type="spellEnd"/>
      <w:r w:rsidRPr="00465BD5">
        <w:rPr>
          <w:rFonts w:ascii="Arial" w:hAnsi="Arial"/>
          <w:highlight w:val="yellow"/>
        </w:rPr>
        <w:t xml:space="preserve"> pinpointing the most likely effective repair strategy) and fully supportive of the overall system availability. Equipment set up after LRU replacement should be minimised. Repair and associated equipment set up and recalibration should, where possible, be designed to be achieved by minimised skill level personnel with minimal access difficulties and few special tools.</w:t>
      </w:r>
    </w:p>
    <w:p w:rsidR="0098204F" w:rsidRPr="00465BD5" w:rsidRDefault="0098204F" w:rsidP="00C244AD">
      <w:pPr>
        <w:rPr>
          <w:rFonts w:ascii="Arial" w:hAnsi="Arial"/>
          <w:highlight w:val="yellow"/>
        </w:rPr>
      </w:pPr>
    </w:p>
    <w:p w:rsidR="00C244AD" w:rsidRPr="00465BD5" w:rsidRDefault="00C244AD" w:rsidP="0058374F">
      <w:pPr>
        <w:pStyle w:val="Heading2"/>
        <w:rPr>
          <w:highlight w:val="yellow"/>
        </w:rPr>
      </w:pPr>
      <w:bookmarkStart w:id="52" w:name="_Toc348687035"/>
      <w:r w:rsidRPr="00465BD5">
        <w:rPr>
          <w:highlight w:val="yellow"/>
        </w:rPr>
        <w:t>Display Hardware and Ergonomics</w:t>
      </w:r>
      <w:bookmarkEnd w:id="52"/>
    </w:p>
    <w:p w:rsidR="00C244AD" w:rsidRPr="00465BD5" w:rsidRDefault="00C244AD" w:rsidP="0058374F">
      <w:pPr>
        <w:pStyle w:val="Heading3"/>
        <w:rPr>
          <w:highlight w:val="yellow"/>
        </w:rPr>
      </w:pPr>
      <w:bookmarkStart w:id="53" w:name="_Toc348687036"/>
      <w:r w:rsidRPr="00465BD5">
        <w:rPr>
          <w:highlight w:val="yellow"/>
        </w:rPr>
        <w:t>Location (does this belong in this section?)</w:t>
      </w:r>
      <w:bookmarkEnd w:id="53"/>
    </w:p>
    <w:p w:rsidR="00C244AD" w:rsidRPr="00465BD5" w:rsidRDefault="00C244AD" w:rsidP="00C244AD">
      <w:pPr>
        <w:rPr>
          <w:rFonts w:ascii="Arial" w:hAnsi="Arial"/>
          <w:highlight w:val="yellow"/>
        </w:rPr>
      </w:pPr>
      <w:r w:rsidRPr="00465BD5">
        <w:rPr>
          <w:rFonts w:ascii="Arial" w:hAnsi="Arial"/>
          <w:highlight w:val="yellow"/>
        </w:rPr>
        <w:t xml:space="preserve">The physical location of a VTS centre needs to consider the objectives of accessibility (wanted and unwanted), security (access control, system integrity, </w:t>
      </w:r>
      <w:proofErr w:type="spellStart"/>
      <w:r w:rsidRPr="00465BD5">
        <w:rPr>
          <w:rFonts w:ascii="Arial" w:hAnsi="Arial"/>
          <w:highlight w:val="yellow"/>
        </w:rPr>
        <w:t>anti terrorism</w:t>
      </w:r>
      <w:proofErr w:type="spellEnd"/>
      <w:r w:rsidRPr="00465BD5">
        <w:rPr>
          <w:rFonts w:ascii="Arial" w:hAnsi="Arial"/>
          <w:highlight w:val="yellow"/>
        </w:rPr>
        <w:t xml:space="preserve"> etc.), the need to be central (not necessarily in the physical domain) to hazards and the control of hazard mitigation activities, central to system data paths, and to maximise the access to relevant information (windows to outside world (physical or virtual))</w:t>
      </w:r>
    </w:p>
    <w:p w:rsidR="00C244AD" w:rsidRPr="00465BD5" w:rsidRDefault="00C244AD" w:rsidP="00C244AD">
      <w:pPr>
        <w:rPr>
          <w:rFonts w:ascii="Arial" w:hAnsi="Arial"/>
          <w:highlight w:val="yellow"/>
        </w:rPr>
      </w:pPr>
      <w:r w:rsidRPr="00465BD5">
        <w:rPr>
          <w:rFonts w:ascii="Arial" w:hAnsi="Arial"/>
          <w:highlight w:val="yellow"/>
        </w:rPr>
        <w:t>There may be appropriate Security regulations and standards that should be referenced here to minimise the chances of unwanted physical and virtual intrusion into the VTS centre or the systems and sub systems contributing to the VTS functionality.</w:t>
      </w:r>
    </w:p>
    <w:p w:rsidR="00C244AD" w:rsidRPr="00465BD5" w:rsidRDefault="00C244AD" w:rsidP="00C244AD">
      <w:pPr>
        <w:rPr>
          <w:rFonts w:ascii="Arial" w:hAnsi="Arial"/>
          <w:highlight w:val="yellow"/>
        </w:rPr>
      </w:pPr>
      <w:r w:rsidRPr="00465BD5">
        <w:rPr>
          <w:rFonts w:ascii="Arial" w:hAnsi="Arial"/>
          <w:highlight w:val="yellow"/>
        </w:rPr>
        <w:t>Consideration should be given to the need for VTS system growth in terms of equipment size, footprint, future redundancy enhancements, separation of simulation, training, and incident playback and analysis in a separate area from “live” VTS operations.</w:t>
      </w:r>
    </w:p>
    <w:p w:rsidR="00C244AD" w:rsidRPr="00465BD5" w:rsidRDefault="00C244AD" w:rsidP="0058374F">
      <w:pPr>
        <w:pStyle w:val="Heading3"/>
        <w:rPr>
          <w:highlight w:val="yellow"/>
        </w:rPr>
      </w:pPr>
      <w:bookmarkStart w:id="54" w:name="_Toc348687037"/>
      <w:r w:rsidRPr="00465BD5">
        <w:rPr>
          <w:highlight w:val="yellow"/>
        </w:rPr>
        <w:t>Type of layout</w:t>
      </w:r>
      <w:bookmarkEnd w:id="54"/>
    </w:p>
    <w:p w:rsidR="00C244AD" w:rsidRPr="00465BD5" w:rsidRDefault="00C244AD" w:rsidP="00C244AD">
      <w:pPr>
        <w:rPr>
          <w:rFonts w:ascii="Arial" w:hAnsi="Arial"/>
          <w:highlight w:val="yellow"/>
        </w:rPr>
      </w:pPr>
      <w:r w:rsidRPr="00465BD5">
        <w:rPr>
          <w:rFonts w:ascii="Arial" w:hAnsi="Arial"/>
          <w:highlight w:val="yellow"/>
        </w:rPr>
        <w:t xml:space="preserve">When specifying the operations room for the VTS centre, consideration should be given to the maximum number of users, the roles to be carried out in parallel in worst case situations, the hierarchy of roles and users, the size of operational consoles, system network design and interfacing to and from the consoles, </w:t>
      </w:r>
    </w:p>
    <w:p w:rsidR="00C244AD" w:rsidRPr="00465BD5" w:rsidRDefault="00C244AD" w:rsidP="00C244AD">
      <w:pPr>
        <w:rPr>
          <w:rFonts w:ascii="Arial" w:hAnsi="Arial"/>
          <w:highlight w:val="yellow"/>
        </w:rPr>
      </w:pPr>
      <w:r w:rsidRPr="00465BD5">
        <w:rPr>
          <w:rFonts w:ascii="Arial" w:hAnsi="Arial"/>
          <w:highlight w:val="yellow"/>
        </w:rPr>
        <w:t>The console design should consider the number of screens per user (information to be presented should be appropriate and avoid operator data overload, the size, format (4:3, 16:9) and orientation (landscape, portrait) of the screens.</w:t>
      </w:r>
    </w:p>
    <w:p w:rsidR="00C244AD" w:rsidRPr="00465BD5" w:rsidRDefault="00C244AD" w:rsidP="00C244AD">
      <w:pPr>
        <w:rPr>
          <w:rFonts w:ascii="Arial" w:hAnsi="Arial"/>
          <w:highlight w:val="yellow"/>
        </w:rPr>
      </w:pPr>
      <w:r w:rsidRPr="00465BD5">
        <w:rPr>
          <w:rFonts w:ascii="Arial" w:hAnsi="Arial"/>
          <w:highlight w:val="yellow"/>
        </w:rPr>
        <w:t>Where possible open commercial standard formats (architecture and interfaces) should be sought to minimise obsolescence and maximise options for future system growth potential.</w:t>
      </w:r>
    </w:p>
    <w:p w:rsidR="00C244AD" w:rsidRPr="00465BD5" w:rsidRDefault="00C244AD" w:rsidP="00C244AD">
      <w:pPr>
        <w:rPr>
          <w:rFonts w:ascii="Arial" w:hAnsi="Arial"/>
          <w:highlight w:val="yellow"/>
        </w:rPr>
      </w:pPr>
      <w:r w:rsidRPr="00465BD5">
        <w:rPr>
          <w:rFonts w:ascii="Arial" w:hAnsi="Arial"/>
          <w:highlight w:val="yellow"/>
        </w:rPr>
        <w:t>The layout should also consider emergency procedures and role of VTS centre in emergencies (maritime, land based, civil unrest, security, military, disaster recovery, environmental etc.) as part of a coherent regional or national infrastructure where required.</w:t>
      </w:r>
    </w:p>
    <w:p w:rsidR="00C244AD" w:rsidRPr="00465BD5" w:rsidRDefault="00C244AD" w:rsidP="0058374F">
      <w:pPr>
        <w:pStyle w:val="Heading3"/>
        <w:rPr>
          <w:highlight w:val="yellow"/>
        </w:rPr>
      </w:pPr>
      <w:bookmarkStart w:id="55" w:name="_Toc348687038"/>
      <w:r w:rsidRPr="00465BD5">
        <w:rPr>
          <w:highlight w:val="yellow"/>
        </w:rPr>
        <w:t>Environment</w:t>
      </w:r>
      <w:bookmarkEnd w:id="55"/>
    </w:p>
    <w:p w:rsidR="00C244AD" w:rsidRPr="00465BD5" w:rsidRDefault="00C244AD" w:rsidP="00C244AD">
      <w:pPr>
        <w:rPr>
          <w:rFonts w:ascii="Arial" w:hAnsi="Arial"/>
          <w:highlight w:val="yellow"/>
        </w:rPr>
      </w:pPr>
      <w:r w:rsidRPr="00465BD5">
        <w:rPr>
          <w:rFonts w:ascii="Arial" w:hAnsi="Arial"/>
          <w:highlight w:val="yellow"/>
        </w:rPr>
        <w:t xml:space="preserve">The VTS centre user environment should be of paramount importance to create a comfortable office type background to facilitate concentration and minimise distractions. Chairs and consoles should offer comfort for long periods of use and a range of settings to optimise the user experience. The environment should consider the advantages of air-conditioning, good and appropriate lighting, minimisation of externally and internally generated noise distractions, nearby rest facilities (to minimise user downtime), and </w:t>
      </w:r>
      <w:proofErr w:type="spellStart"/>
      <w:r w:rsidRPr="00465BD5">
        <w:rPr>
          <w:rFonts w:ascii="Arial" w:hAnsi="Arial"/>
          <w:highlight w:val="yellow"/>
        </w:rPr>
        <w:t>well designed</w:t>
      </w:r>
      <w:proofErr w:type="spellEnd"/>
      <w:r w:rsidRPr="00465BD5">
        <w:rPr>
          <w:rFonts w:ascii="Arial" w:hAnsi="Arial"/>
          <w:highlight w:val="yellow"/>
        </w:rPr>
        <w:t xml:space="preserve"> interaction with the available voice communications (</w:t>
      </w:r>
      <w:r w:rsidR="000F7A9E" w:rsidRPr="00465BD5">
        <w:rPr>
          <w:rFonts w:ascii="Arial" w:hAnsi="Arial"/>
          <w:highlight w:val="yellow"/>
        </w:rPr>
        <w:t>e.g.</w:t>
      </w:r>
      <w:r w:rsidRPr="00465BD5">
        <w:rPr>
          <w:rFonts w:ascii="Arial" w:hAnsi="Arial"/>
          <w:highlight w:val="yellow"/>
        </w:rPr>
        <w:t>. via voice switching system to combine telephone, hotlines, ship to shore, operator to operator, VTS to VTS, VOIP, etc..). Methods of da</w:t>
      </w:r>
      <w:r w:rsidR="000F7A9E" w:rsidRPr="00465BD5">
        <w:rPr>
          <w:rFonts w:ascii="Arial" w:hAnsi="Arial"/>
          <w:highlight w:val="yellow"/>
        </w:rPr>
        <w:t xml:space="preserve">ta entry </w:t>
      </w:r>
      <w:r w:rsidR="000F7A9E" w:rsidRPr="00465BD5">
        <w:rPr>
          <w:rFonts w:ascii="Arial" w:hAnsi="Arial"/>
          <w:highlight w:val="yellow"/>
        </w:rPr>
        <w:lastRenderedPageBreak/>
        <w:t>(keyboard, mouse, etc.</w:t>
      </w:r>
      <w:r w:rsidRPr="00465BD5">
        <w:rPr>
          <w:rFonts w:ascii="Arial" w:hAnsi="Arial"/>
          <w:highlight w:val="yellow"/>
        </w:rPr>
        <w:t>) should also be optimised to suit the operator workload during the most stressful of situations.</w:t>
      </w:r>
    </w:p>
    <w:p w:rsidR="00C244AD" w:rsidRPr="00465BD5" w:rsidRDefault="00C244AD" w:rsidP="0058374F">
      <w:pPr>
        <w:pStyle w:val="Heading3"/>
        <w:rPr>
          <w:highlight w:val="yellow"/>
        </w:rPr>
      </w:pPr>
      <w:bookmarkStart w:id="56" w:name="_Toc348687039"/>
      <w:r w:rsidRPr="00465BD5">
        <w:rPr>
          <w:highlight w:val="yellow"/>
        </w:rPr>
        <w:t>Reliability and fall back</w:t>
      </w:r>
      <w:bookmarkEnd w:id="56"/>
    </w:p>
    <w:p w:rsidR="00C244AD" w:rsidRPr="00465BD5" w:rsidRDefault="00C244AD" w:rsidP="00C244AD">
      <w:pPr>
        <w:rPr>
          <w:rFonts w:ascii="Arial" w:hAnsi="Arial"/>
          <w:highlight w:val="yellow"/>
        </w:rPr>
      </w:pPr>
      <w:r w:rsidRPr="00465BD5">
        <w:rPr>
          <w:rFonts w:ascii="Arial" w:hAnsi="Arial"/>
          <w:highlight w:val="yellow"/>
        </w:rPr>
        <w:t xml:space="preserve">The reliability and availability of display system should not be the weakest link in the VTS centre. The A, R and M numerical requirements for the display system should be derived from top-down analysis of critical failures, built-in redundancy and the overall VTS system under consideration. </w:t>
      </w:r>
    </w:p>
    <w:p w:rsidR="00C244AD" w:rsidRPr="00465BD5" w:rsidRDefault="00C244AD" w:rsidP="00C244AD">
      <w:pPr>
        <w:rPr>
          <w:rFonts w:ascii="Arial" w:hAnsi="Arial"/>
          <w:highlight w:val="yellow"/>
        </w:rPr>
      </w:pPr>
      <w:r w:rsidRPr="00465BD5">
        <w:rPr>
          <w:rFonts w:ascii="Arial" w:hAnsi="Arial"/>
          <w:highlight w:val="yellow"/>
        </w:rPr>
        <w:t>The display system equipment design should ensure that scheduled maintenance is minimised and non-intrusive. Unplanned maintenance should be considered by suitable design of equipment access and provision of fall-back regimes.</w:t>
      </w:r>
    </w:p>
    <w:p w:rsidR="00C244AD" w:rsidRPr="00465BD5" w:rsidRDefault="00C244AD" w:rsidP="00C244AD">
      <w:pPr>
        <w:rPr>
          <w:rFonts w:ascii="Arial" w:hAnsi="Arial"/>
          <w:highlight w:val="yellow"/>
        </w:rPr>
      </w:pPr>
      <w:r w:rsidRPr="00465BD5">
        <w:rPr>
          <w:rFonts w:ascii="Arial" w:hAnsi="Arial"/>
          <w:highlight w:val="yellow"/>
        </w:rPr>
        <w:t>Where necessary to achieve the A, R and M objectives, the possibility of immediate transfer to an adjacent user position (in the event of failure) should be provisioned. The power supply to the VTS centre (and other critical VTS sub systems) should consider emergency power system back up. (NB at system level not just display system). Hardware redundancy within the Display System and as part of the VTS system design concept should be considered to optimise the system level approach to achievement of the A, R and M requirements. This may also need to include the provision of multiple interfaces to the Display System from critical VTS sub systems to minimise the consequence of interface failure.</w:t>
      </w:r>
    </w:p>
    <w:p w:rsidR="00C244AD" w:rsidRPr="00465BD5" w:rsidRDefault="00C244AD" w:rsidP="00C244AD">
      <w:pPr>
        <w:rPr>
          <w:rFonts w:ascii="Arial" w:hAnsi="Arial"/>
          <w:highlight w:val="yellow"/>
        </w:rPr>
      </w:pPr>
      <w:r w:rsidRPr="00465BD5">
        <w:rPr>
          <w:rFonts w:ascii="Arial" w:hAnsi="Arial"/>
          <w:highlight w:val="yellow"/>
        </w:rPr>
        <w:t>Based on hazard analysis, a second back-up VTS centre might be appropriate (with all essential facilities of the primary centre location) This should allow easy transfer of current data to another location capable of maintaining the VTS service in the event of an emergency situation resulting in temporary closure of the primary VTS Centre.</w:t>
      </w:r>
    </w:p>
    <w:p w:rsidR="00C244AD" w:rsidRPr="00465BD5" w:rsidRDefault="00C244AD" w:rsidP="00C244AD">
      <w:pPr>
        <w:rPr>
          <w:rFonts w:ascii="Arial" w:hAnsi="Arial"/>
          <w:highlight w:val="yellow"/>
        </w:rPr>
      </w:pPr>
      <w:r w:rsidRPr="00465BD5">
        <w:rPr>
          <w:rFonts w:ascii="Arial" w:hAnsi="Arial"/>
          <w:highlight w:val="yellow"/>
        </w:rPr>
        <w:t>Consideration should be given to integration within a National disaster recovery concept (as required) (NB at system level not just display system)</w:t>
      </w:r>
    </w:p>
    <w:p w:rsidR="00C244AD" w:rsidRPr="00465BD5" w:rsidRDefault="00C244AD" w:rsidP="00C244AD">
      <w:pPr>
        <w:rPr>
          <w:rFonts w:ascii="Arial" w:hAnsi="Arial"/>
          <w:highlight w:val="yellow"/>
        </w:rPr>
      </w:pPr>
      <w:r w:rsidRPr="00465BD5">
        <w:rPr>
          <w:rFonts w:ascii="Arial" w:hAnsi="Arial"/>
          <w:highlight w:val="yellow"/>
        </w:rPr>
        <w:t xml:space="preserve">The location of the VTS centre and its backup location(s) should </w:t>
      </w:r>
      <w:r w:rsidR="000F7A9E" w:rsidRPr="00465BD5">
        <w:rPr>
          <w:rFonts w:ascii="Arial" w:hAnsi="Arial"/>
          <w:highlight w:val="yellow"/>
        </w:rPr>
        <w:t>maximise</w:t>
      </w:r>
      <w:r w:rsidRPr="00465BD5">
        <w:rPr>
          <w:rFonts w:ascii="Arial" w:hAnsi="Arial"/>
          <w:highlight w:val="yellow"/>
        </w:rPr>
        <w:t xml:space="preserve"> </w:t>
      </w:r>
      <w:r w:rsidR="000F7A9E" w:rsidRPr="00465BD5">
        <w:rPr>
          <w:rFonts w:ascii="Arial" w:hAnsi="Arial"/>
          <w:highlight w:val="yellow"/>
        </w:rPr>
        <w:t>the achieved</w:t>
      </w:r>
      <w:r w:rsidRPr="00465BD5">
        <w:rPr>
          <w:rFonts w:ascii="Arial" w:hAnsi="Arial"/>
          <w:highlight w:val="yellow"/>
        </w:rPr>
        <w:t xml:space="preserve"> level of Immunity to natural disasters (flood, earthquake etc</w:t>
      </w:r>
      <w:r w:rsidR="000F7A9E" w:rsidRPr="00465BD5">
        <w:rPr>
          <w:rFonts w:ascii="Arial" w:hAnsi="Arial"/>
          <w:highlight w:val="yellow"/>
        </w:rPr>
        <w:t>.)</w:t>
      </w:r>
      <w:r w:rsidRPr="00465BD5">
        <w:rPr>
          <w:rFonts w:ascii="Arial" w:hAnsi="Arial"/>
          <w:highlight w:val="yellow"/>
        </w:rPr>
        <w:t xml:space="preserve"> (NB at system level not just display system). The location of the VTS centre should also involve consideration of anti-terrorism objectives to minimise impact of intrusion and / or destruction (NB at system level not just display system)</w:t>
      </w:r>
    </w:p>
    <w:p w:rsidR="00C244AD" w:rsidRPr="00465BD5" w:rsidRDefault="00C244AD" w:rsidP="0058374F">
      <w:pPr>
        <w:pStyle w:val="Heading2"/>
        <w:rPr>
          <w:highlight w:val="yellow"/>
        </w:rPr>
      </w:pPr>
      <w:bookmarkStart w:id="57" w:name="_Toc315786958"/>
      <w:bookmarkStart w:id="58" w:name="_Toc348687040"/>
      <w:r w:rsidRPr="00465BD5">
        <w:rPr>
          <w:highlight w:val="yellow"/>
        </w:rPr>
        <w:t>Data Interfaces to support the Data Display System</w:t>
      </w:r>
      <w:bookmarkEnd w:id="57"/>
      <w:bookmarkEnd w:id="58"/>
    </w:p>
    <w:p w:rsidR="00C244AD" w:rsidRPr="00465BD5" w:rsidRDefault="00C244AD" w:rsidP="0058374F">
      <w:pPr>
        <w:pStyle w:val="Heading3"/>
        <w:rPr>
          <w:highlight w:val="yellow"/>
        </w:rPr>
      </w:pPr>
      <w:bookmarkStart w:id="59" w:name="_Toc315786959"/>
      <w:bookmarkStart w:id="60" w:name="_Toc348687041"/>
      <w:r w:rsidRPr="00465BD5">
        <w:rPr>
          <w:highlight w:val="yellow"/>
        </w:rPr>
        <w:t>Information held in Databases</w:t>
      </w:r>
      <w:bookmarkEnd w:id="59"/>
      <w:bookmarkEnd w:id="60"/>
    </w:p>
    <w:p w:rsidR="00C244AD" w:rsidRPr="00465BD5" w:rsidRDefault="00C244AD" w:rsidP="00120A55">
      <w:pPr>
        <w:pStyle w:val="Heading4"/>
        <w:rPr>
          <w:highlight w:val="yellow"/>
        </w:rPr>
      </w:pPr>
      <w:r w:rsidRPr="00465BD5">
        <w:rPr>
          <w:highlight w:val="yellow"/>
        </w:rPr>
        <w:t>Database principles</w:t>
      </w:r>
    </w:p>
    <w:p w:rsidR="00C244AD" w:rsidRPr="00465BD5" w:rsidRDefault="00C244AD" w:rsidP="00C244AD">
      <w:pPr>
        <w:rPr>
          <w:rFonts w:ascii="Arial" w:hAnsi="Arial"/>
          <w:highlight w:val="yellow"/>
        </w:rPr>
      </w:pPr>
      <w:r w:rsidRPr="00465BD5">
        <w:rPr>
          <w:rFonts w:ascii="Arial" w:hAnsi="Arial"/>
          <w:highlight w:val="yellow"/>
        </w:rPr>
        <w:t>Information and data are not the same. The display system needs to present the information required and not the data available. Where possible the entry of data should be automated and read across from originating sources to minimise errors and reduce the possibility of data conflicts. Where possible, data checking (completeness, validity etc</w:t>
      </w:r>
      <w:r w:rsidR="000F7A9E" w:rsidRPr="00465BD5">
        <w:rPr>
          <w:rFonts w:ascii="Arial" w:hAnsi="Arial"/>
          <w:highlight w:val="yellow"/>
        </w:rPr>
        <w:t>.)</w:t>
      </w:r>
      <w:r w:rsidRPr="00465BD5">
        <w:rPr>
          <w:rFonts w:ascii="Arial" w:hAnsi="Arial"/>
          <w:highlight w:val="yellow"/>
        </w:rPr>
        <w:t xml:space="preserve"> should be at source (</w:t>
      </w:r>
      <w:r w:rsidR="000F7A9E" w:rsidRPr="00465BD5">
        <w:rPr>
          <w:rFonts w:ascii="Arial" w:hAnsi="Arial"/>
          <w:highlight w:val="yellow"/>
        </w:rPr>
        <w:t>i.e.</w:t>
      </w:r>
      <w:r w:rsidRPr="00465BD5">
        <w:rPr>
          <w:rFonts w:ascii="Arial" w:hAnsi="Arial"/>
          <w:highlight w:val="yellow"/>
        </w:rPr>
        <w:t xml:space="preserve"> when first entered into a system which subsequently connects to the VTS system).</w:t>
      </w:r>
    </w:p>
    <w:p w:rsidR="00C244AD" w:rsidRPr="00465BD5" w:rsidRDefault="00C244AD" w:rsidP="00C244AD">
      <w:pPr>
        <w:rPr>
          <w:rFonts w:ascii="Arial" w:hAnsi="Arial"/>
          <w:highlight w:val="yellow"/>
        </w:rPr>
      </w:pPr>
      <w:r w:rsidRPr="00465BD5">
        <w:rPr>
          <w:rFonts w:ascii="Arial" w:hAnsi="Arial"/>
          <w:highlight w:val="yellow"/>
        </w:rPr>
        <w:t>Stale data (</w:t>
      </w:r>
      <w:r w:rsidR="000F7A9E" w:rsidRPr="00465BD5">
        <w:rPr>
          <w:rFonts w:ascii="Arial" w:hAnsi="Arial"/>
          <w:highlight w:val="yellow"/>
        </w:rPr>
        <w:t>i.e.</w:t>
      </w:r>
      <w:r w:rsidRPr="00465BD5">
        <w:rPr>
          <w:rFonts w:ascii="Arial" w:hAnsi="Arial"/>
          <w:highlight w:val="yellow"/>
        </w:rPr>
        <w:t xml:space="preserve"> that not updated at the expected interval) should be identifiable and flagged to the user as appropriate. In addition, data conflicts (between databases, between sensor updates etc</w:t>
      </w:r>
      <w:r w:rsidR="000F7A9E" w:rsidRPr="00465BD5">
        <w:rPr>
          <w:rFonts w:ascii="Arial" w:hAnsi="Arial"/>
          <w:highlight w:val="yellow"/>
        </w:rPr>
        <w:t>.)</w:t>
      </w:r>
      <w:r w:rsidRPr="00465BD5">
        <w:rPr>
          <w:rFonts w:ascii="Arial" w:hAnsi="Arial"/>
          <w:highlight w:val="yellow"/>
        </w:rPr>
        <w:t xml:space="preserve"> should be detected and highlighted to the users (sub systems and Operators) as appropriate.</w:t>
      </w:r>
    </w:p>
    <w:p w:rsidR="00C244AD" w:rsidRPr="00465BD5" w:rsidRDefault="00C244AD" w:rsidP="00C244AD">
      <w:pPr>
        <w:rPr>
          <w:rFonts w:ascii="Arial" w:hAnsi="Arial"/>
          <w:highlight w:val="yellow"/>
        </w:rPr>
      </w:pPr>
      <w:r w:rsidRPr="00465BD5">
        <w:rPr>
          <w:rFonts w:ascii="Arial" w:hAnsi="Arial"/>
          <w:highlight w:val="yellow"/>
        </w:rPr>
        <w:t xml:space="preserve">The database performance, </w:t>
      </w:r>
      <w:r w:rsidR="000F7A9E" w:rsidRPr="00465BD5">
        <w:rPr>
          <w:rFonts w:ascii="Arial" w:hAnsi="Arial"/>
          <w:highlight w:val="yellow"/>
        </w:rPr>
        <w:t>e.g.</w:t>
      </w:r>
      <w:r w:rsidRPr="00465BD5">
        <w:rPr>
          <w:rFonts w:ascii="Arial" w:hAnsi="Arial"/>
          <w:highlight w:val="yellow"/>
        </w:rPr>
        <w:t xml:space="preserve"> as measured by interrogation latency, should be appropriate to the data type and the data update rate. Back up regimes should be in place to allow retrieval of data from each critical database affected by an unplanned or catastrophic event.</w:t>
      </w:r>
    </w:p>
    <w:p w:rsidR="00C244AD" w:rsidRPr="00465BD5" w:rsidRDefault="00C244AD" w:rsidP="00120A55">
      <w:pPr>
        <w:pStyle w:val="Heading4"/>
        <w:rPr>
          <w:highlight w:val="yellow"/>
        </w:rPr>
      </w:pPr>
      <w:r w:rsidRPr="00465BD5">
        <w:rPr>
          <w:highlight w:val="yellow"/>
        </w:rPr>
        <w:lastRenderedPageBreak/>
        <w:t>Vessel database (attributes of the record for each vessel.)</w:t>
      </w:r>
    </w:p>
    <w:p w:rsidR="00C244AD" w:rsidRPr="00465BD5" w:rsidRDefault="00C244AD" w:rsidP="00C244AD">
      <w:pPr>
        <w:rPr>
          <w:rFonts w:ascii="Arial" w:hAnsi="Arial"/>
          <w:highlight w:val="yellow"/>
        </w:rPr>
      </w:pPr>
      <w:proofErr w:type="gramStart"/>
      <w:r w:rsidRPr="00465BD5">
        <w:rPr>
          <w:rFonts w:ascii="Arial" w:hAnsi="Arial"/>
          <w:highlight w:val="yellow"/>
        </w:rPr>
        <w:t>See ref TBA for typical data to be held for each vessel (for example Vessel’s Name, Call Sign, IMO Number, MMSI, ETA, ETD, Draft, cargo, originating port, destination</w:t>
      </w:r>
      <w:r w:rsidR="000F7A9E" w:rsidRPr="00465BD5">
        <w:rPr>
          <w:rFonts w:ascii="Arial" w:hAnsi="Arial"/>
          <w:highlight w:val="yellow"/>
        </w:rPr>
        <w:t>)</w:t>
      </w:r>
      <w:r w:rsidRPr="00465BD5">
        <w:rPr>
          <w:rFonts w:ascii="Arial" w:hAnsi="Arial"/>
          <w:highlight w:val="yellow"/>
        </w:rPr>
        <w:t>.</w:t>
      </w:r>
      <w:proofErr w:type="gramEnd"/>
      <w:r w:rsidRPr="00465BD5">
        <w:rPr>
          <w:rFonts w:ascii="Arial" w:hAnsi="Arial"/>
          <w:highlight w:val="yellow"/>
        </w:rPr>
        <w:t xml:space="preserve"> This data is mostly static data relating to each vessel and its current voyage (logistic data) – the database performance requirements are therefore relatively low.  </w:t>
      </w:r>
    </w:p>
    <w:p w:rsidR="00C244AD" w:rsidRPr="00465BD5" w:rsidRDefault="00C244AD" w:rsidP="00120A55">
      <w:pPr>
        <w:pStyle w:val="Heading4"/>
        <w:rPr>
          <w:highlight w:val="yellow"/>
        </w:rPr>
      </w:pPr>
      <w:r w:rsidRPr="00465BD5">
        <w:rPr>
          <w:highlight w:val="yellow"/>
        </w:rPr>
        <w:t>Track database</w:t>
      </w:r>
    </w:p>
    <w:p w:rsidR="00C244AD" w:rsidRPr="00465BD5" w:rsidRDefault="00C244AD" w:rsidP="00C244AD">
      <w:pPr>
        <w:rPr>
          <w:rFonts w:ascii="Arial" w:hAnsi="Arial"/>
          <w:highlight w:val="yellow"/>
        </w:rPr>
      </w:pPr>
      <w:r w:rsidRPr="00465BD5">
        <w:rPr>
          <w:rFonts w:ascii="Arial" w:hAnsi="Arial"/>
          <w:highlight w:val="yellow"/>
        </w:rPr>
        <w:t>The track database contains sensor plot data, fused track data, validity and integrity measures for the each piece of positional and navigation data. It should also contain predictions about course and time to key manoeuvre and traffic pinch points. Multi hypothesis track predictions may be necessary to allow management of track merging and splitting, false alarm control and sensor error identification. Note that the display system requires unique and unambiguous identification of all the vessels in the track table.</w:t>
      </w:r>
    </w:p>
    <w:p w:rsidR="00C244AD" w:rsidRPr="00465BD5" w:rsidRDefault="00C244AD" w:rsidP="00C244AD">
      <w:pPr>
        <w:rPr>
          <w:rFonts w:ascii="Arial" w:hAnsi="Arial"/>
          <w:highlight w:val="yellow"/>
        </w:rPr>
      </w:pPr>
      <w:r w:rsidRPr="00465BD5">
        <w:rPr>
          <w:rFonts w:ascii="Arial" w:hAnsi="Arial"/>
          <w:highlight w:val="yellow"/>
        </w:rPr>
        <w:t>It is likely that time stamping of data entries and data outputs back to a common time reference (local network time server or similar) will be necessary. Coasting and lost tracks should be flagged. Metrics should be collected to allow assessment of the general traffic management “picture” to be monitored and subsequently analysed. The track table size should be sufficient to accommodate n times the heaviest traffic predictions.</w:t>
      </w:r>
    </w:p>
    <w:p w:rsidR="00C244AD" w:rsidRPr="00465BD5" w:rsidRDefault="00C244AD" w:rsidP="00C244AD">
      <w:pPr>
        <w:rPr>
          <w:rFonts w:ascii="Arial" w:hAnsi="Arial"/>
          <w:highlight w:val="yellow"/>
        </w:rPr>
      </w:pPr>
      <w:r w:rsidRPr="00465BD5">
        <w:rPr>
          <w:rFonts w:ascii="Arial" w:hAnsi="Arial"/>
          <w:highlight w:val="yellow"/>
        </w:rPr>
        <w:t>The Data Display system design should ensure accurate, frequent and low latency of the information from the track database.</w:t>
      </w:r>
    </w:p>
    <w:p w:rsidR="00C244AD" w:rsidRPr="00465BD5" w:rsidRDefault="00C244AD" w:rsidP="00C244AD">
      <w:pPr>
        <w:rPr>
          <w:rFonts w:ascii="Arial" w:hAnsi="Arial"/>
          <w:highlight w:val="yellow"/>
        </w:rPr>
      </w:pPr>
      <w:r w:rsidRPr="00465BD5">
        <w:rPr>
          <w:rFonts w:ascii="Arial" w:hAnsi="Arial"/>
          <w:highlight w:val="yellow"/>
        </w:rPr>
        <w:t>The track database should be able to provide advance warning of track table capacity overload. In addition, the tracking process should assess sensor bias and noise errors and update rates and record issues in the track database. This information should then be presented to the VTS operator and fault managements system as appropriate.</w:t>
      </w:r>
    </w:p>
    <w:p w:rsidR="00C244AD" w:rsidRPr="00465BD5" w:rsidRDefault="00C244AD" w:rsidP="00120A55">
      <w:pPr>
        <w:pStyle w:val="Heading4"/>
        <w:rPr>
          <w:highlight w:val="yellow"/>
        </w:rPr>
      </w:pPr>
      <w:r w:rsidRPr="00465BD5">
        <w:rPr>
          <w:highlight w:val="yellow"/>
        </w:rPr>
        <w:t>Database of Pilots and tugs</w:t>
      </w:r>
    </w:p>
    <w:p w:rsidR="00C244AD" w:rsidRPr="00465BD5" w:rsidRDefault="00C244AD" w:rsidP="00C244AD">
      <w:pPr>
        <w:rPr>
          <w:rFonts w:ascii="Arial" w:hAnsi="Arial"/>
          <w:highlight w:val="yellow"/>
        </w:rPr>
      </w:pPr>
      <w:r w:rsidRPr="00465BD5">
        <w:rPr>
          <w:rFonts w:ascii="Arial" w:hAnsi="Arial"/>
          <w:highlight w:val="yellow"/>
        </w:rPr>
        <w:t>The optimisation of VTS operations will probably require data to enable pilot management and tug asset management (availability, capability, current and planned tasks).</w:t>
      </w:r>
    </w:p>
    <w:p w:rsidR="00C244AD" w:rsidRPr="00465BD5" w:rsidRDefault="00C244AD" w:rsidP="00C244AD">
      <w:pPr>
        <w:rPr>
          <w:rFonts w:ascii="Arial" w:hAnsi="Arial"/>
          <w:highlight w:val="yellow"/>
        </w:rPr>
      </w:pPr>
      <w:r w:rsidRPr="00465BD5">
        <w:rPr>
          <w:rFonts w:ascii="Arial" w:hAnsi="Arial"/>
          <w:highlight w:val="yellow"/>
        </w:rPr>
        <w:t>It is anticipated that this database will be a relatively slow changing (low performance) database.</w:t>
      </w:r>
    </w:p>
    <w:p w:rsidR="00C244AD" w:rsidRPr="00465BD5" w:rsidRDefault="00C244AD" w:rsidP="00120A55">
      <w:pPr>
        <w:pStyle w:val="Heading4"/>
        <w:rPr>
          <w:highlight w:val="yellow"/>
        </w:rPr>
      </w:pPr>
      <w:r w:rsidRPr="00465BD5">
        <w:rPr>
          <w:highlight w:val="yellow"/>
        </w:rPr>
        <w:t xml:space="preserve">Database of berths and capabilities plus other port resources </w:t>
      </w:r>
    </w:p>
    <w:p w:rsidR="00C244AD" w:rsidRPr="00465BD5" w:rsidRDefault="00C244AD" w:rsidP="00C244AD">
      <w:pPr>
        <w:rPr>
          <w:rFonts w:ascii="Arial" w:hAnsi="Arial"/>
          <w:highlight w:val="yellow"/>
        </w:rPr>
      </w:pPr>
      <w:r w:rsidRPr="00465BD5">
        <w:rPr>
          <w:rFonts w:ascii="Arial" w:hAnsi="Arial"/>
          <w:highlight w:val="yellow"/>
        </w:rPr>
        <w:t>The optimisation of VTS operations will probably require data to enable efficient management of available berth and anchorage locations, plus movement planning restrictions arising from locks and bridges.</w:t>
      </w:r>
    </w:p>
    <w:p w:rsidR="00C244AD" w:rsidRPr="00465BD5" w:rsidRDefault="00C244AD" w:rsidP="00C244AD">
      <w:pPr>
        <w:rPr>
          <w:rFonts w:ascii="Arial" w:hAnsi="Arial"/>
          <w:highlight w:val="yellow"/>
        </w:rPr>
      </w:pPr>
      <w:r w:rsidRPr="00465BD5">
        <w:rPr>
          <w:rFonts w:ascii="Arial" w:hAnsi="Arial"/>
          <w:highlight w:val="yellow"/>
        </w:rPr>
        <w:t>It is anticipated that this database will be a relatively slow changing (low performance) database.</w:t>
      </w:r>
    </w:p>
    <w:p w:rsidR="00C244AD" w:rsidRPr="00465BD5" w:rsidRDefault="00C244AD" w:rsidP="00120A55">
      <w:pPr>
        <w:pStyle w:val="Heading4"/>
        <w:rPr>
          <w:highlight w:val="yellow"/>
        </w:rPr>
      </w:pPr>
      <w:r w:rsidRPr="00465BD5">
        <w:rPr>
          <w:highlight w:val="yellow"/>
        </w:rPr>
        <w:t xml:space="preserve">Charts </w:t>
      </w:r>
    </w:p>
    <w:p w:rsidR="00C244AD" w:rsidRPr="00465BD5" w:rsidRDefault="00C244AD" w:rsidP="00C244AD">
      <w:pPr>
        <w:rPr>
          <w:rFonts w:ascii="Arial" w:hAnsi="Arial"/>
          <w:highlight w:val="yellow"/>
        </w:rPr>
      </w:pPr>
      <w:r w:rsidRPr="00465BD5">
        <w:rPr>
          <w:rFonts w:ascii="Arial" w:hAnsi="Arial"/>
          <w:highlight w:val="yellow"/>
        </w:rPr>
        <w:t>The Electronic charts should preferably be compliant with S57/S63/S101.</w:t>
      </w:r>
    </w:p>
    <w:p w:rsidR="00C244AD" w:rsidRPr="00465BD5" w:rsidRDefault="00C244AD" w:rsidP="00C244AD">
      <w:pPr>
        <w:rPr>
          <w:rFonts w:ascii="Arial" w:hAnsi="Arial"/>
          <w:highlight w:val="yellow"/>
        </w:rPr>
      </w:pPr>
      <w:r w:rsidRPr="00465BD5">
        <w:rPr>
          <w:rFonts w:ascii="Arial" w:hAnsi="Arial"/>
          <w:highlight w:val="yellow"/>
        </w:rPr>
        <w:t>The Data Display system should facilitate incremental and full set chart updates.</w:t>
      </w:r>
    </w:p>
    <w:p w:rsidR="00C244AD" w:rsidRPr="00465BD5" w:rsidRDefault="00C244AD" w:rsidP="00C244AD">
      <w:pPr>
        <w:rPr>
          <w:rFonts w:ascii="Arial" w:hAnsi="Arial"/>
          <w:highlight w:val="yellow"/>
        </w:rPr>
      </w:pPr>
      <w:r w:rsidRPr="00465BD5">
        <w:rPr>
          <w:rFonts w:ascii="Arial" w:hAnsi="Arial"/>
          <w:highlight w:val="yellow"/>
        </w:rPr>
        <w:t>Distribution of published charts to clients should be an easy and, where possible automated, operation.</w:t>
      </w:r>
    </w:p>
    <w:p w:rsidR="00C244AD" w:rsidRPr="00465BD5" w:rsidRDefault="00C244AD" w:rsidP="00C244AD">
      <w:pPr>
        <w:rPr>
          <w:rFonts w:ascii="Arial" w:hAnsi="Arial"/>
          <w:highlight w:val="yellow"/>
        </w:rPr>
      </w:pPr>
      <w:r w:rsidRPr="00465BD5">
        <w:rPr>
          <w:rFonts w:ascii="Arial" w:hAnsi="Arial"/>
          <w:highlight w:val="yellow"/>
        </w:rPr>
        <w:t>The Data Display system should include a mechanism to verify published chart status against current to ensure use of latest publications.</w:t>
      </w:r>
    </w:p>
    <w:p w:rsidR="00C244AD" w:rsidRPr="00465BD5" w:rsidRDefault="00C244AD" w:rsidP="00C244AD">
      <w:pPr>
        <w:rPr>
          <w:rFonts w:ascii="Arial" w:hAnsi="Arial"/>
          <w:highlight w:val="yellow"/>
        </w:rPr>
      </w:pPr>
    </w:p>
    <w:p w:rsidR="00C244AD" w:rsidRPr="00465BD5" w:rsidRDefault="00C244AD" w:rsidP="00120A55">
      <w:pPr>
        <w:pStyle w:val="Heading4"/>
        <w:rPr>
          <w:highlight w:val="yellow"/>
        </w:rPr>
      </w:pPr>
      <w:r w:rsidRPr="00465BD5">
        <w:rPr>
          <w:highlight w:val="yellow"/>
        </w:rPr>
        <w:lastRenderedPageBreak/>
        <w:t>Local hazards</w:t>
      </w:r>
    </w:p>
    <w:p w:rsidR="00C244AD" w:rsidRPr="00465BD5" w:rsidRDefault="00C244AD" w:rsidP="00C244AD">
      <w:pPr>
        <w:rPr>
          <w:rFonts w:ascii="Arial" w:hAnsi="Arial"/>
          <w:highlight w:val="yellow"/>
        </w:rPr>
      </w:pPr>
      <w:r w:rsidRPr="00465BD5">
        <w:rPr>
          <w:rFonts w:ascii="Arial" w:hAnsi="Arial"/>
          <w:highlight w:val="yellow"/>
        </w:rPr>
        <w:t>In support of the presentation of local chart information and to the Decision Support process, a database of the local identified hazards may be required. Typically this might include static and slow changing hazards such as, underwater hazards, bridges, traffic high density points, shore side hazards, and more dynamic hazards such as Oil (and chemical) spills, ship system failure (</w:t>
      </w:r>
      <w:proofErr w:type="spellStart"/>
      <w:r w:rsidRPr="00465BD5">
        <w:rPr>
          <w:rFonts w:ascii="Arial" w:hAnsi="Arial"/>
          <w:highlight w:val="yellow"/>
        </w:rPr>
        <w:t>thrusters</w:t>
      </w:r>
      <w:proofErr w:type="spellEnd"/>
      <w:r w:rsidRPr="00465BD5">
        <w:rPr>
          <w:rFonts w:ascii="Arial" w:hAnsi="Arial"/>
          <w:highlight w:val="yellow"/>
        </w:rPr>
        <w:t>, rudder, AIS, radio, etc..), man overboard, coastguard events etc..</w:t>
      </w:r>
    </w:p>
    <w:p w:rsidR="00C244AD" w:rsidRPr="00465BD5" w:rsidRDefault="00C244AD" w:rsidP="00C244AD">
      <w:pPr>
        <w:rPr>
          <w:rFonts w:ascii="Arial" w:hAnsi="Arial"/>
          <w:highlight w:val="yellow"/>
        </w:rPr>
      </w:pPr>
      <w:r w:rsidRPr="00465BD5">
        <w:rPr>
          <w:rFonts w:ascii="Arial" w:hAnsi="Arial"/>
          <w:highlight w:val="yellow"/>
        </w:rPr>
        <w:t xml:space="preserve">It may also be appropriate to capture the generic types of dynamic hazards (even if these are not current) </w:t>
      </w:r>
    </w:p>
    <w:p w:rsidR="00C244AD" w:rsidRPr="00465BD5" w:rsidRDefault="00C244AD" w:rsidP="00120A55">
      <w:pPr>
        <w:pStyle w:val="Heading4"/>
        <w:rPr>
          <w:highlight w:val="yellow"/>
        </w:rPr>
      </w:pPr>
      <w:r w:rsidRPr="00465BD5">
        <w:rPr>
          <w:highlight w:val="yellow"/>
        </w:rPr>
        <w:t>Equipment status, build state, version records</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It may be appropriate to integrate logistics management data to allow occasional access to equipment records etc</w:t>
      </w:r>
      <w:r w:rsidR="000F7A9E" w:rsidRPr="00465BD5">
        <w:rPr>
          <w:rFonts w:ascii="Arial" w:hAnsi="Arial"/>
          <w:highlight w:val="yellow"/>
          <w:lang w:eastAsia="de-DE"/>
        </w:rPr>
        <w:t>.</w:t>
      </w:r>
      <w:r w:rsidRPr="00465BD5">
        <w:rPr>
          <w:rFonts w:ascii="Arial" w:hAnsi="Arial"/>
          <w:highlight w:val="yellow"/>
          <w:lang w:eastAsia="de-DE"/>
        </w:rPr>
        <w:t xml:space="preserve"> for various reasons.</w:t>
      </w:r>
    </w:p>
    <w:p w:rsidR="00C244AD" w:rsidRPr="00465BD5" w:rsidRDefault="00C244AD" w:rsidP="00120A55">
      <w:pPr>
        <w:pStyle w:val="Heading4"/>
        <w:rPr>
          <w:highlight w:val="yellow"/>
        </w:rPr>
      </w:pPr>
      <w:r w:rsidRPr="00465BD5">
        <w:rPr>
          <w:highlight w:val="yellow"/>
        </w:rPr>
        <w:t xml:space="preserve">Spares and consumables stock and storage locations </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It may be appropriate to integrate logistics management data to allow occasional access to spares and consumables records etc</w:t>
      </w:r>
      <w:r w:rsidR="000F7A9E" w:rsidRPr="00465BD5">
        <w:rPr>
          <w:rFonts w:ascii="Arial" w:hAnsi="Arial"/>
          <w:highlight w:val="yellow"/>
          <w:lang w:eastAsia="de-DE"/>
        </w:rPr>
        <w:t>.</w:t>
      </w:r>
      <w:r w:rsidRPr="00465BD5">
        <w:rPr>
          <w:rFonts w:ascii="Arial" w:hAnsi="Arial"/>
          <w:highlight w:val="yellow"/>
          <w:lang w:eastAsia="de-DE"/>
        </w:rPr>
        <w:t xml:space="preserve"> for various reasons.</w:t>
      </w:r>
    </w:p>
    <w:p w:rsidR="00C244AD" w:rsidRPr="00465BD5" w:rsidRDefault="00C244AD" w:rsidP="00120A55">
      <w:pPr>
        <w:pStyle w:val="Heading4"/>
        <w:rPr>
          <w:highlight w:val="yellow"/>
        </w:rPr>
      </w:pPr>
      <w:r w:rsidRPr="00465BD5">
        <w:rPr>
          <w:highlight w:val="yellow"/>
        </w:rPr>
        <w:t>Equipment scheduled and unscheduled maintenance</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It may be appropriate to integrate maintenance planning and management data to allow occasional access to assess equipment availability records etc</w:t>
      </w:r>
      <w:r w:rsidR="000F7A9E" w:rsidRPr="00465BD5">
        <w:rPr>
          <w:rFonts w:ascii="Arial" w:hAnsi="Arial"/>
          <w:highlight w:val="yellow"/>
          <w:lang w:eastAsia="de-DE"/>
        </w:rPr>
        <w:t>.</w:t>
      </w:r>
      <w:r w:rsidRPr="00465BD5">
        <w:rPr>
          <w:rFonts w:ascii="Arial" w:hAnsi="Arial"/>
          <w:highlight w:val="yellow"/>
          <w:lang w:eastAsia="de-DE"/>
        </w:rPr>
        <w:t xml:space="preserve"> for various reasons.</w:t>
      </w:r>
    </w:p>
    <w:p w:rsidR="00C244AD" w:rsidRPr="00465BD5" w:rsidRDefault="00C244AD" w:rsidP="00120A55">
      <w:pPr>
        <w:pStyle w:val="Heading4"/>
        <w:rPr>
          <w:highlight w:val="yellow"/>
        </w:rPr>
      </w:pPr>
      <w:r w:rsidRPr="00465BD5">
        <w:rPr>
          <w:highlight w:val="yellow"/>
        </w:rPr>
        <w:t>VTS personnel</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It may be appropriate to integrate personnel management data to allow occasional access to staff records etc</w:t>
      </w:r>
      <w:r w:rsidR="000F7A9E" w:rsidRPr="00465BD5">
        <w:rPr>
          <w:rFonts w:ascii="Arial" w:hAnsi="Arial"/>
          <w:highlight w:val="yellow"/>
          <w:lang w:eastAsia="de-DE"/>
        </w:rPr>
        <w:t>.</w:t>
      </w:r>
      <w:r w:rsidRPr="00465BD5">
        <w:rPr>
          <w:rFonts w:ascii="Arial" w:hAnsi="Arial"/>
          <w:highlight w:val="yellow"/>
          <w:lang w:eastAsia="de-DE"/>
        </w:rPr>
        <w:t xml:space="preserve"> for various reasons.</w:t>
      </w:r>
    </w:p>
    <w:p w:rsidR="00C244AD" w:rsidRPr="00465BD5" w:rsidRDefault="00C244AD" w:rsidP="00120A55">
      <w:pPr>
        <w:pStyle w:val="Heading4"/>
        <w:rPr>
          <w:highlight w:val="yellow"/>
        </w:rPr>
      </w:pPr>
      <w:r w:rsidRPr="00465BD5">
        <w:rPr>
          <w:highlight w:val="yellow"/>
        </w:rPr>
        <w:t>Fault records</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Consideration should be given to holding a database of equipment faults and warning messages to allow failure modes to be analysed and intermittent faults to be highlighted and appropriately managed. Access to such data is unlikely to require the facilities of a full VTS Operator’s console.</w:t>
      </w:r>
    </w:p>
    <w:p w:rsidR="00C244AD" w:rsidRPr="00465BD5" w:rsidRDefault="00C244AD" w:rsidP="00120A55">
      <w:pPr>
        <w:pStyle w:val="Heading4"/>
        <w:rPr>
          <w:highlight w:val="yellow"/>
        </w:rPr>
      </w:pPr>
      <w:proofErr w:type="gramStart"/>
      <w:r w:rsidRPr="00465BD5">
        <w:rPr>
          <w:highlight w:val="yellow"/>
        </w:rPr>
        <w:t>Accounts with shipping companies and dockside cargo handlers etc.</w:t>
      </w:r>
      <w:proofErr w:type="gramEnd"/>
    </w:p>
    <w:p w:rsidR="00C244AD" w:rsidRPr="00465BD5" w:rsidRDefault="00C244AD" w:rsidP="00C244AD">
      <w:pPr>
        <w:rPr>
          <w:rFonts w:ascii="Arial" w:hAnsi="Arial"/>
          <w:highlight w:val="yellow"/>
          <w:lang w:eastAsia="de-DE"/>
        </w:rPr>
      </w:pPr>
      <w:r w:rsidRPr="00465BD5">
        <w:rPr>
          <w:rFonts w:ascii="Arial" w:hAnsi="Arial"/>
          <w:highlight w:val="yellow"/>
          <w:lang w:eastAsia="de-DE"/>
        </w:rPr>
        <w:t>It may be appropriate to integrate shipping accounts data to automate alignment with cargo movements, shipping movements, handling charges etc</w:t>
      </w:r>
      <w:r w:rsidR="000F7A9E" w:rsidRPr="00465BD5">
        <w:rPr>
          <w:rFonts w:ascii="Arial" w:hAnsi="Arial"/>
          <w:highlight w:val="yellow"/>
          <w:lang w:eastAsia="de-DE"/>
        </w:rPr>
        <w:t>.</w:t>
      </w:r>
      <w:r w:rsidRPr="00465BD5">
        <w:rPr>
          <w:rFonts w:ascii="Arial" w:hAnsi="Arial"/>
          <w:highlight w:val="yellow"/>
          <w:lang w:eastAsia="de-DE"/>
        </w:rPr>
        <w:t xml:space="preserve"> to facilitate account management by systems associated with the port (</w:t>
      </w:r>
      <w:r w:rsidR="000F7A9E" w:rsidRPr="00465BD5">
        <w:rPr>
          <w:rFonts w:ascii="Arial" w:hAnsi="Arial"/>
          <w:highlight w:val="yellow"/>
          <w:lang w:eastAsia="de-DE"/>
        </w:rPr>
        <w:t>i.e.</w:t>
      </w:r>
      <w:r w:rsidRPr="00465BD5">
        <w:rPr>
          <w:rFonts w:ascii="Arial" w:hAnsi="Arial"/>
          <w:highlight w:val="yellow"/>
          <w:lang w:eastAsia="de-DE"/>
        </w:rPr>
        <w:t xml:space="preserve"> </w:t>
      </w:r>
      <w:proofErr w:type="gramStart"/>
      <w:r w:rsidRPr="00465BD5">
        <w:rPr>
          <w:rFonts w:ascii="Arial" w:hAnsi="Arial"/>
          <w:highlight w:val="yellow"/>
          <w:lang w:eastAsia="de-DE"/>
        </w:rPr>
        <w:t>Not</w:t>
      </w:r>
      <w:proofErr w:type="gramEnd"/>
      <w:r w:rsidRPr="00465BD5">
        <w:rPr>
          <w:rFonts w:ascii="Arial" w:hAnsi="Arial"/>
          <w:highlight w:val="yellow"/>
          <w:lang w:eastAsia="de-DE"/>
        </w:rPr>
        <w:t xml:space="preserve"> directly associated with VTS operations) </w:t>
      </w:r>
    </w:p>
    <w:p w:rsidR="00C244AD" w:rsidRPr="00465BD5" w:rsidRDefault="00C244AD" w:rsidP="0058374F">
      <w:pPr>
        <w:pStyle w:val="Heading3"/>
        <w:rPr>
          <w:highlight w:val="yellow"/>
        </w:rPr>
      </w:pPr>
      <w:bookmarkStart w:id="61" w:name="_Toc315786960"/>
      <w:bookmarkStart w:id="62" w:name="_Toc348687042"/>
      <w:commentRangeStart w:id="63"/>
      <w:r w:rsidRPr="00465BD5">
        <w:rPr>
          <w:highlight w:val="yellow"/>
        </w:rPr>
        <w:t>S</w:t>
      </w:r>
      <w:commentRangeEnd w:id="63"/>
      <w:r w:rsidR="008C2F78" w:rsidRPr="00465BD5">
        <w:rPr>
          <w:rStyle w:val="CommentReference"/>
          <w:rFonts w:ascii="Times New Roman" w:hAnsi="Times New Roman"/>
          <w:b w:val="0"/>
          <w:highlight w:val="yellow"/>
          <w:lang w:eastAsia="en-US"/>
        </w:rPr>
        <w:commentReference w:id="63"/>
      </w:r>
      <w:proofErr w:type="gramStart"/>
      <w:r w:rsidRPr="00465BD5">
        <w:rPr>
          <w:highlight w:val="yellow"/>
        </w:rPr>
        <w:t>ensors</w:t>
      </w:r>
      <w:proofErr w:type="gramEnd"/>
      <w:r w:rsidRPr="00465BD5">
        <w:rPr>
          <w:highlight w:val="yellow"/>
        </w:rPr>
        <w:t xml:space="preserve"> and vessel Tracking</w:t>
      </w:r>
      <w:bookmarkEnd w:id="61"/>
      <w:bookmarkEnd w:id="62"/>
      <w:r w:rsidRPr="00465BD5">
        <w:rPr>
          <w:highlight w:val="yellow"/>
        </w:rPr>
        <w:t xml:space="preserve"> </w:t>
      </w:r>
    </w:p>
    <w:p w:rsidR="00C244AD" w:rsidRPr="00465BD5" w:rsidRDefault="00C244AD" w:rsidP="00120A55">
      <w:pPr>
        <w:pStyle w:val="Heading4"/>
        <w:rPr>
          <w:highlight w:val="yellow"/>
        </w:rPr>
      </w:pPr>
      <w:r w:rsidRPr="00465BD5">
        <w:rPr>
          <w:highlight w:val="yellow"/>
        </w:rPr>
        <w:t>Sensor data</w:t>
      </w:r>
    </w:p>
    <w:p w:rsidR="00C244AD" w:rsidRPr="00465BD5" w:rsidRDefault="00C244AD" w:rsidP="00C244AD">
      <w:pPr>
        <w:rPr>
          <w:rFonts w:ascii="Arial" w:hAnsi="Arial"/>
          <w:highlight w:val="yellow"/>
        </w:rPr>
      </w:pPr>
      <w:r w:rsidRPr="00465BD5">
        <w:rPr>
          <w:rFonts w:ascii="Arial" w:hAnsi="Arial"/>
          <w:highlight w:val="yellow"/>
        </w:rPr>
        <w:t>It may be necessary, as part of the VTS system concept and operational procedures, to display raw sensor data directly to the VTS Operator. This includes radar video and plots, AIS (and SAIS) plots and associated data, LRIT plots, RDF derived positional data, Camera video etc</w:t>
      </w:r>
      <w:r w:rsidR="000F7A9E" w:rsidRPr="00465BD5">
        <w:rPr>
          <w:rFonts w:ascii="Arial" w:hAnsi="Arial"/>
          <w:highlight w:val="yellow"/>
        </w:rPr>
        <w:t>.</w:t>
      </w:r>
      <w:r w:rsidRPr="00465BD5">
        <w:rPr>
          <w:rFonts w:ascii="Arial" w:hAnsi="Arial"/>
          <w:highlight w:val="yellow"/>
        </w:rPr>
        <w:t xml:space="preserve"> </w:t>
      </w:r>
    </w:p>
    <w:p w:rsidR="00C244AD" w:rsidRPr="00465BD5" w:rsidRDefault="00C244AD" w:rsidP="00C244AD">
      <w:pPr>
        <w:rPr>
          <w:rFonts w:ascii="Arial" w:hAnsi="Arial"/>
          <w:highlight w:val="yellow"/>
        </w:rPr>
      </w:pPr>
      <w:r w:rsidRPr="00465BD5">
        <w:rPr>
          <w:rFonts w:ascii="Arial" w:hAnsi="Arial"/>
          <w:highlight w:val="yellow"/>
        </w:rPr>
        <w:t>In many cases this sensor data will be normally hidden from the operator, assuming that it is automatically fused with similar data within the Data Processing (track fusion process) yet in other cases (such as optical video from daylight and EO cameras), it may be necessary to display the video on demand or even at all times depending on the operator needs. To minimise information overload, the track fusion process should be designed to reduce the need to display raw sensor data in the majority of situations.</w:t>
      </w:r>
    </w:p>
    <w:p w:rsidR="00C244AD" w:rsidRPr="00465BD5" w:rsidRDefault="00C244AD" w:rsidP="00120A55">
      <w:pPr>
        <w:pStyle w:val="Heading4"/>
        <w:rPr>
          <w:highlight w:val="yellow"/>
        </w:rPr>
      </w:pPr>
      <w:r w:rsidRPr="00465BD5">
        <w:rPr>
          <w:highlight w:val="yellow"/>
        </w:rPr>
        <w:lastRenderedPageBreak/>
        <w:t>Track data and control of tracking and sensor fusion</w:t>
      </w:r>
    </w:p>
    <w:p w:rsidR="00C244AD" w:rsidRPr="00465BD5" w:rsidRDefault="00C244AD" w:rsidP="00C244AD">
      <w:pPr>
        <w:rPr>
          <w:rFonts w:ascii="Arial" w:hAnsi="Arial"/>
          <w:highlight w:val="yellow"/>
        </w:rPr>
      </w:pPr>
      <w:r w:rsidRPr="00465BD5">
        <w:rPr>
          <w:rFonts w:ascii="Arial" w:hAnsi="Arial"/>
          <w:highlight w:val="yellow"/>
        </w:rPr>
        <w:t>The Data Display system will overlay the output from the track fusion process (uniquely identified tracks) onto the electronic chart display – as such the Data Display automatically receives the appropriately weighted fused summary from all available sensors</w:t>
      </w:r>
    </w:p>
    <w:p w:rsidR="00C244AD" w:rsidRPr="00465BD5" w:rsidRDefault="00C244AD" w:rsidP="00C244AD">
      <w:pPr>
        <w:rPr>
          <w:rFonts w:ascii="Arial" w:hAnsi="Arial"/>
          <w:highlight w:val="yellow"/>
        </w:rPr>
      </w:pPr>
      <w:r w:rsidRPr="00465BD5">
        <w:rPr>
          <w:rFonts w:ascii="Arial" w:hAnsi="Arial"/>
          <w:highlight w:val="yellow"/>
        </w:rPr>
        <w:t>The Data Display should be able to indicate the principal sensors contributing and failing to contribute to the fused output</w:t>
      </w:r>
    </w:p>
    <w:p w:rsidR="00C244AD" w:rsidRPr="00465BD5" w:rsidRDefault="00C244AD" w:rsidP="00C244AD">
      <w:pPr>
        <w:rPr>
          <w:rFonts w:ascii="Arial" w:hAnsi="Arial"/>
          <w:highlight w:val="yellow"/>
        </w:rPr>
      </w:pPr>
      <w:r w:rsidRPr="00465BD5">
        <w:rPr>
          <w:rFonts w:ascii="Arial" w:hAnsi="Arial"/>
          <w:highlight w:val="yellow"/>
        </w:rPr>
        <w:t>The Data Display system should be able to display the received assessment of sensor integrity (accuracy (bias and noise), staleness, corruption, faults) and if appropriate an indication of what action to take based on this assessment (repair, warning to ship (potential on board AIS fault etc.)</w:t>
      </w:r>
    </w:p>
    <w:p w:rsidR="00C244AD" w:rsidRPr="00465BD5" w:rsidRDefault="00C244AD" w:rsidP="00C244AD">
      <w:pPr>
        <w:rPr>
          <w:rFonts w:ascii="Arial" w:hAnsi="Arial"/>
          <w:highlight w:val="yellow"/>
        </w:rPr>
      </w:pPr>
      <w:r w:rsidRPr="00465BD5">
        <w:rPr>
          <w:rFonts w:ascii="Arial" w:hAnsi="Arial"/>
          <w:highlight w:val="yellow"/>
        </w:rPr>
        <w:t>The Data Display system should also be able to warn the VTS Operator of unexpected and unreasonable Manoeuvres (these may provide an early indication of possible ship system failure, but may also indicate track confusion (merging and splitting) within the Data Processing function.</w:t>
      </w:r>
    </w:p>
    <w:p w:rsidR="00C244AD" w:rsidRPr="00465BD5" w:rsidRDefault="00C244AD" w:rsidP="00120A55">
      <w:pPr>
        <w:pStyle w:val="Heading4"/>
        <w:rPr>
          <w:highlight w:val="yellow"/>
        </w:rPr>
      </w:pPr>
      <w:r w:rsidRPr="00465BD5">
        <w:rPr>
          <w:highlight w:val="yellow"/>
        </w:rPr>
        <w:t>Sensor status information</w:t>
      </w:r>
    </w:p>
    <w:p w:rsidR="00C244AD" w:rsidRPr="00465BD5" w:rsidRDefault="00C244AD" w:rsidP="00C244AD">
      <w:pPr>
        <w:rPr>
          <w:rFonts w:ascii="Arial" w:hAnsi="Arial"/>
          <w:highlight w:val="yellow"/>
        </w:rPr>
      </w:pPr>
      <w:r w:rsidRPr="00465BD5">
        <w:rPr>
          <w:rFonts w:ascii="Arial" w:hAnsi="Arial"/>
          <w:highlight w:val="yellow"/>
        </w:rPr>
        <w:t>The Data Display system should also be able to display any detected issues with the normally available sensors (faults, staleness, change of sensor status, etc.)</w:t>
      </w:r>
    </w:p>
    <w:p w:rsidR="00C244AD" w:rsidRPr="00465BD5" w:rsidRDefault="00C244AD" w:rsidP="00120A55">
      <w:pPr>
        <w:pStyle w:val="Heading4"/>
        <w:rPr>
          <w:highlight w:val="yellow"/>
        </w:rPr>
      </w:pPr>
      <w:r w:rsidRPr="00465BD5">
        <w:rPr>
          <w:highlight w:val="yellow"/>
        </w:rPr>
        <w:t>Sensor control capability</w:t>
      </w:r>
    </w:p>
    <w:p w:rsidR="00C244AD" w:rsidRPr="00465BD5" w:rsidRDefault="00C244AD" w:rsidP="00C244AD">
      <w:pPr>
        <w:rPr>
          <w:rFonts w:ascii="Arial" w:hAnsi="Arial"/>
          <w:highlight w:val="yellow"/>
        </w:rPr>
      </w:pPr>
      <w:r w:rsidRPr="00465BD5">
        <w:rPr>
          <w:rFonts w:ascii="Arial" w:hAnsi="Arial"/>
          <w:highlight w:val="yellow"/>
        </w:rPr>
        <w:t>The Data Display system should provide the VTS Operator with the ability, where appropriate to enter commands to control the vessel tracking sensors. However, where possible, the sensors should be fully autonomous.</w:t>
      </w:r>
    </w:p>
    <w:p w:rsidR="00C244AD" w:rsidRPr="00465BD5" w:rsidRDefault="00C244AD" w:rsidP="0058374F">
      <w:pPr>
        <w:pStyle w:val="Heading3"/>
        <w:rPr>
          <w:highlight w:val="yellow"/>
        </w:rPr>
      </w:pPr>
      <w:bookmarkStart w:id="64" w:name="_Toc315786961"/>
      <w:bookmarkStart w:id="65" w:name="_Toc348687043"/>
      <w:r w:rsidRPr="00465BD5">
        <w:rPr>
          <w:highlight w:val="yellow"/>
        </w:rPr>
        <w:t>Meteorological and Hydrographic data</w:t>
      </w:r>
      <w:bookmarkEnd w:id="64"/>
      <w:bookmarkEnd w:id="65"/>
    </w:p>
    <w:p w:rsidR="00C244AD" w:rsidRPr="00465BD5" w:rsidRDefault="00C244AD" w:rsidP="00C244AD">
      <w:pPr>
        <w:rPr>
          <w:rFonts w:ascii="Arial" w:hAnsi="Arial"/>
          <w:highlight w:val="yellow"/>
        </w:rPr>
      </w:pPr>
      <w:r w:rsidRPr="00465BD5">
        <w:rPr>
          <w:rFonts w:ascii="Arial" w:hAnsi="Arial"/>
          <w:highlight w:val="yellow"/>
        </w:rPr>
        <w:t>The Data Display system should be able to display the information derived from the available meteorological and hydrographical data (locally gathered and passed from other agencies.</w:t>
      </w:r>
    </w:p>
    <w:p w:rsidR="00C244AD" w:rsidRPr="00465BD5" w:rsidRDefault="00C244AD" w:rsidP="00C244AD">
      <w:pPr>
        <w:rPr>
          <w:rFonts w:ascii="Arial" w:hAnsi="Arial"/>
          <w:highlight w:val="yellow"/>
        </w:rPr>
      </w:pPr>
      <w:r w:rsidRPr="00465BD5">
        <w:rPr>
          <w:rFonts w:ascii="Arial" w:hAnsi="Arial"/>
          <w:highlight w:val="yellow"/>
        </w:rPr>
        <w:t>It should also be possible for the VTS Operator to access raw data and recent history and any status or fault information from the local sensors. This may be textual, graphical (</w:t>
      </w:r>
      <w:r w:rsidR="000F7A9E" w:rsidRPr="00465BD5">
        <w:rPr>
          <w:rFonts w:ascii="Arial" w:hAnsi="Arial"/>
          <w:highlight w:val="yellow"/>
        </w:rPr>
        <w:t>e.g.</w:t>
      </w:r>
      <w:r w:rsidRPr="00465BD5">
        <w:rPr>
          <w:rFonts w:ascii="Arial" w:hAnsi="Arial"/>
          <w:highlight w:val="yellow"/>
        </w:rPr>
        <w:t xml:space="preserve"> </w:t>
      </w:r>
      <w:r w:rsidR="000F7A9E" w:rsidRPr="00465BD5">
        <w:rPr>
          <w:rFonts w:ascii="Arial" w:hAnsi="Arial"/>
          <w:highlight w:val="yellow"/>
        </w:rPr>
        <w:t>vs.</w:t>
      </w:r>
      <w:r w:rsidRPr="00465BD5">
        <w:rPr>
          <w:rFonts w:ascii="Arial" w:hAnsi="Arial"/>
          <w:highlight w:val="yellow"/>
        </w:rPr>
        <w:t xml:space="preserve"> time) or may need to be added to the chart display. </w:t>
      </w:r>
    </w:p>
    <w:p w:rsidR="00C244AD" w:rsidRPr="00465BD5" w:rsidRDefault="00C244AD" w:rsidP="00C244AD">
      <w:pPr>
        <w:rPr>
          <w:rFonts w:ascii="Arial" w:hAnsi="Arial"/>
          <w:highlight w:val="yellow"/>
        </w:rPr>
      </w:pPr>
      <w:r w:rsidRPr="00465BD5">
        <w:rPr>
          <w:rFonts w:ascii="Arial" w:hAnsi="Arial"/>
          <w:highlight w:val="yellow"/>
        </w:rPr>
        <w:t>Other information that may need to be accessed include the list of sensors, their current status, fault history, battery life etc</w:t>
      </w:r>
      <w:r w:rsidR="000F7A9E" w:rsidRPr="00465BD5">
        <w:rPr>
          <w:rFonts w:ascii="Arial" w:hAnsi="Arial"/>
          <w:highlight w:val="yellow"/>
        </w:rPr>
        <w:t>.</w:t>
      </w:r>
    </w:p>
    <w:p w:rsidR="00C244AD" w:rsidRPr="00465BD5" w:rsidRDefault="00C244AD" w:rsidP="0058374F">
      <w:pPr>
        <w:pStyle w:val="Heading3"/>
        <w:rPr>
          <w:highlight w:val="yellow"/>
        </w:rPr>
      </w:pPr>
      <w:bookmarkStart w:id="66" w:name="_Toc315786962"/>
      <w:bookmarkStart w:id="67" w:name="_Toc348687044"/>
      <w:r w:rsidRPr="00465BD5">
        <w:rPr>
          <w:highlight w:val="yellow"/>
        </w:rPr>
        <w:t>VTS asset status</w:t>
      </w:r>
      <w:bookmarkEnd w:id="66"/>
      <w:bookmarkEnd w:id="67"/>
    </w:p>
    <w:p w:rsidR="00C244AD" w:rsidRPr="00465BD5" w:rsidRDefault="00C244AD" w:rsidP="00C244AD">
      <w:pPr>
        <w:rPr>
          <w:rFonts w:ascii="Arial" w:hAnsi="Arial"/>
          <w:highlight w:val="yellow"/>
        </w:rPr>
      </w:pPr>
      <w:r w:rsidRPr="00465BD5">
        <w:rPr>
          <w:rFonts w:ascii="Arial" w:hAnsi="Arial"/>
          <w:highlight w:val="yellow"/>
        </w:rPr>
        <w:t>The Data Display system needs to provide the VTS Operator with access to the assets within the VTS area (bridges, locks, tugs, berths etc</w:t>
      </w:r>
      <w:r w:rsidR="000F7A9E" w:rsidRPr="00465BD5">
        <w:rPr>
          <w:rFonts w:ascii="Arial" w:hAnsi="Arial"/>
          <w:highlight w:val="yellow"/>
        </w:rPr>
        <w:t>.)</w:t>
      </w:r>
      <w:r w:rsidRPr="00465BD5">
        <w:rPr>
          <w:rFonts w:ascii="Arial" w:hAnsi="Arial"/>
          <w:highlight w:val="yellow"/>
        </w:rPr>
        <w:t xml:space="preserve"> to allow understanding of their current status. In some cases, the Operator may need to directly control some of these assets (bridge raising etc.) and associated monitoring sensors (CCTV, road traffic sensors, water levels, </w:t>
      </w:r>
      <w:proofErr w:type="spellStart"/>
      <w:r w:rsidRPr="00465BD5">
        <w:rPr>
          <w:rFonts w:ascii="Arial" w:hAnsi="Arial"/>
          <w:highlight w:val="yellow"/>
        </w:rPr>
        <w:t>etc</w:t>
      </w:r>
      <w:proofErr w:type="spellEnd"/>
      <w:r w:rsidRPr="00465BD5">
        <w:rPr>
          <w:rFonts w:ascii="Arial" w:hAnsi="Arial"/>
          <w:highlight w:val="yellow"/>
        </w:rPr>
        <w:t>)</w:t>
      </w:r>
    </w:p>
    <w:p w:rsidR="00C244AD" w:rsidRPr="00465BD5" w:rsidRDefault="00C244AD" w:rsidP="0058374F">
      <w:pPr>
        <w:pStyle w:val="Heading3"/>
        <w:rPr>
          <w:highlight w:val="yellow"/>
        </w:rPr>
      </w:pPr>
      <w:bookmarkStart w:id="68" w:name="_Toc315786963"/>
      <w:bookmarkStart w:id="69" w:name="_Toc348687045"/>
      <w:r w:rsidRPr="00465BD5">
        <w:rPr>
          <w:highlight w:val="yellow"/>
        </w:rPr>
        <w:t>Decision support tools presentation</w:t>
      </w:r>
      <w:bookmarkEnd w:id="68"/>
      <w:bookmarkEnd w:id="69"/>
    </w:p>
    <w:p w:rsidR="00C244AD" w:rsidRPr="00465BD5" w:rsidRDefault="00C244AD" w:rsidP="00C244AD">
      <w:pPr>
        <w:rPr>
          <w:rFonts w:ascii="Arial" w:hAnsi="Arial"/>
          <w:highlight w:val="yellow"/>
        </w:rPr>
      </w:pPr>
      <w:r w:rsidRPr="00465BD5">
        <w:rPr>
          <w:rFonts w:ascii="Arial" w:hAnsi="Arial"/>
          <w:highlight w:val="yellow"/>
        </w:rPr>
        <w:t xml:space="preserve">The Data Display system should </w:t>
      </w:r>
      <w:del w:id="70" w:author="Abercrombie, Kerrie" w:date="2013-01-25T13:32:00Z">
        <w:r w:rsidRPr="00465BD5" w:rsidDel="00161046">
          <w:rPr>
            <w:rFonts w:ascii="Arial" w:hAnsi="Arial"/>
            <w:highlight w:val="yellow"/>
          </w:rPr>
          <w:delText>provide display of</w:delText>
        </w:r>
      </w:del>
      <w:ins w:id="71" w:author="Abercrombie, Kerrie" w:date="2013-01-25T13:32:00Z">
        <w:r w:rsidR="00161046" w:rsidRPr="00465BD5">
          <w:rPr>
            <w:rFonts w:ascii="Arial" w:hAnsi="Arial"/>
            <w:highlight w:val="yellow"/>
          </w:rPr>
          <w:t>integrate</w:t>
        </w:r>
      </w:ins>
      <w:r w:rsidRPr="00465BD5">
        <w:rPr>
          <w:rFonts w:ascii="Arial" w:hAnsi="Arial"/>
          <w:highlight w:val="yellow"/>
        </w:rPr>
        <w:t xml:space="preserve"> Decision Support </w:t>
      </w:r>
      <w:del w:id="72" w:author="Abercrombie, Kerrie" w:date="2013-01-25T13:32:00Z">
        <w:r w:rsidRPr="00465BD5" w:rsidDel="00161046">
          <w:rPr>
            <w:rFonts w:ascii="Arial" w:hAnsi="Arial"/>
            <w:highlight w:val="yellow"/>
          </w:rPr>
          <w:delText xml:space="preserve">data </w:delText>
        </w:r>
      </w:del>
      <w:ins w:id="73" w:author="Abercrombie, Kerrie" w:date="2013-01-25T13:32:00Z">
        <w:r w:rsidR="00161046" w:rsidRPr="00465BD5">
          <w:rPr>
            <w:rFonts w:ascii="Arial" w:hAnsi="Arial"/>
            <w:highlight w:val="yellow"/>
          </w:rPr>
          <w:t xml:space="preserve">tools into the system. </w:t>
        </w:r>
      </w:ins>
      <w:r w:rsidRPr="00465BD5">
        <w:rPr>
          <w:rFonts w:ascii="Arial" w:hAnsi="Arial"/>
          <w:highlight w:val="yellow"/>
        </w:rPr>
        <w:t>(</w:t>
      </w:r>
      <w:ins w:id="74" w:author="Abercrombie, Kerrie" w:date="2013-01-25T13:32:00Z">
        <w:r w:rsidR="00161046" w:rsidRPr="00465BD5">
          <w:rPr>
            <w:rFonts w:ascii="Arial" w:hAnsi="Arial"/>
            <w:highlight w:val="yellow"/>
          </w:rPr>
          <w:t>A</w:t>
        </w:r>
      </w:ins>
      <w:del w:id="75" w:author="Abercrombie, Kerrie" w:date="2013-01-25T13:32:00Z">
        <w:r w:rsidRPr="00465BD5" w:rsidDel="00161046">
          <w:rPr>
            <w:rFonts w:ascii="Arial" w:hAnsi="Arial"/>
            <w:highlight w:val="yellow"/>
          </w:rPr>
          <w:delText>a</w:delText>
        </w:r>
      </w:del>
      <w:r w:rsidRPr="00465BD5">
        <w:rPr>
          <w:rFonts w:ascii="Arial" w:hAnsi="Arial"/>
          <w:highlight w:val="yellow"/>
        </w:rPr>
        <w:t xml:space="preserve">nnex 11) </w:t>
      </w:r>
      <w:ins w:id="76" w:author="Abercrombie, Kerrie" w:date="2013-01-25T13:32:00Z">
        <w:r w:rsidR="00161046" w:rsidRPr="00465BD5">
          <w:rPr>
            <w:rFonts w:ascii="Arial" w:hAnsi="Arial"/>
            <w:highlight w:val="yellow"/>
          </w:rPr>
          <w:t>For example, these may include</w:t>
        </w:r>
      </w:ins>
      <w:del w:id="77" w:author="Abercrombie, Kerrie" w:date="2013-01-25T13:33:00Z">
        <w:r w:rsidRPr="00465BD5" w:rsidDel="00161046">
          <w:rPr>
            <w:rFonts w:ascii="Arial" w:hAnsi="Arial"/>
            <w:highlight w:val="yellow"/>
          </w:rPr>
          <w:delText>to give visibility of (for example)</w:delText>
        </w:r>
      </w:del>
      <w:r w:rsidR="000F7A9E" w:rsidRPr="00465BD5">
        <w:rPr>
          <w:rFonts w:ascii="Arial" w:hAnsi="Arial"/>
          <w:highlight w:val="yellow"/>
        </w:rPr>
        <w:t>:</w:t>
      </w:r>
    </w:p>
    <w:p w:rsidR="00C244AD" w:rsidRPr="00465BD5" w:rsidRDefault="00C244AD" w:rsidP="00C00276">
      <w:pPr>
        <w:pStyle w:val="ColorfulList-Accent11"/>
        <w:numPr>
          <w:ilvl w:val="0"/>
          <w:numId w:val="23"/>
        </w:numPr>
        <w:rPr>
          <w:rFonts w:ascii="Arial" w:hAnsi="Arial"/>
          <w:highlight w:val="yellow"/>
        </w:rPr>
      </w:pPr>
      <w:r w:rsidRPr="00465BD5">
        <w:rPr>
          <w:rFonts w:ascii="Arial" w:hAnsi="Arial"/>
          <w:highlight w:val="yellow"/>
        </w:rPr>
        <w:t>Automated alarms and warnings</w:t>
      </w:r>
    </w:p>
    <w:p w:rsidR="00C244AD" w:rsidRPr="00465BD5" w:rsidRDefault="00C244AD" w:rsidP="00C00276">
      <w:pPr>
        <w:pStyle w:val="ColorfulList-Accent11"/>
        <w:numPr>
          <w:ilvl w:val="0"/>
          <w:numId w:val="23"/>
        </w:numPr>
        <w:rPr>
          <w:rFonts w:ascii="Arial" w:hAnsi="Arial"/>
          <w:highlight w:val="yellow"/>
        </w:rPr>
      </w:pPr>
      <w:r w:rsidRPr="00465BD5">
        <w:rPr>
          <w:rFonts w:ascii="Arial" w:hAnsi="Arial"/>
          <w:highlight w:val="yellow"/>
        </w:rPr>
        <w:t>Manual input of new situation requiring urgent action</w:t>
      </w:r>
    </w:p>
    <w:p w:rsidR="00C244AD" w:rsidRPr="00465BD5" w:rsidRDefault="00C244AD" w:rsidP="00C00276">
      <w:pPr>
        <w:pStyle w:val="ColorfulList-Accent11"/>
        <w:numPr>
          <w:ilvl w:val="0"/>
          <w:numId w:val="23"/>
        </w:numPr>
        <w:rPr>
          <w:rFonts w:ascii="Arial" w:hAnsi="Arial"/>
          <w:highlight w:val="yellow"/>
        </w:rPr>
      </w:pPr>
      <w:r w:rsidRPr="00465BD5">
        <w:rPr>
          <w:rFonts w:ascii="Arial" w:hAnsi="Arial"/>
          <w:highlight w:val="yellow"/>
        </w:rPr>
        <w:t>List of generic situation / hazard and automatic / manual selection of appropriate recommended procedures</w:t>
      </w:r>
    </w:p>
    <w:p w:rsidR="00C244AD" w:rsidRPr="00465BD5" w:rsidRDefault="00C244AD" w:rsidP="00C00276">
      <w:pPr>
        <w:pStyle w:val="ColorfulList-Accent11"/>
        <w:numPr>
          <w:ilvl w:val="0"/>
          <w:numId w:val="23"/>
        </w:numPr>
        <w:rPr>
          <w:rFonts w:ascii="Arial" w:hAnsi="Arial"/>
          <w:highlight w:val="yellow"/>
        </w:rPr>
      </w:pPr>
      <w:r w:rsidRPr="00465BD5">
        <w:rPr>
          <w:rFonts w:ascii="Arial" w:hAnsi="Arial"/>
          <w:highlight w:val="yellow"/>
        </w:rPr>
        <w:t>Presentation of recommended procedures and checklists</w:t>
      </w:r>
    </w:p>
    <w:p w:rsidR="00C244AD" w:rsidRPr="00465BD5" w:rsidRDefault="00C244AD" w:rsidP="00C00276">
      <w:pPr>
        <w:pStyle w:val="ColorfulList-Accent11"/>
        <w:numPr>
          <w:ilvl w:val="0"/>
          <w:numId w:val="23"/>
        </w:numPr>
        <w:rPr>
          <w:rFonts w:ascii="Arial" w:hAnsi="Arial"/>
          <w:highlight w:val="yellow"/>
        </w:rPr>
      </w:pPr>
      <w:r w:rsidRPr="00465BD5">
        <w:rPr>
          <w:rFonts w:ascii="Arial" w:hAnsi="Arial"/>
          <w:highlight w:val="yellow"/>
        </w:rPr>
        <w:lastRenderedPageBreak/>
        <w:t>Presentation of key contacts</w:t>
      </w:r>
    </w:p>
    <w:p w:rsidR="00C244AD" w:rsidRPr="00465BD5" w:rsidRDefault="00C244AD" w:rsidP="00C00276">
      <w:pPr>
        <w:pStyle w:val="ColorfulList-Accent11"/>
        <w:numPr>
          <w:ilvl w:val="0"/>
          <w:numId w:val="23"/>
        </w:numPr>
        <w:rPr>
          <w:rFonts w:ascii="Arial" w:hAnsi="Arial"/>
          <w:highlight w:val="yellow"/>
        </w:rPr>
      </w:pPr>
      <w:r w:rsidRPr="00465BD5">
        <w:rPr>
          <w:rFonts w:ascii="Arial" w:hAnsi="Arial"/>
          <w:highlight w:val="yellow"/>
        </w:rPr>
        <w:t>Display changes to allow focus on management of the situation (automatic / manual)</w:t>
      </w:r>
    </w:p>
    <w:p w:rsidR="00C244AD" w:rsidRPr="00465BD5" w:rsidRDefault="00C244AD" w:rsidP="0058374F">
      <w:pPr>
        <w:pStyle w:val="Heading3"/>
        <w:rPr>
          <w:highlight w:val="yellow"/>
        </w:rPr>
      </w:pPr>
      <w:bookmarkStart w:id="78" w:name="_Toc315786964"/>
      <w:bookmarkStart w:id="79" w:name="_Toc348687046"/>
      <w:r w:rsidRPr="00465BD5">
        <w:rPr>
          <w:highlight w:val="yellow"/>
        </w:rPr>
        <w:t>Hazard Management</w:t>
      </w:r>
      <w:bookmarkEnd w:id="78"/>
      <w:bookmarkEnd w:id="79"/>
    </w:p>
    <w:p w:rsidR="00C244AD" w:rsidRPr="00465BD5" w:rsidRDefault="00C244AD" w:rsidP="00120A55">
      <w:pPr>
        <w:pStyle w:val="Heading4"/>
        <w:rPr>
          <w:highlight w:val="yellow"/>
        </w:rPr>
      </w:pPr>
      <w:r w:rsidRPr="00465BD5">
        <w:rPr>
          <w:highlight w:val="yellow"/>
        </w:rPr>
        <w:t>Emergency systems interfaces (</w:t>
      </w:r>
      <w:r w:rsidR="00833C02" w:rsidRPr="00465BD5">
        <w:rPr>
          <w:highlight w:val="yellow"/>
        </w:rPr>
        <w:t>SAR</w:t>
      </w:r>
      <w:r w:rsidRPr="00465BD5">
        <w:rPr>
          <w:highlight w:val="yellow"/>
        </w:rPr>
        <w:t>)</w:t>
      </w:r>
    </w:p>
    <w:p w:rsidR="00C244AD" w:rsidRPr="00465BD5" w:rsidRDefault="00C244AD" w:rsidP="00C244AD">
      <w:pPr>
        <w:rPr>
          <w:rFonts w:ascii="Arial" w:hAnsi="Arial"/>
          <w:highlight w:val="yellow"/>
        </w:rPr>
      </w:pPr>
      <w:r w:rsidRPr="00465BD5">
        <w:rPr>
          <w:rFonts w:ascii="Arial" w:hAnsi="Arial"/>
          <w:highlight w:val="yellow"/>
        </w:rPr>
        <w:t>The Data Display system should provide display of information and recognition and reaction to various types of external and internal alerts. Such alerts may consist of:</w:t>
      </w:r>
    </w:p>
    <w:p w:rsidR="00C244AD" w:rsidRPr="00465BD5" w:rsidRDefault="00C244AD" w:rsidP="00C00276">
      <w:pPr>
        <w:pStyle w:val="ColorfulList-Accent11"/>
        <w:numPr>
          <w:ilvl w:val="0"/>
          <w:numId w:val="24"/>
        </w:numPr>
        <w:rPr>
          <w:rFonts w:ascii="Arial" w:hAnsi="Arial"/>
          <w:highlight w:val="yellow"/>
        </w:rPr>
      </w:pPr>
      <w:r w:rsidRPr="00465BD5">
        <w:rPr>
          <w:rFonts w:ascii="Arial" w:hAnsi="Arial"/>
          <w:highlight w:val="yellow"/>
        </w:rPr>
        <w:t>External telephone</w:t>
      </w:r>
    </w:p>
    <w:p w:rsidR="00C244AD" w:rsidRPr="00465BD5" w:rsidRDefault="00C244AD" w:rsidP="00C00276">
      <w:pPr>
        <w:pStyle w:val="ColorfulList-Accent11"/>
        <w:numPr>
          <w:ilvl w:val="0"/>
          <w:numId w:val="24"/>
        </w:numPr>
        <w:rPr>
          <w:rFonts w:ascii="Arial" w:hAnsi="Arial"/>
          <w:highlight w:val="yellow"/>
        </w:rPr>
      </w:pPr>
      <w:r w:rsidRPr="00465BD5">
        <w:rPr>
          <w:rFonts w:ascii="Arial" w:hAnsi="Arial"/>
          <w:highlight w:val="yellow"/>
        </w:rPr>
        <w:t>Ship communications</w:t>
      </w:r>
    </w:p>
    <w:p w:rsidR="00C244AD" w:rsidRPr="00465BD5" w:rsidRDefault="00C244AD" w:rsidP="00C00276">
      <w:pPr>
        <w:pStyle w:val="ColorfulList-Accent11"/>
        <w:numPr>
          <w:ilvl w:val="0"/>
          <w:numId w:val="24"/>
        </w:numPr>
        <w:rPr>
          <w:rFonts w:ascii="Arial" w:hAnsi="Arial"/>
          <w:highlight w:val="yellow"/>
        </w:rPr>
      </w:pPr>
      <w:r w:rsidRPr="00465BD5">
        <w:rPr>
          <w:rFonts w:ascii="Arial" w:hAnsi="Arial"/>
          <w:highlight w:val="yellow"/>
        </w:rPr>
        <w:t>AIS code?</w:t>
      </w:r>
    </w:p>
    <w:p w:rsidR="00C244AD" w:rsidRPr="00465BD5" w:rsidRDefault="00C244AD" w:rsidP="00C00276">
      <w:pPr>
        <w:pStyle w:val="ColorfulList-Accent11"/>
        <w:numPr>
          <w:ilvl w:val="0"/>
          <w:numId w:val="24"/>
        </w:numPr>
        <w:rPr>
          <w:rFonts w:ascii="Arial" w:hAnsi="Arial"/>
          <w:highlight w:val="yellow"/>
        </w:rPr>
      </w:pPr>
      <w:r w:rsidRPr="00465BD5">
        <w:rPr>
          <w:rFonts w:ascii="Arial" w:hAnsi="Arial"/>
          <w:highlight w:val="yellow"/>
        </w:rPr>
        <w:t>Unexpected SART detection</w:t>
      </w:r>
    </w:p>
    <w:p w:rsidR="00C244AD" w:rsidRPr="00465BD5" w:rsidRDefault="00C244AD" w:rsidP="00C00276">
      <w:pPr>
        <w:pStyle w:val="ColorfulList-Accent11"/>
        <w:numPr>
          <w:ilvl w:val="0"/>
          <w:numId w:val="24"/>
        </w:numPr>
        <w:rPr>
          <w:rFonts w:ascii="Arial" w:hAnsi="Arial"/>
          <w:highlight w:val="yellow"/>
        </w:rPr>
      </w:pPr>
      <w:r w:rsidRPr="00465BD5">
        <w:rPr>
          <w:rFonts w:ascii="Arial" w:hAnsi="Arial"/>
          <w:highlight w:val="yellow"/>
        </w:rPr>
        <w:t>Decision support – automated early warnings</w:t>
      </w:r>
    </w:p>
    <w:p w:rsidR="00C244AD" w:rsidRPr="00465BD5" w:rsidRDefault="00C244AD" w:rsidP="00C00276">
      <w:pPr>
        <w:pStyle w:val="ColorfulList-Accent11"/>
        <w:numPr>
          <w:ilvl w:val="0"/>
          <w:numId w:val="24"/>
        </w:numPr>
        <w:rPr>
          <w:rFonts w:ascii="Arial" w:hAnsi="Arial"/>
          <w:highlight w:val="yellow"/>
        </w:rPr>
      </w:pPr>
      <w:r w:rsidRPr="00465BD5">
        <w:rPr>
          <w:rFonts w:ascii="Arial" w:hAnsi="Arial"/>
          <w:highlight w:val="yellow"/>
        </w:rPr>
        <w:t>Liaison with external agencies (monitoring of non VTS events which may become VTS events)</w:t>
      </w:r>
    </w:p>
    <w:p w:rsidR="00C244AD" w:rsidRPr="00465BD5" w:rsidRDefault="00C244AD" w:rsidP="00C244AD">
      <w:pPr>
        <w:rPr>
          <w:rFonts w:ascii="Arial" w:hAnsi="Arial"/>
          <w:highlight w:val="yellow"/>
        </w:rPr>
      </w:pPr>
    </w:p>
    <w:p w:rsidR="00C244AD" w:rsidRPr="00465BD5" w:rsidRDefault="00C244AD" w:rsidP="00120A55">
      <w:pPr>
        <w:pStyle w:val="Heading4"/>
        <w:rPr>
          <w:highlight w:val="yellow"/>
        </w:rPr>
      </w:pPr>
      <w:r w:rsidRPr="00465BD5">
        <w:rPr>
          <w:highlight w:val="yellow"/>
        </w:rPr>
        <w:t xml:space="preserve">External alerts (security </w:t>
      </w:r>
      <w:proofErr w:type="spellStart"/>
      <w:r w:rsidRPr="00465BD5">
        <w:rPr>
          <w:highlight w:val="yellow"/>
        </w:rPr>
        <w:t>etc</w:t>
      </w:r>
      <w:proofErr w:type="spellEnd"/>
      <w:r w:rsidRPr="00465BD5">
        <w:rPr>
          <w:highlight w:val="yellow"/>
        </w:rPr>
        <w:t>)</w:t>
      </w:r>
    </w:p>
    <w:p w:rsidR="00C244AD" w:rsidRPr="00465BD5" w:rsidRDefault="00C244AD" w:rsidP="00C244AD">
      <w:pPr>
        <w:rPr>
          <w:rFonts w:ascii="Arial" w:hAnsi="Arial"/>
          <w:highlight w:val="yellow"/>
        </w:rPr>
      </w:pPr>
      <w:r w:rsidRPr="00465BD5">
        <w:rPr>
          <w:rFonts w:ascii="Arial" w:hAnsi="Arial"/>
          <w:highlight w:val="yellow"/>
        </w:rPr>
        <w:t xml:space="preserve">The Data Display system should provide display of information and recognition and reaction to various types of external alerts (not related to </w:t>
      </w:r>
      <w:r w:rsidR="00833C02" w:rsidRPr="00465BD5">
        <w:rPr>
          <w:rFonts w:ascii="Arial" w:hAnsi="Arial"/>
          <w:highlight w:val="yellow"/>
        </w:rPr>
        <w:t>SAR</w:t>
      </w:r>
      <w:r w:rsidRPr="00465BD5">
        <w:rPr>
          <w:rFonts w:ascii="Arial" w:hAnsi="Arial"/>
          <w:highlight w:val="yellow"/>
        </w:rPr>
        <w:t>) such as:</w:t>
      </w:r>
    </w:p>
    <w:p w:rsidR="00C244AD" w:rsidRPr="00465BD5" w:rsidRDefault="00C244AD" w:rsidP="00C00276">
      <w:pPr>
        <w:pStyle w:val="ColorfulList-Accent11"/>
        <w:numPr>
          <w:ilvl w:val="0"/>
          <w:numId w:val="25"/>
        </w:numPr>
        <w:rPr>
          <w:rFonts w:ascii="Arial" w:hAnsi="Arial"/>
          <w:highlight w:val="yellow"/>
        </w:rPr>
      </w:pPr>
      <w:r w:rsidRPr="00465BD5">
        <w:rPr>
          <w:rFonts w:ascii="Arial" w:hAnsi="Arial"/>
          <w:highlight w:val="yellow"/>
        </w:rPr>
        <w:t>VTS asset security breach</w:t>
      </w:r>
    </w:p>
    <w:p w:rsidR="00C244AD" w:rsidRPr="00465BD5" w:rsidRDefault="00C244AD" w:rsidP="00C00276">
      <w:pPr>
        <w:pStyle w:val="ColorfulList-Accent11"/>
        <w:numPr>
          <w:ilvl w:val="0"/>
          <w:numId w:val="25"/>
        </w:numPr>
        <w:rPr>
          <w:rFonts w:ascii="Arial" w:hAnsi="Arial"/>
          <w:highlight w:val="yellow"/>
        </w:rPr>
      </w:pPr>
      <w:r w:rsidRPr="00465BD5">
        <w:rPr>
          <w:rFonts w:ascii="Arial" w:hAnsi="Arial"/>
          <w:highlight w:val="yellow"/>
        </w:rPr>
        <w:t>Detection of unknown vessels / water users which may indicate security situation</w:t>
      </w:r>
    </w:p>
    <w:p w:rsidR="00C244AD" w:rsidRPr="00465BD5" w:rsidRDefault="00C244AD" w:rsidP="00C00276">
      <w:pPr>
        <w:pStyle w:val="ColorfulList-Accent11"/>
        <w:numPr>
          <w:ilvl w:val="0"/>
          <w:numId w:val="25"/>
        </w:numPr>
        <w:rPr>
          <w:rFonts w:ascii="Arial" w:hAnsi="Arial"/>
          <w:highlight w:val="yellow"/>
        </w:rPr>
      </w:pPr>
      <w:r w:rsidRPr="00465BD5">
        <w:rPr>
          <w:rFonts w:ascii="Arial" w:hAnsi="Arial"/>
          <w:highlight w:val="yellow"/>
        </w:rPr>
        <w:t xml:space="preserve">Responsibility </w:t>
      </w:r>
      <w:r w:rsidR="000F7A9E" w:rsidRPr="00465BD5">
        <w:rPr>
          <w:rFonts w:ascii="Arial" w:hAnsi="Arial"/>
          <w:highlight w:val="yellow"/>
        </w:rPr>
        <w:t>vs.</w:t>
      </w:r>
      <w:r w:rsidRPr="00465BD5">
        <w:rPr>
          <w:rFonts w:ascii="Arial" w:hAnsi="Arial"/>
          <w:highlight w:val="yellow"/>
        </w:rPr>
        <w:t xml:space="preserve"> other agencies for coastal asset security</w:t>
      </w:r>
    </w:p>
    <w:p w:rsidR="00C244AD" w:rsidRPr="00465BD5" w:rsidRDefault="00C244AD" w:rsidP="00C00276">
      <w:pPr>
        <w:pStyle w:val="ColorfulList-Accent11"/>
        <w:numPr>
          <w:ilvl w:val="0"/>
          <w:numId w:val="25"/>
        </w:numPr>
        <w:rPr>
          <w:rFonts w:ascii="Arial" w:hAnsi="Arial"/>
          <w:highlight w:val="yellow"/>
        </w:rPr>
      </w:pPr>
      <w:r w:rsidRPr="00465BD5">
        <w:rPr>
          <w:rFonts w:ascii="Arial" w:hAnsi="Arial"/>
          <w:highlight w:val="yellow"/>
        </w:rPr>
        <w:t>Weather warnings</w:t>
      </w:r>
    </w:p>
    <w:p w:rsidR="00C244AD" w:rsidRPr="00465BD5" w:rsidRDefault="00C244AD" w:rsidP="00C00276">
      <w:pPr>
        <w:pStyle w:val="ColorfulList-Accent11"/>
        <w:numPr>
          <w:ilvl w:val="0"/>
          <w:numId w:val="25"/>
        </w:numPr>
        <w:rPr>
          <w:rFonts w:ascii="Arial" w:hAnsi="Arial"/>
          <w:highlight w:val="yellow"/>
        </w:rPr>
      </w:pPr>
      <w:r w:rsidRPr="00465BD5">
        <w:rPr>
          <w:rFonts w:ascii="Arial" w:hAnsi="Arial"/>
          <w:highlight w:val="yellow"/>
        </w:rPr>
        <w:t>Use of decision support to standardise response and use of checklists to generic (predictable) situations</w:t>
      </w:r>
    </w:p>
    <w:p w:rsidR="00C244AD" w:rsidRPr="00465BD5" w:rsidRDefault="00C244AD" w:rsidP="00120A55">
      <w:pPr>
        <w:pStyle w:val="Heading4"/>
        <w:rPr>
          <w:highlight w:val="yellow"/>
        </w:rPr>
      </w:pPr>
      <w:r w:rsidRPr="00465BD5">
        <w:rPr>
          <w:highlight w:val="yellow"/>
        </w:rPr>
        <w:t>Disaster management and recovery</w:t>
      </w:r>
    </w:p>
    <w:p w:rsidR="00C244AD" w:rsidRPr="00465BD5" w:rsidRDefault="00C244AD" w:rsidP="00C244AD">
      <w:pPr>
        <w:rPr>
          <w:rFonts w:ascii="Arial" w:hAnsi="Arial"/>
          <w:highlight w:val="yellow"/>
        </w:rPr>
      </w:pPr>
      <w:r w:rsidRPr="00465BD5">
        <w:rPr>
          <w:rFonts w:ascii="Arial" w:hAnsi="Arial"/>
          <w:highlight w:val="yellow"/>
        </w:rPr>
        <w:t>The Data Display system should provide display of information and recognition and reaction to various types of potential environmental and wide scale threats to the environmental and to support national or regional solutions to non-maritime events (where required). The display system may need to provide display of:</w:t>
      </w:r>
    </w:p>
    <w:p w:rsidR="00C244AD" w:rsidRPr="00465BD5" w:rsidRDefault="00C244AD" w:rsidP="00C00276">
      <w:pPr>
        <w:pStyle w:val="ColorfulList-Accent11"/>
        <w:numPr>
          <w:ilvl w:val="0"/>
          <w:numId w:val="26"/>
        </w:numPr>
        <w:rPr>
          <w:rFonts w:ascii="Arial" w:hAnsi="Arial"/>
          <w:highlight w:val="yellow"/>
        </w:rPr>
      </w:pPr>
      <w:r w:rsidRPr="00465BD5">
        <w:rPr>
          <w:rFonts w:ascii="Arial" w:hAnsi="Arial"/>
          <w:highlight w:val="yellow"/>
        </w:rPr>
        <w:t xml:space="preserve">Operational procedures </w:t>
      </w:r>
      <w:proofErr w:type="spellStart"/>
      <w:r w:rsidRPr="00465BD5">
        <w:rPr>
          <w:rFonts w:ascii="Arial" w:hAnsi="Arial"/>
          <w:highlight w:val="yellow"/>
        </w:rPr>
        <w:t>etc</w:t>
      </w:r>
      <w:proofErr w:type="spellEnd"/>
    </w:p>
    <w:p w:rsidR="00C244AD" w:rsidRPr="00465BD5" w:rsidRDefault="00C244AD" w:rsidP="00C00276">
      <w:pPr>
        <w:pStyle w:val="ColorfulList-Accent11"/>
        <w:numPr>
          <w:ilvl w:val="0"/>
          <w:numId w:val="26"/>
        </w:numPr>
        <w:rPr>
          <w:rFonts w:ascii="Arial" w:hAnsi="Arial"/>
          <w:highlight w:val="yellow"/>
        </w:rPr>
      </w:pPr>
      <w:r w:rsidRPr="00465BD5">
        <w:rPr>
          <w:rFonts w:ascii="Arial" w:hAnsi="Arial"/>
          <w:highlight w:val="yellow"/>
        </w:rPr>
        <w:t>Checklists</w:t>
      </w:r>
    </w:p>
    <w:p w:rsidR="00C244AD" w:rsidRPr="00465BD5" w:rsidRDefault="00C244AD" w:rsidP="00C00276">
      <w:pPr>
        <w:pStyle w:val="ColorfulList-Accent11"/>
        <w:numPr>
          <w:ilvl w:val="0"/>
          <w:numId w:val="26"/>
        </w:numPr>
        <w:rPr>
          <w:rFonts w:ascii="Arial" w:hAnsi="Arial"/>
          <w:highlight w:val="yellow"/>
        </w:rPr>
      </w:pPr>
      <w:r w:rsidRPr="00465BD5">
        <w:rPr>
          <w:rFonts w:ascii="Arial" w:hAnsi="Arial"/>
          <w:highlight w:val="yellow"/>
        </w:rPr>
        <w:t>Key contact details for external agencies who might need to be aware / involved</w:t>
      </w:r>
    </w:p>
    <w:p w:rsidR="00C244AD" w:rsidRPr="00465BD5" w:rsidRDefault="00C244AD" w:rsidP="00C244AD">
      <w:pPr>
        <w:rPr>
          <w:rFonts w:ascii="Arial" w:hAnsi="Arial"/>
          <w:highlight w:val="yellow"/>
        </w:rPr>
      </w:pPr>
    </w:p>
    <w:p w:rsidR="00C244AD" w:rsidRPr="00465BD5" w:rsidRDefault="00C244AD" w:rsidP="0058374F">
      <w:pPr>
        <w:pStyle w:val="Heading3"/>
        <w:rPr>
          <w:highlight w:val="yellow"/>
        </w:rPr>
      </w:pPr>
      <w:bookmarkStart w:id="80" w:name="_Toc315786965"/>
      <w:bookmarkStart w:id="81" w:name="_Toc348687047"/>
      <w:r w:rsidRPr="00465BD5">
        <w:rPr>
          <w:highlight w:val="yellow"/>
        </w:rPr>
        <w:t>On line simulation and training facilities</w:t>
      </w:r>
      <w:bookmarkEnd w:id="80"/>
      <w:bookmarkEnd w:id="81"/>
    </w:p>
    <w:p w:rsidR="00C244AD" w:rsidRPr="00465BD5" w:rsidRDefault="00C244AD" w:rsidP="00C244AD">
      <w:pPr>
        <w:rPr>
          <w:rFonts w:ascii="Arial" w:hAnsi="Arial"/>
          <w:highlight w:val="yellow"/>
        </w:rPr>
      </w:pPr>
      <w:r w:rsidRPr="00465BD5">
        <w:rPr>
          <w:rFonts w:ascii="Arial" w:hAnsi="Arial"/>
          <w:highlight w:val="yellow"/>
        </w:rPr>
        <w:t>The Data Display system may be required to support various simulation facilities to allow some secondary functions to be carried out. These might include</w:t>
      </w:r>
      <w:r w:rsidR="000F7A9E" w:rsidRPr="00465BD5">
        <w:rPr>
          <w:rFonts w:ascii="Arial" w:hAnsi="Arial"/>
          <w:highlight w:val="yellow"/>
        </w:rPr>
        <w:t>:</w:t>
      </w:r>
    </w:p>
    <w:p w:rsidR="00C244AD" w:rsidRPr="00465BD5" w:rsidRDefault="00C244AD" w:rsidP="00C00276">
      <w:pPr>
        <w:pStyle w:val="ColorfulList-Accent11"/>
        <w:numPr>
          <w:ilvl w:val="0"/>
          <w:numId w:val="27"/>
        </w:numPr>
        <w:rPr>
          <w:rFonts w:ascii="Arial" w:hAnsi="Arial"/>
          <w:highlight w:val="yellow"/>
        </w:rPr>
      </w:pPr>
      <w:r w:rsidRPr="00465BD5">
        <w:rPr>
          <w:rFonts w:ascii="Arial" w:hAnsi="Arial"/>
          <w:highlight w:val="yellow"/>
        </w:rPr>
        <w:t>competency assessments of VTS operators</w:t>
      </w:r>
    </w:p>
    <w:p w:rsidR="00C244AD" w:rsidRPr="00465BD5" w:rsidRDefault="00C244AD" w:rsidP="00C00276">
      <w:pPr>
        <w:pStyle w:val="ColorfulList-Accent11"/>
        <w:numPr>
          <w:ilvl w:val="0"/>
          <w:numId w:val="27"/>
        </w:numPr>
        <w:rPr>
          <w:rFonts w:ascii="Arial" w:hAnsi="Arial"/>
          <w:highlight w:val="yellow"/>
        </w:rPr>
      </w:pPr>
      <w:r w:rsidRPr="00465BD5">
        <w:rPr>
          <w:rFonts w:ascii="Arial" w:hAnsi="Arial"/>
          <w:highlight w:val="yellow"/>
        </w:rPr>
        <w:t>training of new VTS operators</w:t>
      </w:r>
    </w:p>
    <w:p w:rsidR="00C244AD" w:rsidRPr="00465BD5" w:rsidRDefault="00C244AD" w:rsidP="00C244AD">
      <w:pPr>
        <w:rPr>
          <w:rFonts w:ascii="Arial" w:hAnsi="Arial"/>
          <w:highlight w:val="yellow"/>
        </w:rPr>
      </w:pPr>
      <w:r w:rsidRPr="00465BD5">
        <w:rPr>
          <w:rFonts w:ascii="Arial" w:hAnsi="Arial"/>
          <w:highlight w:val="yellow"/>
        </w:rPr>
        <w:t>It is important that such activities are non-intrusive to normal operations. Note that “back room” interaction and control of the stimulators to manage the training, and assessment exercises also need to be specified and appropriately located. A library of scenarios and associated generation files to be used for training and assessment may need to be established, stored and maintained</w:t>
      </w:r>
      <w:r w:rsidR="000F7A9E" w:rsidRPr="00465BD5">
        <w:rPr>
          <w:rFonts w:ascii="Arial" w:hAnsi="Arial"/>
          <w:highlight w:val="yellow"/>
        </w:rPr>
        <w:t>.</w:t>
      </w:r>
      <w:r w:rsidRPr="00465BD5">
        <w:rPr>
          <w:rFonts w:ascii="Arial" w:hAnsi="Arial"/>
          <w:highlight w:val="yellow"/>
        </w:rPr>
        <w:t xml:space="preserve"> It may also be useful to be able </w:t>
      </w:r>
      <w:r w:rsidRPr="00465BD5">
        <w:rPr>
          <w:rFonts w:ascii="Arial" w:hAnsi="Arial"/>
          <w:highlight w:val="yellow"/>
        </w:rPr>
        <w:lastRenderedPageBreak/>
        <w:t>to load a recorded incident into the simulator for analysis, training illustration and improvement of VTS Operator procedures.</w:t>
      </w:r>
    </w:p>
    <w:p w:rsidR="00C244AD" w:rsidRPr="00465BD5" w:rsidRDefault="00C244AD" w:rsidP="0058374F">
      <w:pPr>
        <w:pStyle w:val="Heading3"/>
        <w:rPr>
          <w:highlight w:val="yellow"/>
        </w:rPr>
      </w:pPr>
      <w:bookmarkStart w:id="82" w:name="_Toc315786966"/>
      <w:bookmarkStart w:id="83" w:name="_Toc348687048"/>
      <w:r w:rsidRPr="00465BD5">
        <w:rPr>
          <w:highlight w:val="yellow"/>
        </w:rPr>
        <w:t>Recording system and playback</w:t>
      </w:r>
      <w:bookmarkEnd w:id="82"/>
      <w:bookmarkEnd w:id="83"/>
    </w:p>
    <w:p w:rsidR="00C244AD" w:rsidRPr="00465BD5" w:rsidRDefault="00C244AD" w:rsidP="00120A55">
      <w:pPr>
        <w:pStyle w:val="Heading4"/>
        <w:rPr>
          <w:highlight w:val="yellow"/>
        </w:rPr>
      </w:pPr>
      <w:r w:rsidRPr="00465BD5">
        <w:rPr>
          <w:highlight w:val="yellow"/>
        </w:rPr>
        <w:t>Recording and playback principles</w:t>
      </w:r>
    </w:p>
    <w:p w:rsidR="00C244AD" w:rsidRPr="00465BD5" w:rsidRDefault="00C244AD" w:rsidP="00C244AD">
      <w:pPr>
        <w:jc w:val="left"/>
        <w:rPr>
          <w:rFonts w:ascii="Arial" w:hAnsi="Arial"/>
          <w:highlight w:val="yellow"/>
        </w:rPr>
      </w:pPr>
      <w:r w:rsidRPr="00465BD5">
        <w:rPr>
          <w:rFonts w:ascii="Arial" w:hAnsi="Arial"/>
          <w:highlight w:val="yellow"/>
        </w:rPr>
        <w:t>The Data and Display system should be able to record sufficient data to allow replay of an event – either as if “live” or just based on what happened. The recording system should be based on hazard assessment.</w:t>
      </w:r>
    </w:p>
    <w:p w:rsidR="00C244AD" w:rsidRPr="00465BD5" w:rsidRDefault="00C244AD" w:rsidP="00C244AD">
      <w:pPr>
        <w:jc w:val="left"/>
        <w:rPr>
          <w:rFonts w:ascii="Arial" w:hAnsi="Arial"/>
          <w:highlight w:val="yellow"/>
        </w:rPr>
      </w:pPr>
      <w:r w:rsidRPr="00465BD5">
        <w:rPr>
          <w:rFonts w:ascii="Arial" w:hAnsi="Arial"/>
          <w:highlight w:val="yellow"/>
        </w:rPr>
        <w:t xml:space="preserve">The Data and Display system should be able to support recreation of an incident in terms of data flow into (and out of) the VTS centre (sensor data, status of various databases, audio and video recording, operator keystrokes, data processing actions during the event, ). Where possible it should also the </w:t>
      </w:r>
      <w:proofErr w:type="spellStart"/>
      <w:r w:rsidRPr="00465BD5">
        <w:rPr>
          <w:rFonts w:ascii="Arial" w:hAnsi="Arial"/>
          <w:highlight w:val="yellow"/>
        </w:rPr>
        <w:t>semi automatic</w:t>
      </w:r>
      <w:proofErr w:type="spellEnd"/>
      <w:r w:rsidRPr="00465BD5">
        <w:rPr>
          <w:rFonts w:ascii="Arial" w:hAnsi="Arial"/>
          <w:highlight w:val="yellow"/>
        </w:rPr>
        <w:t xml:space="preserve"> generation of reports for authorities and other stakeholders.</w:t>
      </w:r>
    </w:p>
    <w:p w:rsidR="00C244AD" w:rsidRPr="00465BD5" w:rsidRDefault="00C244AD" w:rsidP="00C244AD">
      <w:pPr>
        <w:jc w:val="left"/>
        <w:rPr>
          <w:rFonts w:ascii="Arial" w:hAnsi="Arial"/>
          <w:highlight w:val="yellow"/>
        </w:rPr>
      </w:pPr>
      <w:r w:rsidRPr="00465BD5">
        <w:rPr>
          <w:rFonts w:ascii="Arial" w:hAnsi="Arial"/>
          <w:highlight w:val="yellow"/>
        </w:rPr>
        <w:t>Given the possibly vast amount of data that could be involved, the solution should be cost effective in terms of storage capacity (</w:t>
      </w:r>
      <w:r w:rsidR="000F7A9E" w:rsidRPr="00465BD5">
        <w:rPr>
          <w:rFonts w:ascii="Arial" w:hAnsi="Arial"/>
          <w:highlight w:val="yellow"/>
        </w:rPr>
        <w:t>vs.</w:t>
      </w:r>
      <w:r w:rsidRPr="00465BD5">
        <w:rPr>
          <w:rFonts w:ascii="Arial" w:hAnsi="Arial"/>
          <w:highlight w:val="yellow"/>
        </w:rPr>
        <w:t xml:space="preserve"> </w:t>
      </w:r>
      <w:proofErr w:type="gramStart"/>
      <w:r w:rsidRPr="00465BD5">
        <w:rPr>
          <w:rFonts w:ascii="Arial" w:hAnsi="Arial"/>
          <w:highlight w:val="yellow"/>
        </w:rPr>
        <w:t>time  history</w:t>
      </w:r>
      <w:proofErr w:type="gramEnd"/>
      <w:r w:rsidRPr="00465BD5">
        <w:rPr>
          <w:rFonts w:ascii="Arial" w:hAnsi="Arial"/>
          <w:highlight w:val="yellow"/>
        </w:rPr>
        <w:t xml:space="preserve"> captured) future expansion, data backup and use of cost effective and reliable storage medium.</w:t>
      </w:r>
    </w:p>
    <w:p w:rsidR="00C244AD" w:rsidRPr="00465BD5" w:rsidRDefault="00C244AD" w:rsidP="00120A55">
      <w:pPr>
        <w:pStyle w:val="Heading4"/>
        <w:rPr>
          <w:highlight w:val="yellow"/>
        </w:rPr>
      </w:pPr>
      <w:r w:rsidRPr="00465BD5">
        <w:rPr>
          <w:highlight w:val="yellow"/>
        </w:rPr>
        <w:t>Recording</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The Recording process should work as an autonomous 24/7 service. Preferably the process should be a redundant solution on a separate server.</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 xml:space="preserve">Recorded data should be </w:t>
      </w:r>
      <w:proofErr w:type="gramStart"/>
      <w:r w:rsidRPr="00465BD5">
        <w:rPr>
          <w:rFonts w:ascii="Arial" w:hAnsi="Arial"/>
          <w:highlight w:val="yellow"/>
          <w:lang w:eastAsia="de-DE"/>
        </w:rPr>
        <w:t>compressed/encrypted</w:t>
      </w:r>
      <w:proofErr w:type="gramEnd"/>
      <w:r w:rsidRPr="00465BD5">
        <w:rPr>
          <w:rFonts w:ascii="Arial" w:hAnsi="Arial"/>
          <w:highlight w:val="yellow"/>
          <w:lang w:eastAsia="de-DE"/>
        </w:rPr>
        <w:t xml:space="preserve"> to ensure un-tampered data sets.</w:t>
      </w:r>
    </w:p>
    <w:p w:rsidR="00C244AD" w:rsidRPr="00465BD5" w:rsidRDefault="00C244AD" w:rsidP="00120A55">
      <w:pPr>
        <w:pStyle w:val="Heading4"/>
        <w:rPr>
          <w:highlight w:val="yellow"/>
        </w:rPr>
      </w:pPr>
      <w:r w:rsidRPr="00465BD5">
        <w:rPr>
          <w:highlight w:val="yellow"/>
        </w:rPr>
        <w:t>Replay</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Initiation of replay should be done from the same type of equipment and application as used for live data representation.</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It should be possible to search for specific incidents based on geographical area, date/time and vessel particulars.</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Sources selected for reply (at least streaming sources) should fully synchronized on replay.</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The provision and time and key event based searching through the recordings and a fast forward facility of some critical streams of the recorded data should be considered.</w:t>
      </w:r>
    </w:p>
    <w:p w:rsidR="00C244AD" w:rsidRPr="00465BD5" w:rsidRDefault="00C244AD" w:rsidP="00120A55">
      <w:pPr>
        <w:pStyle w:val="Heading4"/>
        <w:rPr>
          <w:highlight w:val="yellow"/>
        </w:rPr>
      </w:pPr>
      <w:r w:rsidRPr="00465BD5">
        <w:rPr>
          <w:highlight w:val="yellow"/>
        </w:rPr>
        <w:t>Access to recorded data</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Data should be recorded to a closed server environment with security policy access to the physical storing media.</w:t>
      </w:r>
    </w:p>
    <w:p w:rsidR="00C244AD" w:rsidRPr="00465BD5" w:rsidRDefault="00C244AD" w:rsidP="00C244AD">
      <w:pPr>
        <w:rPr>
          <w:rFonts w:ascii="Arial" w:hAnsi="Arial"/>
          <w:highlight w:val="yellow"/>
          <w:lang w:eastAsia="de-DE"/>
        </w:rPr>
      </w:pPr>
      <w:r w:rsidRPr="00465BD5">
        <w:rPr>
          <w:rFonts w:ascii="Arial" w:hAnsi="Arial"/>
          <w:highlight w:val="yellow"/>
          <w:lang w:eastAsia="de-DE"/>
        </w:rPr>
        <w:t>Storing medium should facilitate redundancy solutions such as RAID and backup solutions. Procedures for reuse of data storage (after one month or</w:t>
      </w:r>
      <w:r w:rsidR="000F7A9E" w:rsidRPr="00465BD5">
        <w:rPr>
          <w:rFonts w:ascii="Arial" w:hAnsi="Arial"/>
          <w:highlight w:val="yellow"/>
          <w:lang w:eastAsia="de-DE"/>
        </w:rPr>
        <w:t>.)</w:t>
      </w:r>
      <w:r w:rsidRPr="00465BD5">
        <w:rPr>
          <w:rFonts w:ascii="Arial" w:hAnsi="Arial"/>
          <w:highlight w:val="yellow"/>
          <w:lang w:eastAsia="de-DE"/>
        </w:rPr>
        <w:t xml:space="preserve"> should be put in place.</w:t>
      </w:r>
    </w:p>
    <w:p w:rsidR="00C244AD" w:rsidRPr="006F653D" w:rsidRDefault="00C244AD" w:rsidP="00C244AD">
      <w:pPr>
        <w:rPr>
          <w:rFonts w:ascii="Arial" w:hAnsi="Arial"/>
          <w:lang w:eastAsia="de-DE"/>
        </w:rPr>
      </w:pPr>
      <w:r w:rsidRPr="00465BD5">
        <w:rPr>
          <w:rFonts w:ascii="Arial" w:hAnsi="Arial"/>
          <w:highlight w:val="yellow"/>
          <w:lang w:eastAsia="de-DE"/>
        </w:rPr>
        <w:t>The design should include means to restore historical data for replay</w:t>
      </w:r>
      <w:ins w:id="84" w:author="Abercrombie, Kerrie" w:date="2013-01-25T13:34:00Z">
        <w:r w:rsidR="00161046" w:rsidRPr="00465BD5">
          <w:rPr>
            <w:rFonts w:ascii="Arial" w:hAnsi="Arial"/>
            <w:highlight w:val="yellow"/>
            <w:lang w:eastAsia="de-DE"/>
          </w:rPr>
          <w:t xml:space="preserve"> or to query a database</w:t>
        </w:r>
      </w:ins>
      <w:r w:rsidRPr="00465BD5">
        <w:rPr>
          <w:rFonts w:ascii="Arial" w:hAnsi="Arial"/>
          <w:highlight w:val="yellow"/>
          <w:lang w:eastAsia="de-DE"/>
        </w:rPr>
        <w:t>.</w:t>
      </w:r>
    </w:p>
    <w:p w:rsidR="00C244AD" w:rsidRPr="006F653D" w:rsidRDefault="00C244AD" w:rsidP="00C244AD">
      <w:pPr>
        <w:spacing w:after="200" w:line="276" w:lineRule="auto"/>
        <w:jc w:val="left"/>
        <w:rPr>
          <w:rFonts w:ascii="Arial" w:hAnsi="Arial"/>
        </w:rPr>
      </w:pPr>
    </w:p>
    <w:p w:rsidR="00D42C9E" w:rsidRPr="006F653D" w:rsidRDefault="00D42C9E" w:rsidP="00FD439E">
      <w:pPr>
        <w:pStyle w:val="Heading1"/>
        <w:numPr>
          <w:ilvl w:val="0"/>
          <w:numId w:val="0"/>
        </w:numPr>
      </w:pPr>
    </w:p>
    <w:p w:rsidR="000A09DE" w:rsidRPr="00465BD5" w:rsidRDefault="00916A2A" w:rsidP="00FD439E">
      <w:pPr>
        <w:pStyle w:val="Heading1"/>
        <w:rPr>
          <w:highlight w:val="yellow"/>
        </w:rPr>
      </w:pPr>
      <w:r w:rsidRPr="006F653D">
        <w:lastRenderedPageBreak/>
        <w:br w:type="page"/>
      </w:r>
      <w:bookmarkStart w:id="85" w:name="_Toc348687049"/>
      <w:commentRangeStart w:id="86"/>
      <w:r w:rsidR="007D0673" w:rsidRPr="00465BD5">
        <w:rPr>
          <w:highlight w:val="yellow"/>
        </w:rPr>
        <w:lastRenderedPageBreak/>
        <w:t>D</w:t>
      </w:r>
      <w:commentRangeEnd w:id="86"/>
      <w:r w:rsidR="00E83F77" w:rsidRPr="00465BD5">
        <w:rPr>
          <w:rStyle w:val="CommentReference"/>
          <w:rFonts w:ascii="Times New Roman" w:hAnsi="Times New Roman" w:cs="Times New Roman"/>
          <w:b w:val="0"/>
          <w:highlight w:val="yellow"/>
          <w:lang w:val="en-GB"/>
        </w:rPr>
        <w:commentReference w:id="86"/>
      </w:r>
      <w:r w:rsidR="007D0673" w:rsidRPr="00465BD5">
        <w:rPr>
          <w:highlight w:val="yellow"/>
        </w:rPr>
        <w:t>ecision Support</w:t>
      </w:r>
      <w:bookmarkEnd w:id="85"/>
    </w:p>
    <w:p w:rsidR="000A09DE" w:rsidRPr="00465BD5" w:rsidRDefault="000A09DE" w:rsidP="0058374F">
      <w:pPr>
        <w:pStyle w:val="Heading2"/>
        <w:rPr>
          <w:highlight w:val="yellow"/>
        </w:rPr>
      </w:pPr>
      <w:bookmarkStart w:id="87" w:name="__RefHeading__406_1189919037"/>
      <w:bookmarkStart w:id="88" w:name="_Toc348687050"/>
      <w:bookmarkEnd w:id="87"/>
      <w:r w:rsidRPr="00465BD5">
        <w:rPr>
          <w:highlight w:val="yellow"/>
        </w:rPr>
        <w:t>Introduction</w:t>
      </w:r>
      <w:bookmarkEnd w:id="88"/>
    </w:p>
    <w:p w:rsidR="000A09DE" w:rsidRPr="00465BD5" w:rsidRDefault="000A09DE" w:rsidP="00652A9D">
      <w:pPr>
        <w:rPr>
          <w:rFonts w:ascii="Arial" w:hAnsi="Arial"/>
          <w:highlight w:val="yellow"/>
        </w:rPr>
      </w:pPr>
      <w:r w:rsidRPr="00465BD5">
        <w:rPr>
          <w:rFonts w:ascii="Arial" w:hAnsi="Arial"/>
          <w:highlight w:val="yellow"/>
        </w:rPr>
        <w:t>This annex describes the uses that can be derived from processed data in order to help the VTSOs to assess the situation or to make decisions. Some useful information for the VTSOs can be directly derived from sensor information display and do not require further refinement whereas the decision support indicators are usually estimated from more complex processes involving multiple sensors information and/or high level processing implying temporal and spatial prediction.</w:t>
      </w:r>
    </w:p>
    <w:p w:rsidR="000A09DE" w:rsidRPr="00465BD5" w:rsidRDefault="000A09DE" w:rsidP="00652A9D">
      <w:pPr>
        <w:rPr>
          <w:rFonts w:ascii="Arial" w:hAnsi="Arial"/>
          <w:highlight w:val="yellow"/>
        </w:rPr>
      </w:pPr>
      <w:r w:rsidRPr="00465BD5">
        <w:rPr>
          <w:rFonts w:ascii="Arial" w:hAnsi="Arial"/>
          <w:highlight w:val="yellow"/>
        </w:rPr>
        <w:t>Those decision support tools are designed to assist the VTSOs in their current tasks by synthesizing multiple</w:t>
      </w:r>
      <w:r w:rsidR="000F7A9E" w:rsidRPr="00465BD5">
        <w:rPr>
          <w:rFonts w:ascii="Arial" w:hAnsi="Arial"/>
          <w:highlight w:val="yellow"/>
        </w:rPr>
        <w:t xml:space="preserve"> pieces of </w:t>
      </w:r>
      <w:r w:rsidRPr="00465BD5">
        <w:rPr>
          <w:rFonts w:ascii="Arial" w:hAnsi="Arial"/>
          <w:highlight w:val="yellow"/>
        </w:rPr>
        <w:t>information in order to produce an alert when a risk threshold is overcome concerning a vessel situation, an area monitored or a function supervised.</w:t>
      </w:r>
    </w:p>
    <w:p w:rsidR="000A09DE" w:rsidRPr="00465BD5" w:rsidRDefault="000A09DE" w:rsidP="00652A9D">
      <w:pPr>
        <w:rPr>
          <w:rFonts w:ascii="Arial" w:hAnsi="Arial"/>
          <w:highlight w:val="yellow"/>
        </w:rPr>
      </w:pPr>
      <w:r w:rsidRPr="00465BD5">
        <w:rPr>
          <w:rFonts w:ascii="Arial" w:hAnsi="Arial"/>
          <w:highlight w:val="yellow"/>
        </w:rPr>
        <w:t>Typical decision support tools include, but are not restricted to, closest point of approach (CPA), time to CPA (TCPA), collision alert, area penetration, route adherence, speeding, anchor watch or grounding alerts.</w:t>
      </w:r>
    </w:p>
    <w:p w:rsidR="000A09DE" w:rsidRPr="00465BD5" w:rsidRDefault="000A09DE" w:rsidP="00652A9D">
      <w:pPr>
        <w:rPr>
          <w:rFonts w:ascii="Arial" w:hAnsi="Arial"/>
          <w:highlight w:val="yellow"/>
        </w:rPr>
      </w:pPr>
      <w:r w:rsidRPr="00465BD5">
        <w:rPr>
          <w:rFonts w:ascii="Arial" w:hAnsi="Arial"/>
          <w:highlight w:val="yellow"/>
        </w:rPr>
        <w:t xml:space="preserve">Though these tools functions current working condition and settings may be </w:t>
      </w:r>
      <w:proofErr w:type="spellStart"/>
      <w:r w:rsidRPr="00465BD5">
        <w:rPr>
          <w:rFonts w:ascii="Arial" w:hAnsi="Arial"/>
          <w:highlight w:val="yellow"/>
        </w:rPr>
        <w:t>preset</w:t>
      </w:r>
      <w:proofErr w:type="spellEnd"/>
      <w:r w:rsidRPr="00465BD5">
        <w:rPr>
          <w:rFonts w:ascii="Arial" w:hAnsi="Arial"/>
          <w:highlight w:val="yellow"/>
        </w:rPr>
        <w:t xml:space="preserve"> by the manufacturer at the time of delivery, trainings and documentation should clearly inform the user regarding the basic principles and proper use of these tools, including their capabilities, limitations and possible errors.</w:t>
      </w:r>
    </w:p>
    <w:p w:rsidR="000A09DE" w:rsidRPr="00465BD5" w:rsidRDefault="00F747B1" w:rsidP="0058374F">
      <w:pPr>
        <w:pStyle w:val="Heading2"/>
        <w:rPr>
          <w:highlight w:val="yellow"/>
        </w:rPr>
      </w:pPr>
      <w:bookmarkStart w:id="89" w:name="__RefHeading__408_1189919037"/>
      <w:bookmarkStart w:id="90" w:name="_Toc348687051"/>
      <w:bookmarkEnd w:id="89"/>
      <w:r w:rsidRPr="00465BD5">
        <w:rPr>
          <w:highlight w:val="yellow"/>
        </w:rPr>
        <w:t>Definitions</w:t>
      </w:r>
      <w:bookmarkEnd w:id="90"/>
    </w:p>
    <w:p w:rsidR="000A09DE" w:rsidRPr="00465BD5" w:rsidRDefault="000F7A9E" w:rsidP="00652A9D">
      <w:pPr>
        <w:rPr>
          <w:rFonts w:ascii="Arial" w:hAnsi="Arial"/>
          <w:highlight w:val="yellow"/>
        </w:rPr>
      </w:pPr>
      <w:r w:rsidRPr="00465BD5">
        <w:rPr>
          <w:rFonts w:ascii="Arial" w:hAnsi="Arial"/>
          <w:highlight w:val="yellow"/>
        </w:rPr>
        <w:t>Target:</w:t>
      </w:r>
      <w:r w:rsidR="000A09DE" w:rsidRPr="00465BD5">
        <w:rPr>
          <w:rFonts w:ascii="Arial" w:hAnsi="Arial"/>
          <w:highlight w:val="yellow"/>
        </w:rPr>
        <w:t xml:space="preserve"> any object fixed or moving whose position and motion is determined by measurement of range and bearing.</w:t>
      </w:r>
    </w:p>
    <w:p w:rsidR="000A09DE" w:rsidRPr="00465BD5" w:rsidRDefault="000F7A9E" w:rsidP="00652A9D">
      <w:pPr>
        <w:rPr>
          <w:rFonts w:ascii="Arial" w:hAnsi="Arial"/>
          <w:highlight w:val="yellow"/>
        </w:rPr>
      </w:pPr>
      <w:r w:rsidRPr="00465BD5">
        <w:rPr>
          <w:rFonts w:ascii="Arial" w:hAnsi="Arial"/>
          <w:highlight w:val="yellow"/>
        </w:rPr>
        <w:t>Tracking:</w:t>
      </w:r>
      <w:r w:rsidR="000A09DE" w:rsidRPr="00465BD5">
        <w:rPr>
          <w:rFonts w:ascii="Arial" w:hAnsi="Arial"/>
          <w:highlight w:val="yellow"/>
        </w:rPr>
        <w:t xml:space="preserve"> the computer process of observing the sequential changes in the position of a target in order to establish its motion.</w:t>
      </w:r>
    </w:p>
    <w:p w:rsidR="000A09DE" w:rsidRPr="00465BD5" w:rsidRDefault="000F7A9E" w:rsidP="00652A9D">
      <w:pPr>
        <w:rPr>
          <w:rFonts w:ascii="Arial" w:hAnsi="Arial"/>
          <w:highlight w:val="yellow"/>
        </w:rPr>
      </w:pPr>
      <w:r w:rsidRPr="00465BD5">
        <w:rPr>
          <w:rFonts w:ascii="Arial" w:hAnsi="Arial"/>
          <w:highlight w:val="yellow"/>
        </w:rPr>
        <w:t>CPA:</w:t>
      </w:r>
      <w:r w:rsidR="000A09DE" w:rsidRPr="00465BD5">
        <w:rPr>
          <w:rFonts w:ascii="Arial" w:hAnsi="Arial"/>
          <w:highlight w:val="yellow"/>
        </w:rPr>
        <w:t xml:space="preserve"> the Closest Point of Approach is the shortest distance separating two ships when observing their course over time. This measure is directly linked to the mutual risks shared by the two ships along their roads. The CPA is permanently computed in real-time on-board ships and in the VTSs in order to anticipate a risky situation.</w:t>
      </w:r>
    </w:p>
    <w:p w:rsidR="000A09DE" w:rsidRPr="00465BD5" w:rsidRDefault="000F7A9E" w:rsidP="00652A9D">
      <w:pPr>
        <w:rPr>
          <w:rFonts w:ascii="Arial" w:hAnsi="Arial"/>
          <w:highlight w:val="yellow"/>
        </w:rPr>
      </w:pPr>
      <w:r w:rsidRPr="00465BD5">
        <w:rPr>
          <w:rFonts w:ascii="Arial" w:hAnsi="Arial"/>
          <w:highlight w:val="yellow"/>
        </w:rPr>
        <w:t>TCPA:</w:t>
      </w:r>
      <w:r w:rsidR="000A09DE" w:rsidRPr="00465BD5">
        <w:rPr>
          <w:rFonts w:ascii="Arial" w:hAnsi="Arial"/>
          <w:highlight w:val="yellow"/>
        </w:rPr>
        <w:t xml:space="preserve"> the Time to CPA is the estimated time left before two ships reach the point where their mutual distance is minimal.</w:t>
      </w:r>
    </w:p>
    <w:p w:rsidR="000A09DE" w:rsidRPr="00465BD5" w:rsidRDefault="000A09DE" w:rsidP="00652A9D">
      <w:pPr>
        <w:rPr>
          <w:rFonts w:ascii="Arial" w:hAnsi="Arial"/>
          <w:highlight w:val="yellow"/>
        </w:rPr>
      </w:pPr>
      <w:proofErr w:type="gramStart"/>
      <w:r w:rsidRPr="00465BD5">
        <w:rPr>
          <w:rFonts w:ascii="Arial" w:hAnsi="Arial"/>
          <w:highlight w:val="yellow"/>
        </w:rPr>
        <w:t xml:space="preserve">Predicted points of </w:t>
      </w:r>
      <w:r w:rsidR="000F7A9E" w:rsidRPr="00465BD5">
        <w:rPr>
          <w:rFonts w:ascii="Arial" w:hAnsi="Arial"/>
          <w:highlight w:val="yellow"/>
        </w:rPr>
        <w:t>collision:</w:t>
      </w:r>
      <w:r w:rsidRPr="00465BD5">
        <w:rPr>
          <w:rFonts w:ascii="Arial" w:hAnsi="Arial"/>
          <w:highlight w:val="yellow"/>
        </w:rPr>
        <w:t xml:space="preserve"> A graphical representation of where predicted collision intercept points lie with respect to designated ship and other targets.</w:t>
      </w:r>
      <w:proofErr w:type="gramEnd"/>
    </w:p>
    <w:p w:rsidR="000A09DE" w:rsidRPr="00465BD5" w:rsidRDefault="000A09DE" w:rsidP="00652A9D">
      <w:pPr>
        <w:rPr>
          <w:rFonts w:ascii="Arial" w:hAnsi="Arial"/>
          <w:highlight w:val="yellow"/>
        </w:rPr>
      </w:pPr>
      <w:r w:rsidRPr="00465BD5">
        <w:rPr>
          <w:rFonts w:ascii="Arial" w:hAnsi="Arial"/>
          <w:highlight w:val="yellow"/>
        </w:rPr>
        <w:t xml:space="preserve">Tracking </w:t>
      </w:r>
      <w:r w:rsidR="000F7A9E" w:rsidRPr="00465BD5">
        <w:rPr>
          <w:rFonts w:ascii="Arial" w:hAnsi="Arial"/>
          <w:highlight w:val="yellow"/>
        </w:rPr>
        <w:t>filters:</w:t>
      </w:r>
      <w:r w:rsidRPr="00465BD5">
        <w:rPr>
          <w:rFonts w:ascii="Arial" w:hAnsi="Arial"/>
          <w:highlight w:val="yellow"/>
        </w:rPr>
        <w:t xml:space="preserve"> in order to predict the time to reach a position or the position of a mobile in the future, one may use models describing how the observed system evolves in time and space; these models may also be referred to as tracking filters.</w:t>
      </w:r>
    </w:p>
    <w:p w:rsidR="000A09DE" w:rsidRPr="00465BD5" w:rsidRDefault="000A09DE" w:rsidP="00C00276">
      <w:pPr>
        <w:numPr>
          <w:ilvl w:val="0"/>
          <w:numId w:val="12"/>
        </w:numPr>
        <w:rPr>
          <w:rFonts w:ascii="Arial" w:hAnsi="Arial"/>
          <w:highlight w:val="yellow"/>
        </w:rPr>
      </w:pPr>
      <w:r w:rsidRPr="00465BD5">
        <w:rPr>
          <w:rFonts w:ascii="Arial" w:hAnsi="Arial"/>
          <w:highlight w:val="yellow"/>
        </w:rPr>
        <w:t>Simple models rely on few data, such as the last speed and heading observed in conjunction with a simple hypothesis such as constant speed and constant direction, in order to predict the spatial and temporal evolution of a mobile at sea.</w:t>
      </w:r>
    </w:p>
    <w:p w:rsidR="000A09DE" w:rsidRPr="00465BD5" w:rsidRDefault="000A09DE" w:rsidP="00C00276">
      <w:pPr>
        <w:numPr>
          <w:ilvl w:val="0"/>
          <w:numId w:val="12"/>
        </w:numPr>
        <w:rPr>
          <w:rFonts w:ascii="Arial" w:hAnsi="Arial"/>
          <w:highlight w:val="yellow"/>
        </w:rPr>
      </w:pPr>
      <w:r w:rsidRPr="00465BD5">
        <w:rPr>
          <w:rFonts w:ascii="Arial" w:hAnsi="Arial"/>
          <w:highlight w:val="yellow"/>
        </w:rPr>
        <w:t>More complex filters may use historical data, such as the evolution of speed and the evolution of heading, in conjunction with more complex hypothesis based on human factors, dynamic properties of the mobile, the sea state and sea currents, in order to predict the spatial and temporal evolution of mobiles at sea. Some high level tracking systems may also use multiple model computation simultaneously before choosing the most likely or before computing a weighted mean of the different estimated positions.</w:t>
      </w:r>
    </w:p>
    <w:p w:rsidR="000A09DE" w:rsidRPr="00465BD5" w:rsidRDefault="000A09DE" w:rsidP="000A09DE">
      <w:pPr>
        <w:rPr>
          <w:rFonts w:ascii="Arial" w:hAnsi="Arial"/>
          <w:highlight w:val="yellow"/>
        </w:rPr>
      </w:pPr>
    </w:p>
    <w:p w:rsidR="000A09DE" w:rsidRPr="00465BD5" w:rsidRDefault="000F7A9E" w:rsidP="00652A9D">
      <w:pPr>
        <w:rPr>
          <w:rFonts w:ascii="Arial" w:hAnsi="Arial"/>
          <w:highlight w:val="yellow"/>
        </w:rPr>
      </w:pPr>
      <w:r w:rsidRPr="00465BD5">
        <w:rPr>
          <w:rFonts w:ascii="Arial" w:hAnsi="Arial"/>
          <w:highlight w:val="yellow"/>
        </w:rPr>
        <w:lastRenderedPageBreak/>
        <w:t>History:</w:t>
      </w:r>
      <w:r w:rsidR="000A09DE" w:rsidRPr="00465BD5">
        <w:rPr>
          <w:rFonts w:ascii="Arial" w:hAnsi="Arial"/>
          <w:highlight w:val="yellow"/>
        </w:rPr>
        <w:t xml:space="preserve"> equally time-spaced past positions of a target which is being tracked.</w:t>
      </w:r>
    </w:p>
    <w:p w:rsidR="000A09DE" w:rsidRPr="00465BD5" w:rsidRDefault="000A09DE" w:rsidP="00652A9D">
      <w:pPr>
        <w:rPr>
          <w:rFonts w:ascii="Arial" w:hAnsi="Arial"/>
          <w:highlight w:val="yellow"/>
        </w:rPr>
      </w:pPr>
      <w:r w:rsidRPr="00465BD5">
        <w:rPr>
          <w:rFonts w:ascii="Arial" w:hAnsi="Arial"/>
          <w:highlight w:val="yellow"/>
        </w:rPr>
        <w:t xml:space="preserve">Map </w:t>
      </w:r>
      <w:r w:rsidR="000F7A9E" w:rsidRPr="00465BD5">
        <w:rPr>
          <w:rFonts w:ascii="Arial" w:hAnsi="Arial"/>
          <w:highlight w:val="yellow"/>
        </w:rPr>
        <w:t>lines:</w:t>
      </w:r>
      <w:r w:rsidRPr="00465BD5">
        <w:rPr>
          <w:rFonts w:ascii="Arial" w:hAnsi="Arial"/>
          <w:highlight w:val="yellow"/>
        </w:rPr>
        <w:t xml:space="preserve">  also called </w:t>
      </w:r>
      <w:proofErr w:type="spellStart"/>
      <w:r w:rsidRPr="00465BD5">
        <w:rPr>
          <w:rFonts w:ascii="Arial" w:hAnsi="Arial"/>
          <w:highlight w:val="yellow"/>
        </w:rPr>
        <w:t>Nav</w:t>
      </w:r>
      <w:proofErr w:type="spellEnd"/>
      <w:r w:rsidRPr="00465BD5">
        <w:rPr>
          <w:rFonts w:ascii="Arial" w:hAnsi="Arial"/>
          <w:highlight w:val="yellow"/>
        </w:rPr>
        <w:t xml:space="preserve"> lines, the navigational facility whereby the observer can define lines to indicate channels or Traffic Separation Schemes.</w:t>
      </w:r>
    </w:p>
    <w:p w:rsidR="000A09DE" w:rsidRPr="00465BD5" w:rsidRDefault="000A09DE" w:rsidP="0058374F">
      <w:pPr>
        <w:pStyle w:val="Heading2"/>
        <w:rPr>
          <w:highlight w:val="yellow"/>
        </w:rPr>
      </w:pPr>
      <w:bookmarkStart w:id="91" w:name="__RefHeading__410_1189919037"/>
      <w:bookmarkStart w:id="92" w:name="_Toc348687052"/>
      <w:bookmarkEnd w:id="91"/>
      <w:r w:rsidRPr="00465BD5">
        <w:rPr>
          <w:highlight w:val="yellow"/>
        </w:rPr>
        <w:t>Characteristics</w:t>
      </w:r>
      <w:bookmarkEnd w:id="92"/>
    </w:p>
    <w:p w:rsidR="000A09DE" w:rsidRPr="00465BD5" w:rsidRDefault="000A09DE" w:rsidP="00652A9D">
      <w:pPr>
        <w:rPr>
          <w:rFonts w:ascii="Arial" w:hAnsi="Arial"/>
          <w:highlight w:val="yellow"/>
        </w:rPr>
      </w:pPr>
      <w:r w:rsidRPr="00465BD5">
        <w:rPr>
          <w:rFonts w:ascii="Arial" w:hAnsi="Arial"/>
          <w:highlight w:val="yellow"/>
        </w:rPr>
        <w:t xml:space="preserve">Support tools are not mandatory so they may differ depending on the needs and functions of the VTS, the system designer, the manufacturers. Some of these services may be provided by sensor manufacturers or integrators whereas some high level functions may me designed at system level, </w:t>
      </w:r>
      <w:proofErr w:type="spellStart"/>
      <w:r w:rsidRPr="00465BD5">
        <w:rPr>
          <w:rFonts w:ascii="Arial" w:hAnsi="Arial"/>
          <w:highlight w:val="yellow"/>
        </w:rPr>
        <w:t>beneficing</w:t>
      </w:r>
      <w:proofErr w:type="spellEnd"/>
      <w:r w:rsidRPr="00465BD5">
        <w:rPr>
          <w:rFonts w:ascii="Arial" w:hAnsi="Arial"/>
          <w:highlight w:val="yellow"/>
        </w:rPr>
        <w:t xml:space="preserve"> from the information gathered by multiple sensor networks.</w:t>
      </w:r>
    </w:p>
    <w:p w:rsidR="000A09DE" w:rsidRPr="00465BD5" w:rsidRDefault="000A09DE" w:rsidP="00652A9D">
      <w:pPr>
        <w:rPr>
          <w:rFonts w:ascii="Arial" w:hAnsi="Arial"/>
          <w:highlight w:val="yellow"/>
        </w:rPr>
      </w:pPr>
      <w:r w:rsidRPr="00465BD5">
        <w:rPr>
          <w:rFonts w:ascii="Arial" w:hAnsi="Arial"/>
          <w:highlight w:val="yellow"/>
        </w:rPr>
        <w:t>In order to assist VTSOs fulfilling their tasks of surveillance in a specific context, some decision support tools may require user input such as the vessel(s) concerned or the area supervised. On the contrary, some more generic tools or basic warning systems, such as CPA or TCPA, are permanently estimated and should warn the VTSOs if the vessels courses closes within the predefined limits.</w:t>
      </w:r>
    </w:p>
    <w:p w:rsidR="000A09DE" w:rsidRPr="00465BD5" w:rsidRDefault="000A09DE" w:rsidP="00652A9D">
      <w:pPr>
        <w:rPr>
          <w:rFonts w:ascii="Arial" w:hAnsi="Arial"/>
          <w:highlight w:val="yellow"/>
        </w:rPr>
      </w:pPr>
      <w:r w:rsidRPr="00465BD5">
        <w:rPr>
          <w:rFonts w:ascii="Arial" w:hAnsi="Arial"/>
          <w:highlight w:val="yellow"/>
        </w:rPr>
        <w:t xml:space="preserve">Some of these tools may be classified as critical risk assessment tools because they reflect the risk of collision or </w:t>
      </w:r>
      <w:proofErr w:type="gramStart"/>
      <w:r w:rsidRPr="00465BD5">
        <w:rPr>
          <w:rFonts w:ascii="Arial" w:hAnsi="Arial"/>
          <w:highlight w:val="yellow"/>
        </w:rPr>
        <w:t>groundings,</w:t>
      </w:r>
      <w:proofErr w:type="gramEnd"/>
      <w:r w:rsidRPr="00465BD5">
        <w:rPr>
          <w:rFonts w:ascii="Arial" w:hAnsi="Arial"/>
          <w:highlight w:val="yellow"/>
        </w:rPr>
        <w:t xml:space="preserve"> those are for instance CPA, TCPA, grounding alert. Other decision support tools are not so critical because they are linked to local regulations or recommendations.</w:t>
      </w:r>
    </w:p>
    <w:p w:rsidR="00DF53BD" w:rsidRPr="00465BD5" w:rsidRDefault="00DF53BD" w:rsidP="00652A9D">
      <w:pPr>
        <w:rPr>
          <w:rFonts w:ascii="Arial" w:hAnsi="Arial"/>
          <w:highlight w:val="yellow"/>
        </w:rPr>
      </w:pPr>
    </w:p>
    <w:p w:rsidR="000A09DE" w:rsidRPr="00465BD5" w:rsidRDefault="000A09DE" w:rsidP="0058374F">
      <w:pPr>
        <w:pStyle w:val="Heading2"/>
        <w:rPr>
          <w:highlight w:val="yellow"/>
        </w:rPr>
      </w:pPr>
      <w:bookmarkStart w:id="93" w:name="_Toc348687053"/>
      <w:r w:rsidRPr="00465BD5">
        <w:rPr>
          <w:highlight w:val="yellow"/>
        </w:rPr>
        <w:t>Requirements</w:t>
      </w:r>
      <w:bookmarkEnd w:id="93"/>
    </w:p>
    <w:p w:rsidR="000A09DE" w:rsidRPr="00465BD5" w:rsidRDefault="000A09DE" w:rsidP="0058374F">
      <w:pPr>
        <w:pStyle w:val="Heading3"/>
        <w:rPr>
          <w:highlight w:val="yellow"/>
        </w:rPr>
      </w:pPr>
      <w:bookmarkStart w:id="94" w:name="__RefHeading__412_1189919037"/>
      <w:bookmarkStart w:id="95" w:name="_Toc348687054"/>
      <w:bookmarkEnd w:id="94"/>
      <w:r w:rsidRPr="00465BD5">
        <w:rPr>
          <w:highlight w:val="yellow"/>
        </w:rPr>
        <w:t>Operational Requirements</w:t>
      </w:r>
      <w:bookmarkEnd w:id="95"/>
    </w:p>
    <w:p w:rsidR="000A09DE" w:rsidRPr="00465BD5" w:rsidRDefault="000A09DE" w:rsidP="00652A9D">
      <w:pPr>
        <w:rPr>
          <w:rFonts w:ascii="Arial" w:hAnsi="Arial"/>
          <w:highlight w:val="yellow"/>
        </w:rPr>
      </w:pPr>
      <w:r w:rsidRPr="00465BD5">
        <w:rPr>
          <w:rFonts w:ascii="Arial" w:hAnsi="Arial"/>
          <w:highlight w:val="yellow"/>
        </w:rPr>
        <w:t xml:space="preserve">Like other information displayed to the VTSOs, the decision support tools aim at lowering the workload of VTSOs without interfering with the current tasks they are mandated for. The VTSOs should always be able to choose the thresholds of the different alarms displayed, whether they are automated, semi-automated or manual. However, it is recommended that limits to </w:t>
      </w:r>
      <w:r w:rsidR="000F7A9E" w:rsidRPr="00465BD5">
        <w:rPr>
          <w:rFonts w:ascii="Arial" w:hAnsi="Arial"/>
          <w:highlight w:val="yellow"/>
        </w:rPr>
        <w:t>these thresholds</w:t>
      </w:r>
      <w:r w:rsidRPr="00465BD5">
        <w:rPr>
          <w:rFonts w:ascii="Arial" w:hAnsi="Arial"/>
          <w:highlight w:val="yellow"/>
        </w:rPr>
        <w:t xml:space="preserve"> cannot be exceeded (for instance, negative values cannot be assigned to thresholds corresponding to distance or time related values).</w:t>
      </w:r>
    </w:p>
    <w:p w:rsidR="000A09DE" w:rsidRPr="00465BD5" w:rsidRDefault="000A09DE" w:rsidP="00652A9D">
      <w:pPr>
        <w:rPr>
          <w:rFonts w:ascii="Arial" w:hAnsi="Arial"/>
          <w:highlight w:val="yellow"/>
        </w:rPr>
      </w:pPr>
      <w:r w:rsidRPr="00465BD5">
        <w:rPr>
          <w:rFonts w:ascii="Arial" w:hAnsi="Arial"/>
          <w:highlight w:val="yellow"/>
        </w:rPr>
        <w:t>VTSOs may deactivate such alarms in order to lighten the sum of information displayed. It should be possible to cancel the display of unwanted data displayed within 3s. The cancellation of an alarm raised by any of the decision support tools should be confirmed by the operator.</w:t>
      </w:r>
    </w:p>
    <w:p w:rsidR="000A09DE" w:rsidRPr="00465BD5" w:rsidRDefault="000A09DE" w:rsidP="00652A9D">
      <w:pPr>
        <w:rPr>
          <w:rFonts w:ascii="Arial" w:hAnsi="Arial"/>
          <w:highlight w:val="yellow"/>
        </w:rPr>
      </w:pPr>
      <w:r w:rsidRPr="00465BD5">
        <w:rPr>
          <w:rFonts w:ascii="Arial" w:hAnsi="Arial"/>
          <w:highlight w:val="yellow"/>
        </w:rPr>
        <w:t xml:space="preserve">In specific situations such as high traffic zones, decision support tools such as CPA and TCPA may raise a high number of alarms permanently. It should be possible to suppress the alarms linked to these risk indices for a whole area. In such a case, the area where no alarm can be raised should clearly be indicated on the display according to the display recommendations provided in Annex </w:t>
      </w:r>
      <w:proofErr w:type="gramStart"/>
      <w:r w:rsidRPr="00465BD5">
        <w:rPr>
          <w:rFonts w:ascii="Arial" w:hAnsi="Arial"/>
          <w:highlight w:val="yellow"/>
        </w:rPr>
        <w:t>10 :</w:t>
      </w:r>
      <w:proofErr w:type="gramEnd"/>
      <w:r w:rsidRPr="00465BD5">
        <w:rPr>
          <w:rFonts w:ascii="Arial" w:hAnsi="Arial"/>
          <w:highlight w:val="yellow"/>
        </w:rPr>
        <w:t xml:space="preserve"> Traffic Situation Display.</w:t>
      </w:r>
    </w:p>
    <w:p w:rsidR="000A09DE" w:rsidRPr="00465BD5" w:rsidRDefault="000A09DE" w:rsidP="00652A9D">
      <w:pPr>
        <w:rPr>
          <w:rFonts w:ascii="Arial" w:hAnsi="Arial"/>
          <w:highlight w:val="yellow"/>
        </w:rPr>
      </w:pPr>
      <w:r w:rsidRPr="00465BD5">
        <w:rPr>
          <w:rFonts w:ascii="Arial" w:hAnsi="Arial"/>
          <w:highlight w:val="yellow"/>
        </w:rPr>
        <w:t xml:space="preserve">VTSOs should be aware that permanent cancellation of alarms regarding a specific location or one or more designated vessels, if it is justified at the time of cancellation, may prove itself dangerous moments later by hiding a new hazardous situation, or a recurrent unusual behaviour. It is therefore recommended that if a permanent cancellation of alarms in a given zone is decided, this zone is limited to a </w:t>
      </w:r>
      <w:proofErr w:type="spellStart"/>
      <w:r w:rsidRPr="00465BD5">
        <w:rPr>
          <w:rFonts w:ascii="Arial" w:hAnsi="Arial"/>
          <w:highlight w:val="yellow"/>
        </w:rPr>
        <w:t>well known</w:t>
      </w:r>
      <w:proofErr w:type="spellEnd"/>
      <w:r w:rsidRPr="00465BD5">
        <w:rPr>
          <w:rFonts w:ascii="Arial" w:hAnsi="Arial"/>
          <w:highlight w:val="yellow"/>
        </w:rPr>
        <w:t xml:space="preserve"> place on which VTSOs are clearly informed and give a particular attention. In the case where the cancellation concerns a specific vessel, it is recommended that the cancellation is not permanent and does not exceed XX minutes before the tools are able to </w:t>
      </w:r>
      <w:r w:rsidR="00C27BC8" w:rsidRPr="00465BD5">
        <w:rPr>
          <w:rFonts w:ascii="Arial" w:hAnsi="Arial"/>
          <w:highlight w:val="yellow"/>
        </w:rPr>
        <w:t>raise</w:t>
      </w:r>
      <w:r w:rsidRPr="00465BD5">
        <w:rPr>
          <w:rFonts w:ascii="Arial" w:hAnsi="Arial"/>
          <w:highlight w:val="yellow"/>
        </w:rPr>
        <w:t xml:space="preserve"> a new alarm related to that vessel.</w:t>
      </w:r>
    </w:p>
    <w:p w:rsidR="000A09DE" w:rsidRPr="00465BD5" w:rsidRDefault="000A09DE" w:rsidP="00652A9D">
      <w:pPr>
        <w:rPr>
          <w:rFonts w:ascii="Arial" w:hAnsi="Arial"/>
          <w:highlight w:val="yellow"/>
        </w:rPr>
      </w:pPr>
      <w:r w:rsidRPr="00465BD5">
        <w:rPr>
          <w:rFonts w:ascii="Arial" w:hAnsi="Arial"/>
          <w:highlight w:val="yellow"/>
        </w:rPr>
        <w:lastRenderedPageBreak/>
        <w:t>VTSOs may always be able to switch on/off the different modes of warning, sounds or displays. In the case where all modes of warning are deactivated, a clear indication should state that on the display (see traffic situation display recommendations for more details).</w:t>
      </w:r>
    </w:p>
    <w:p w:rsidR="000A09DE" w:rsidRPr="00465BD5" w:rsidRDefault="000A09DE" w:rsidP="00652A9D">
      <w:pPr>
        <w:rPr>
          <w:rFonts w:ascii="Arial" w:hAnsi="Arial"/>
          <w:highlight w:val="yellow"/>
        </w:rPr>
      </w:pPr>
      <w:r w:rsidRPr="00465BD5">
        <w:rPr>
          <w:rFonts w:ascii="Arial" w:hAnsi="Arial"/>
          <w:highlight w:val="yellow"/>
        </w:rPr>
        <w:t>VTSOs may adapt the range of the display in order to have a global situation display or to focus on a specific zone that is to be under close surveillance. Nonetheless, VTSOs should be able to perceive an alarm raised by the system out of the displayed zone. This is possible through different means, the use of multiple screens in the VTS, one dedicated to global surveillance and one allowing for free zooming and displacement of the area under surveillance. If only one screen is present, it can also be obtained through the use of a separate window smaller than the global picture and superimposed on the global picture (see traffic situation display recommendations for more details). In any case, the system should ease the localisation by the VTSO of an alarm in order to warn him or to allow him quick suppression of the alarm.</w:t>
      </w:r>
    </w:p>
    <w:p w:rsidR="000A09DE" w:rsidRPr="00465BD5" w:rsidRDefault="000A09DE" w:rsidP="00652A9D">
      <w:pPr>
        <w:rPr>
          <w:rFonts w:ascii="Arial" w:hAnsi="Arial"/>
          <w:highlight w:val="yellow"/>
        </w:rPr>
      </w:pPr>
      <w:r w:rsidRPr="00465BD5">
        <w:rPr>
          <w:rFonts w:ascii="Arial" w:hAnsi="Arial"/>
          <w:highlight w:val="yellow"/>
        </w:rPr>
        <w:t>Alarms such as CPA or TCPA have been validated for on-board as well as for onshore operations and are the only collision alarms shared by both VTSOs and navigators. Though these tools are shared by VTS and vessels, their implementation, the sensors and information they are based on and the thresholds used to raise the alarm may differ.</w:t>
      </w:r>
    </w:p>
    <w:p w:rsidR="000A09DE" w:rsidRPr="00465BD5" w:rsidRDefault="000A09DE" w:rsidP="00652A9D">
      <w:pPr>
        <w:rPr>
          <w:rFonts w:ascii="Arial" w:hAnsi="Arial"/>
          <w:highlight w:val="yellow"/>
        </w:rPr>
      </w:pPr>
      <w:r w:rsidRPr="00465BD5">
        <w:rPr>
          <w:rFonts w:ascii="Arial" w:hAnsi="Arial"/>
          <w:highlight w:val="yellow"/>
        </w:rPr>
        <w:t>In the case where the supervising system in charge of the computation of the different decision support tools does not receive any low level information such as sensor information or information produced during the data processing steps (de</w:t>
      </w:r>
      <w:r w:rsidR="00652A9D" w:rsidRPr="00465BD5">
        <w:rPr>
          <w:rFonts w:ascii="Arial" w:hAnsi="Arial"/>
          <w:highlight w:val="yellow"/>
        </w:rPr>
        <w:t>-</w:t>
      </w:r>
      <w:r w:rsidRPr="00465BD5">
        <w:rPr>
          <w:rFonts w:ascii="Arial" w:hAnsi="Arial"/>
          <w:highlight w:val="yellow"/>
        </w:rPr>
        <w:t>noised sensor information, precise and reliable positioning), the system is said to be blind and all positions and alarms are computed on an estimated basis. The system is in dead reckoning mode and should clearly display that information to the VTSOs. Knowing that in dead reckoning mode, the precision of the estimations decreases as time passes, it also should clearly state the confidence level on the alarms displayed, and after a low level threshold of confidence is crossed, the system should not automatically display any alarm which risk of misleading the operator.  The system should focus on the best possible positioning of vessels, and let the VTSOs in charge of requesting estimations of risk indices for the critical decision support tools.</w:t>
      </w:r>
    </w:p>
    <w:p w:rsidR="000A09DE" w:rsidRPr="00465BD5" w:rsidRDefault="00956F70" w:rsidP="0058374F">
      <w:pPr>
        <w:pStyle w:val="Heading3"/>
        <w:rPr>
          <w:highlight w:val="yellow"/>
        </w:rPr>
      </w:pPr>
      <w:bookmarkStart w:id="96" w:name="__RefHeading__414_1189919037"/>
      <w:bookmarkStart w:id="97" w:name="_Toc348687055"/>
      <w:bookmarkEnd w:id="96"/>
      <w:r w:rsidRPr="00465BD5">
        <w:rPr>
          <w:highlight w:val="yellow"/>
        </w:rPr>
        <w:t>Functional</w:t>
      </w:r>
      <w:r w:rsidR="000A09DE" w:rsidRPr="00465BD5">
        <w:rPr>
          <w:highlight w:val="yellow"/>
        </w:rPr>
        <w:t xml:space="preserve"> </w:t>
      </w:r>
      <w:commentRangeStart w:id="98"/>
      <w:r w:rsidR="000A09DE" w:rsidRPr="00465BD5">
        <w:rPr>
          <w:highlight w:val="yellow"/>
        </w:rPr>
        <w:t>Requirements</w:t>
      </w:r>
      <w:commentRangeEnd w:id="98"/>
      <w:r w:rsidRPr="00465BD5">
        <w:rPr>
          <w:rStyle w:val="CommentReference"/>
          <w:highlight w:val="yellow"/>
          <w:lang w:eastAsia="en-US"/>
        </w:rPr>
        <w:commentReference w:id="98"/>
      </w:r>
      <w:bookmarkEnd w:id="97"/>
    </w:p>
    <w:p w:rsidR="000A09DE" w:rsidRPr="00465BD5" w:rsidRDefault="000A09DE" w:rsidP="00652A9D">
      <w:pPr>
        <w:rPr>
          <w:rFonts w:ascii="Arial" w:hAnsi="Arial"/>
          <w:highlight w:val="yellow"/>
        </w:rPr>
      </w:pPr>
      <w:r w:rsidRPr="00465BD5">
        <w:rPr>
          <w:rFonts w:ascii="Arial" w:hAnsi="Arial"/>
          <w:highlight w:val="yellow"/>
        </w:rPr>
        <w:t xml:space="preserve">The low level data processing steps may produce a composite indication of position, navigation and timing. High level processing tools such as decision support tools may use </w:t>
      </w:r>
      <w:r w:rsidR="000F7A9E" w:rsidRPr="00465BD5">
        <w:rPr>
          <w:rFonts w:ascii="Arial" w:hAnsi="Arial"/>
          <w:highlight w:val="yellow"/>
        </w:rPr>
        <w:t>this</w:t>
      </w:r>
      <w:r w:rsidRPr="00465BD5">
        <w:rPr>
          <w:rFonts w:ascii="Arial" w:hAnsi="Arial"/>
          <w:highlight w:val="yellow"/>
        </w:rPr>
        <w:t xml:space="preserve"> information as an input. The use of such information in high processing steps should not have performance inferior to that which could be obtained using only radar information.</w:t>
      </w:r>
    </w:p>
    <w:p w:rsidR="000A09DE" w:rsidRPr="00465BD5" w:rsidRDefault="000A09DE" w:rsidP="00956F70">
      <w:pPr>
        <w:rPr>
          <w:rFonts w:ascii="Arial" w:hAnsi="Arial"/>
          <w:highlight w:val="yellow"/>
        </w:rPr>
      </w:pPr>
      <w:r w:rsidRPr="00465BD5">
        <w:rPr>
          <w:rFonts w:ascii="Arial" w:hAnsi="Arial"/>
          <w:highlight w:val="yellow"/>
        </w:rPr>
        <w:t xml:space="preserve">Automatic or manual acquisition should have a performance not inferior to that which could be obtained by the user of the display through the use </w:t>
      </w:r>
      <w:r w:rsidR="000F7A9E" w:rsidRPr="00465BD5">
        <w:rPr>
          <w:rFonts w:ascii="Arial" w:hAnsi="Arial"/>
          <w:highlight w:val="yellow"/>
        </w:rPr>
        <w:t>of a classical geometric tool</w:t>
      </w:r>
      <w:r w:rsidRPr="00465BD5">
        <w:rPr>
          <w:rFonts w:ascii="Arial" w:hAnsi="Arial"/>
          <w:highlight w:val="yellow"/>
        </w:rPr>
        <w:t xml:space="preserve"> (use of vectors for CPA/TCPA, use of circle of avoidance for anchor watch or use of drawn limits for area penetration).</w:t>
      </w:r>
    </w:p>
    <w:p w:rsidR="000A09DE" w:rsidRPr="00465BD5" w:rsidRDefault="000A09DE" w:rsidP="000A09DE">
      <w:pPr>
        <w:rPr>
          <w:rFonts w:ascii="Arial" w:hAnsi="Arial"/>
          <w:highlight w:val="yellow"/>
        </w:rPr>
      </w:pPr>
      <w:r w:rsidRPr="00465BD5">
        <w:rPr>
          <w:rFonts w:ascii="Arial" w:hAnsi="Arial"/>
          <w:highlight w:val="yellow"/>
        </w:rPr>
        <w:t>The features described in the table below should preferably be automatic for systems requiring standard or advanced capabilities.</w:t>
      </w:r>
    </w:p>
    <w:p w:rsidR="00D333A6" w:rsidRPr="00465BD5" w:rsidRDefault="00D333A6" w:rsidP="0012157B">
      <w:pPr>
        <w:pStyle w:val="Caption"/>
        <w:rPr>
          <w:highlight w:val="yellow"/>
        </w:rPr>
      </w:pPr>
    </w:p>
    <w:p w:rsidR="00956F70" w:rsidRPr="00465BD5" w:rsidRDefault="00956F70" w:rsidP="0012157B">
      <w:pPr>
        <w:pStyle w:val="Caption"/>
        <w:rPr>
          <w:highlight w:val="yellow"/>
        </w:rPr>
      </w:pPr>
      <w:bookmarkStart w:id="99" w:name="_Toc348620109"/>
      <w:r w:rsidRPr="00465BD5">
        <w:rPr>
          <w:highlight w:val="yellow"/>
        </w:rPr>
        <w:t xml:space="preserve">Table </w:t>
      </w:r>
      <w:r w:rsidR="007E3777" w:rsidRPr="00465BD5">
        <w:rPr>
          <w:highlight w:val="yellow"/>
        </w:rPr>
        <w:fldChar w:fldCharType="begin"/>
      </w:r>
      <w:r w:rsidR="007E3777" w:rsidRPr="00465BD5">
        <w:rPr>
          <w:highlight w:val="yellow"/>
        </w:rPr>
        <w:instrText xml:space="preserve"> STYLEREF 1 \s </w:instrText>
      </w:r>
      <w:r w:rsidR="007E3777" w:rsidRPr="00465BD5">
        <w:rPr>
          <w:highlight w:val="yellow"/>
        </w:rPr>
        <w:fldChar w:fldCharType="separate"/>
      </w:r>
      <w:r w:rsidR="00E1510D">
        <w:rPr>
          <w:noProof/>
          <w:highlight w:val="yellow"/>
        </w:rPr>
        <w:t>11</w:t>
      </w:r>
      <w:r w:rsidR="007E3777" w:rsidRPr="00465BD5">
        <w:rPr>
          <w:highlight w:val="yellow"/>
        </w:rPr>
        <w:fldChar w:fldCharType="end"/>
      </w:r>
      <w:r w:rsidR="007E3777" w:rsidRPr="00465BD5">
        <w:rPr>
          <w:highlight w:val="yellow"/>
        </w:rPr>
        <w:noBreakHyphen/>
      </w:r>
      <w:r w:rsidR="007E3777" w:rsidRPr="00465BD5">
        <w:rPr>
          <w:highlight w:val="yellow"/>
        </w:rPr>
        <w:fldChar w:fldCharType="begin"/>
      </w:r>
      <w:r w:rsidR="007E3777" w:rsidRPr="00465BD5">
        <w:rPr>
          <w:highlight w:val="yellow"/>
        </w:rPr>
        <w:instrText xml:space="preserve"> SEQ Table \* ARABIC \s 1 </w:instrText>
      </w:r>
      <w:r w:rsidR="007E3777" w:rsidRPr="00465BD5">
        <w:rPr>
          <w:highlight w:val="yellow"/>
        </w:rPr>
        <w:fldChar w:fldCharType="separate"/>
      </w:r>
      <w:r w:rsidR="00E1510D">
        <w:rPr>
          <w:noProof/>
          <w:highlight w:val="yellow"/>
        </w:rPr>
        <w:t>1</w:t>
      </w:r>
      <w:r w:rsidR="007E3777" w:rsidRPr="00465BD5">
        <w:rPr>
          <w:highlight w:val="yellow"/>
        </w:rPr>
        <w:fldChar w:fldCharType="end"/>
      </w:r>
      <w:r w:rsidRPr="00465BD5">
        <w:rPr>
          <w:highlight w:val="yellow"/>
        </w:rPr>
        <w:t xml:space="preserve"> </w:t>
      </w:r>
      <w:r w:rsidR="00D333A6" w:rsidRPr="00465BD5">
        <w:rPr>
          <w:highlight w:val="yellow"/>
        </w:rPr>
        <w:tab/>
      </w:r>
      <w:r w:rsidR="00D333A6" w:rsidRPr="00465BD5">
        <w:rPr>
          <w:highlight w:val="yellow"/>
        </w:rPr>
        <w:tab/>
      </w:r>
      <w:r w:rsidR="00373B7E">
        <w:rPr>
          <w:highlight w:val="yellow"/>
        </w:rPr>
        <w:t>Decision Support F</w:t>
      </w:r>
      <w:r w:rsidRPr="00465BD5">
        <w:rPr>
          <w:highlight w:val="yellow"/>
        </w:rPr>
        <w:t>unctions</w:t>
      </w:r>
      <w:bookmarkEnd w:id="99"/>
    </w:p>
    <w:tbl>
      <w:tblPr>
        <w:tblW w:w="8364" w:type="dxa"/>
        <w:tblInd w:w="70" w:type="dxa"/>
        <w:tblLayout w:type="fixed"/>
        <w:tblCellMar>
          <w:left w:w="70" w:type="dxa"/>
          <w:right w:w="70" w:type="dxa"/>
        </w:tblCellMar>
        <w:tblLook w:val="0020" w:firstRow="1" w:lastRow="0" w:firstColumn="0" w:lastColumn="0" w:noHBand="0" w:noVBand="0"/>
      </w:tblPr>
      <w:tblGrid>
        <w:gridCol w:w="3686"/>
        <w:gridCol w:w="1559"/>
        <w:gridCol w:w="1559"/>
        <w:gridCol w:w="1560"/>
      </w:tblGrid>
      <w:tr w:rsidR="000A09DE" w:rsidRPr="00465BD5" w:rsidTr="00D333A6">
        <w:trPr>
          <w:trHeight w:val="50"/>
          <w:tblHeader/>
        </w:trPr>
        <w:tc>
          <w:tcPr>
            <w:tcW w:w="3686"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956F70">
            <w:pPr>
              <w:snapToGrid w:val="0"/>
              <w:ind w:left="35" w:right="-7"/>
              <w:rPr>
                <w:rFonts w:ascii="Arial" w:hAnsi="Arial"/>
                <w:b/>
                <w:highlight w:val="yellow"/>
              </w:rPr>
            </w:pPr>
            <w:r w:rsidRPr="00465BD5">
              <w:rPr>
                <w:rFonts w:ascii="Arial" w:hAnsi="Arial"/>
                <w:b/>
                <w:highlight w:val="yellow"/>
              </w:rPr>
              <w:t>Parameters / Capability</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956F70">
            <w:pPr>
              <w:pStyle w:val="Style12ptJustifiedAfter0pt"/>
              <w:snapToGrid w:val="0"/>
              <w:ind w:right="-7"/>
              <w:jc w:val="center"/>
              <w:rPr>
                <w:rFonts w:ascii="Arial" w:hAnsi="Arial"/>
                <w:b/>
                <w:highlight w:val="yellow"/>
              </w:rPr>
            </w:pPr>
            <w:r w:rsidRPr="00465BD5">
              <w:rPr>
                <w:rFonts w:ascii="Arial" w:hAnsi="Arial"/>
                <w:b/>
                <w:highlight w:val="yellow"/>
              </w:rPr>
              <w:t>Basic</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956F70">
            <w:pPr>
              <w:pStyle w:val="Style12ptJustifiedAfter0pt"/>
              <w:snapToGrid w:val="0"/>
              <w:ind w:left="64" w:right="-7"/>
              <w:jc w:val="center"/>
              <w:rPr>
                <w:rFonts w:ascii="Arial" w:hAnsi="Arial"/>
                <w:b/>
                <w:highlight w:val="yellow"/>
              </w:rPr>
            </w:pPr>
            <w:r w:rsidRPr="00465BD5">
              <w:rPr>
                <w:rFonts w:ascii="Arial" w:hAnsi="Arial"/>
                <w:b/>
                <w:highlight w:val="yellow"/>
              </w:rPr>
              <w:t>Standard</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09DE" w:rsidRPr="00465BD5" w:rsidRDefault="000A09DE" w:rsidP="00956F70">
            <w:pPr>
              <w:pStyle w:val="Style12ptJustifiedAfter0pt"/>
              <w:snapToGrid w:val="0"/>
              <w:ind w:left="22" w:right="-7"/>
              <w:jc w:val="center"/>
              <w:rPr>
                <w:rFonts w:ascii="Arial" w:hAnsi="Arial"/>
                <w:b/>
                <w:highlight w:val="yellow"/>
              </w:rPr>
            </w:pPr>
            <w:r w:rsidRPr="00465BD5">
              <w:rPr>
                <w:rFonts w:ascii="Arial" w:hAnsi="Arial"/>
                <w:b/>
                <w:highlight w:val="yellow"/>
              </w:rPr>
              <w:t>Advanced</w:t>
            </w:r>
          </w:p>
        </w:tc>
      </w:tr>
      <w:tr w:rsidR="000A09DE" w:rsidRPr="00465BD5" w:rsidTr="00D333A6">
        <w:trPr>
          <w:trHeight w:val="45"/>
        </w:trPr>
        <w:tc>
          <w:tcPr>
            <w:tcW w:w="3686"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CPA,</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TCPA,</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lastRenderedPageBreak/>
              <w:t>Collision alerts.</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60" w:type="dxa"/>
            <w:tcBorders>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Grounding alert</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60" w:type="dxa"/>
            <w:tcBorders>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 xml:space="preserve">Anchor watch, </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956F70">
            <w:pPr>
              <w:snapToGrid w:val="0"/>
              <w:ind w:right="-7"/>
              <w:jc w:val="center"/>
              <w:rPr>
                <w:rFonts w:ascii="Arial" w:hAnsi="Arial"/>
                <w:highlight w:val="yellow"/>
              </w:rPr>
            </w:pP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956F70">
            <w:pPr>
              <w:snapToGrid w:val="0"/>
              <w:ind w:left="64" w:right="-7"/>
              <w:jc w:val="center"/>
              <w:rPr>
                <w:rFonts w:ascii="Arial" w:hAnsi="Arial"/>
                <w:highlight w:val="yellow"/>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Area penetration</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59" w:type="dxa"/>
            <w:tcBorders>
              <w:top w:val="single" w:sz="4" w:space="0" w:color="000000"/>
              <w:left w:val="single" w:sz="4" w:space="0" w:color="000000"/>
              <w:bottom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Speeding</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956F70">
            <w:pPr>
              <w:snapToGrid w:val="0"/>
              <w:ind w:right="-7"/>
              <w:jc w:val="center"/>
              <w:rPr>
                <w:rFonts w:ascii="Arial" w:hAnsi="Arial"/>
                <w:highlight w:val="yellow"/>
              </w:rPr>
            </w:pPr>
          </w:p>
        </w:tc>
        <w:tc>
          <w:tcPr>
            <w:tcW w:w="1559" w:type="dxa"/>
            <w:tcBorders>
              <w:left w:val="single" w:sz="4" w:space="0" w:color="000000"/>
              <w:bottom w:val="single" w:sz="4" w:space="0" w:color="000000"/>
            </w:tcBorders>
            <w:shd w:val="clear" w:color="auto" w:fill="auto"/>
            <w:vAlign w:val="center"/>
          </w:tcPr>
          <w:p w:rsidR="000A09DE" w:rsidRPr="00465BD5" w:rsidRDefault="000A09DE" w:rsidP="00956F70">
            <w:pPr>
              <w:pStyle w:val="StyleAsianTimesNewRoman12ptBlackBefore4pt"/>
              <w:snapToGrid w:val="0"/>
              <w:ind w:left="64" w:right="-7"/>
              <w:jc w:val="center"/>
              <w:rPr>
                <w:rFonts w:ascii="Arial" w:hAnsi="Arial"/>
                <w:highlight w:val="yellow"/>
              </w:rPr>
            </w:pPr>
          </w:p>
        </w:tc>
        <w:tc>
          <w:tcPr>
            <w:tcW w:w="1560" w:type="dxa"/>
            <w:tcBorders>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Route adherence</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956F70">
            <w:pPr>
              <w:snapToGrid w:val="0"/>
              <w:ind w:right="-7"/>
              <w:jc w:val="center"/>
              <w:rPr>
                <w:rFonts w:ascii="Arial" w:hAnsi="Arial"/>
                <w:highlight w:val="yellow"/>
              </w:rPr>
            </w:pPr>
          </w:p>
        </w:tc>
        <w:tc>
          <w:tcPr>
            <w:tcW w:w="1559" w:type="dxa"/>
            <w:tcBorders>
              <w:left w:val="single" w:sz="4" w:space="0" w:color="000000"/>
              <w:bottom w:val="single" w:sz="4" w:space="0" w:color="000000"/>
            </w:tcBorders>
            <w:shd w:val="clear" w:color="auto" w:fill="auto"/>
            <w:vAlign w:val="center"/>
          </w:tcPr>
          <w:p w:rsidR="000A09DE" w:rsidRPr="00465BD5" w:rsidRDefault="000A09DE" w:rsidP="00956F70">
            <w:pPr>
              <w:snapToGrid w:val="0"/>
              <w:ind w:left="64" w:right="-7"/>
              <w:jc w:val="center"/>
              <w:rPr>
                <w:rFonts w:ascii="Arial" w:hAnsi="Arial"/>
                <w:highlight w:val="yellow"/>
              </w:rPr>
            </w:pPr>
          </w:p>
        </w:tc>
        <w:tc>
          <w:tcPr>
            <w:tcW w:w="1560" w:type="dxa"/>
            <w:tcBorders>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r w:rsidR="000A09DE" w:rsidRPr="00465BD5" w:rsidTr="00D333A6">
        <w:trPr>
          <w:trHeight w:val="45"/>
        </w:trPr>
        <w:tc>
          <w:tcPr>
            <w:tcW w:w="3686" w:type="dxa"/>
            <w:tcBorders>
              <w:left w:val="single" w:sz="4" w:space="0" w:color="000000"/>
              <w:bottom w:val="single" w:sz="4" w:space="0" w:color="000000"/>
            </w:tcBorders>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Path, time and track prediction</w:t>
            </w:r>
          </w:p>
        </w:tc>
        <w:tc>
          <w:tcPr>
            <w:tcW w:w="1559" w:type="dxa"/>
            <w:tcBorders>
              <w:left w:val="single" w:sz="4" w:space="0" w:color="000000"/>
              <w:bottom w:val="single" w:sz="4" w:space="0" w:color="000000"/>
            </w:tcBorders>
            <w:shd w:val="clear" w:color="auto" w:fill="auto"/>
            <w:vAlign w:val="center"/>
          </w:tcPr>
          <w:p w:rsidR="000A09DE" w:rsidRPr="00465BD5" w:rsidRDefault="000A09DE" w:rsidP="00956F70">
            <w:pPr>
              <w:snapToGrid w:val="0"/>
              <w:ind w:right="-7"/>
              <w:jc w:val="center"/>
              <w:rPr>
                <w:rFonts w:ascii="Arial" w:hAnsi="Arial"/>
                <w:highlight w:val="yellow"/>
              </w:rPr>
            </w:pPr>
          </w:p>
        </w:tc>
        <w:tc>
          <w:tcPr>
            <w:tcW w:w="1559" w:type="dxa"/>
            <w:tcBorders>
              <w:left w:val="single" w:sz="4" w:space="0" w:color="000000"/>
              <w:bottom w:val="single" w:sz="4" w:space="0" w:color="000000"/>
            </w:tcBorders>
            <w:shd w:val="clear" w:color="auto" w:fill="auto"/>
            <w:vAlign w:val="center"/>
          </w:tcPr>
          <w:p w:rsidR="000A09DE" w:rsidRPr="00465BD5" w:rsidRDefault="000A09DE" w:rsidP="00956F70">
            <w:pPr>
              <w:snapToGrid w:val="0"/>
              <w:ind w:left="64" w:right="-7"/>
              <w:jc w:val="center"/>
              <w:rPr>
                <w:rFonts w:ascii="Arial" w:hAnsi="Arial"/>
                <w:highlight w:val="yellow"/>
              </w:rPr>
            </w:pPr>
          </w:p>
        </w:tc>
        <w:tc>
          <w:tcPr>
            <w:tcW w:w="1560" w:type="dxa"/>
            <w:tcBorders>
              <w:left w:val="single" w:sz="4" w:space="0" w:color="000000"/>
              <w:bottom w:val="single" w:sz="4" w:space="0" w:color="000000"/>
              <w:right w:val="single" w:sz="4" w:space="0" w:color="000000"/>
            </w:tcBorders>
            <w:shd w:val="clear" w:color="auto" w:fill="auto"/>
            <w:vAlign w:val="center"/>
          </w:tcPr>
          <w:p w:rsidR="000A09DE" w:rsidRPr="00465BD5" w:rsidRDefault="000A09DE" w:rsidP="00C243C2">
            <w:pPr>
              <w:jc w:val="center"/>
              <w:rPr>
                <w:rFonts w:ascii="Arial" w:hAnsi="Arial"/>
                <w:highlight w:val="yellow"/>
              </w:rPr>
            </w:pPr>
            <w:r w:rsidRPr="00465BD5">
              <w:rPr>
                <w:rFonts w:ascii="Arial" w:hAnsi="Arial"/>
                <w:highlight w:val="yellow"/>
              </w:rPr>
              <w:t>X</w:t>
            </w:r>
          </w:p>
        </w:tc>
      </w:tr>
    </w:tbl>
    <w:p w:rsidR="000A09DE" w:rsidRPr="00465BD5" w:rsidRDefault="000A09DE" w:rsidP="000A09DE">
      <w:pPr>
        <w:ind w:left="709" w:hanging="360"/>
        <w:rPr>
          <w:rFonts w:ascii="Arial" w:hAnsi="Arial"/>
          <w:highlight w:val="yellow"/>
        </w:rPr>
      </w:pPr>
    </w:p>
    <w:p w:rsidR="000A09DE" w:rsidRPr="00465BD5" w:rsidRDefault="000A09DE" w:rsidP="00120A55">
      <w:pPr>
        <w:pStyle w:val="Heading4"/>
        <w:rPr>
          <w:highlight w:val="yellow"/>
        </w:rPr>
      </w:pPr>
      <w:r w:rsidRPr="00465BD5">
        <w:rPr>
          <w:highlight w:val="yellow"/>
        </w:rPr>
        <w:t>CPA/TCPA</w:t>
      </w:r>
    </w:p>
    <w:p w:rsidR="000A09DE" w:rsidRPr="00465BD5" w:rsidRDefault="000A09DE" w:rsidP="00B637DE">
      <w:pPr>
        <w:rPr>
          <w:rFonts w:ascii="Arial" w:hAnsi="Arial"/>
          <w:highlight w:val="yellow"/>
        </w:rPr>
      </w:pPr>
      <w:r w:rsidRPr="00465BD5">
        <w:rPr>
          <w:rFonts w:ascii="Arial" w:hAnsi="Arial"/>
          <w:highlight w:val="yellow"/>
        </w:rPr>
        <w:t>CPA and TCPA are numeric indices characterizing the imminence of a close approach between two vessels. These indices must be interpreted together with a logical AND between the two criterions defined beforehand.</w:t>
      </w:r>
    </w:p>
    <w:p w:rsidR="000A09DE" w:rsidRPr="00465BD5" w:rsidRDefault="000A09DE" w:rsidP="00B637DE">
      <w:pPr>
        <w:rPr>
          <w:rFonts w:ascii="Arial" w:hAnsi="Arial"/>
          <w:highlight w:val="yellow"/>
        </w:rPr>
      </w:pPr>
      <w:r w:rsidRPr="00465BD5">
        <w:rPr>
          <w:rFonts w:ascii="Arial" w:hAnsi="Arial"/>
          <w:highlight w:val="yellow"/>
        </w:rPr>
        <w:t>Where the use of VTS is requiring basic capabilities, one threshold may be defined for CPA and one for TCPA. VTS addressing advanced capabilities may also have to monitor zones where basic capabilities are needed. In this case, it may be useful to distinguish areas with different levels of alarm.</w:t>
      </w:r>
    </w:p>
    <w:p w:rsidR="000A09DE" w:rsidRPr="00465BD5" w:rsidRDefault="000A09DE" w:rsidP="00B637DE">
      <w:pPr>
        <w:rPr>
          <w:rFonts w:ascii="Arial" w:hAnsi="Arial"/>
          <w:highlight w:val="yellow"/>
        </w:rPr>
      </w:pPr>
      <w:r w:rsidRPr="00465BD5">
        <w:rPr>
          <w:rFonts w:ascii="Arial" w:hAnsi="Arial"/>
          <w:highlight w:val="yellow"/>
        </w:rPr>
        <w:t xml:space="preserve">If different areas are monitored according to different rules concerning alarms thresholds, it </w:t>
      </w:r>
      <w:r w:rsidR="00DD453D">
        <w:rPr>
          <w:rFonts w:ascii="Arial" w:hAnsi="Arial"/>
          <w:highlight w:val="yellow"/>
        </w:rPr>
        <w:t>should</w:t>
      </w:r>
      <w:r w:rsidRPr="00465BD5">
        <w:rPr>
          <w:rFonts w:ascii="Arial" w:hAnsi="Arial"/>
          <w:highlight w:val="yellow"/>
        </w:rPr>
        <w:t xml:space="preserve"> be possible for the VTSOs to visualize the different zones and the alarm levels associated.</w:t>
      </w:r>
    </w:p>
    <w:p w:rsidR="000A09DE" w:rsidRPr="00465BD5" w:rsidRDefault="000A09DE" w:rsidP="00B637DE">
      <w:pPr>
        <w:rPr>
          <w:rFonts w:ascii="Arial" w:hAnsi="Arial"/>
          <w:highlight w:val="yellow"/>
        </w:rPr>
      </w:pPr>
      <w:r w:rsidRPr="00465BD5">
        <w:rPr>
          <w:rFonts w:ascii="Arial" w:hAnsi="Arial"/>
          <w:highlight w:val="yellow"/>
        </w:rPr>
        <w:t xml:space="preserve">If different alarm levels are accessible, the display of an alarm associated with a given level should allow VTSOs to appreciate immediately the level of </w:t>
      </w:r>
      <w:proofErr w:type="spellStart"/>
      <w:r w:rsidRPr="00465BD5">
        <w:rPr>
          <w:rFonts w:ascii="Arial" w:hAnsi="Arial"/>
          <w:highlight w:val="yellow"/>
        </w:rPr>
        <w:t>criticity</w:t>
      </w:r>
      <w:proofErr w:type="spellEnd"/>
      <w:r w:rsidR="00C27BC8" w:rsidRPr="00465BD5">
        <w:rPr>
          <w:rFonts w:ascii="Arial" w:hAnsi="Arial"/>
          <w:highlight w:val="yellow"/>
        </w:rPr>
        <w:t xml:space="preserve"> urgency??</w:t>
      </w:r>
      <w:r w:rsidRPr="00465BD5">
        <w:rPr>
          <w:rFonts w:ascii="Arial" w:hAnsi="Arial"/>
          <w:highlight w:val="yellow"/>
        </w:rPr>
        <w:t xml:space="preserve"> </w:t>
      </w:r>
      <w:proofErr w:type="gramStart"/>
      <w:r w:rsidRPr="00465BD5">
        <w:rPr>
          <w:rFonts w:ascii="Arial" w:hAnsi="Arial"/>
          <w:highlight w:val="yellow"/>
        </w:rPr>
        <w:t>of</w:t>
      </w:r>
      <w:proofErr w:type="gramEnd"/>
      <w:r w:rsidRPr="00465BD5">
        <w:rPr>
          <w:rFonts w:ascii="Arial" w:hAnsi="Arial"/>
          <w:highlight w:val="yellow"/>
        </w:rPr>
        <w:t xml:space="preserve"> the alarm.</w:t>
      </w:r>
    </w:p>
    <w:p w:rsidR="000A09DE" w:rsidRPr="00465BD5" w:rsidRDefault="000A09DE" w:rsidP="00B637DE">
      <w:pPr>
        <w:rPr>
          <w:rFonts w:ascii="Arial" w:hAnsi="Arial"/>
          <w:highlight w:val="yellow"/>
        </w:rPr>
      </w:pPr>
      <w:r w:rsidRPr="00465BD5">
        <w:rPr>
          <w:rFonts w:ascii="Arial" w:hAnsi="Arial"/>
          <w:highlight w:val="yellow"/>
        </w:rPr>
        <w:t>Thresholds described in the table below are given as an example and as specified in the operational requirements, these thresholds may be adjusted depending on the needs of the VTS, its capabilities and the traffic density.</w:t>
      </w:r>
    </w:p>
    <w:p w:rsidR="007E54B7" w:rsidRPr="00465BD5" w:rsidRDefault="007E54B7" w:rsidP="00B637DE">
      <w:pPr>
        <w:rPr>
          <w:rFonts w:ascii="Arial" w:hAnsi="Arial"/>
          <w:highlight w:val="yellow"/>
        </w:rPr>
      </w:pPr>
    </w:p>
    <w:p w:rsidR="007A7F0A" w:rsidRPr="00465BD5" w:rsidRDefault="007A7F0A" w:rsidP="0012157B">
      <w:pPr>
        <w:pStyle w:val="Caption"/>
        <w:rPr>
          <w:highlight w:val="yellow"/>
        </w:rPr>
      </w:pPr>
      <w:bookmarkStart w:id="100" w:name="_Toc348620110"/>
      <w:r w:rsidRPr="00465BD5">
        <w:rPr>
          <w:highlight w:val="yellow"/>
        </w:rPr>
        <w:t xml:space="preserve">Table </w:t>
      </w:r>
      <w:r w:rsidR="007E3777" w:rsidRPr="00465BD5">
        <w:rPr>
          <w:highlight w:val="yellow"/>
        </w:rPr>
        <w:fldChar w:fldCharType="begin"/>
      </w:r>
      <w:r w:rsidR="007E3777" w:rsidRPr="00465BD5">
        <w:rPr>
          <w:highlight w:val="yellow"/>
        </w:rPr>
        <w:instrText xml:space="preserve"> STYLEREF 1 \s </w:instrText>
      </w:r>
      <w:r w:rsidR="007E3777" w:rsidRPr="00465BD5">
        <w:rPr>
          <w:highlight w:val="yellow"/>
        </w:rPr>
        <w:fldChar w:fldCharType="separate"/>
      </w:r>
      <w:r w:rsidR="00E1510D">
        <w:rPr>
          <w:noProof/>
          <w:highlight w:val="yellow"/>
        </w:rPr>
        <w:t>11</w:t>
      </w:r>
      <w:r w:rsidR="007E3777" w:rsidRPr="00465BD5">
        <w:rPr>
          <w:highlight w:val="yellow"/>
        </w:rPr>
        <w:fldChar w:fldCharType="end"/>
      </w:r>
      <w:r w:rsidR="007E3777" w:rsidRPr="00465BD5">
        <w:rPr>
          <w:highlight w:val="yellow"/>
        </w:rPr>
        <w:noBreakHyphen/>
      </w:r>
      <w:r w:rsidR="007E3777" w:rsidRPr="00465BD5">
        <w:rPr>
          <w:highlight w:val="yellow"/>
        </w:rPr>
        <w:fldChar w:fldCharType="begin"/>
      </w:r>
      <w:r w:rsidR="007E3777" w:rsidRPr="00465BD5">
        <w:rPr>
          <w:highlight w:val="yellow"/>
        </w:rPr>
        <w:instrText xml:space="preserve"> SEQ Table \* ARABIC \s 1 </w:instrText>
      </w:r>
      <w:r w:rsidR="007E3777" w:rsidRPr="00465BD5">
        <w:rPr>
          <w:highlight w:val="yellow"/>
        </w:rPr>
        <w:fldChar w:fldCharType="separate"/>
      </w:r>
      <w:r w:rsidR="00E1510D">
        <w:rPr>
          <w:noProof/>
          <w:highlight w:val="yellow"/>
        </w:rPr>
        <w:t>2</w:t>
      </w:r>
      <w:r w:rsidR="007E3777" w:rsidRPr="00465BD5">
        <w:rPr>
          <w:highlight w:val="yellow"/>
        </w:rPr>
        <w:fldChar w:fldCharType="end"/>
      </w:r>
      <w:r w:rsidR="00D333A6" w:rsidRPr="00465BD5">
        <w:rPr>
          <w:highlight w:val="yellow"/>
        </w:rPr>
        <w:tab/>
      </w:r>
      <w:r w:rsidR="00D333A6" w:rsidRPr="00465BD5">
        <w:rPr>
          <w:highlight w:val="yellow"/>
        </w:rPr>
        <w:tab/>
      </w:r>
      <w:r w:rsidR="00373B7E">
        <w:rPr>
          <w:highlight w:val="yellow"/>
        </w:rPr>
        <w:t>CPA/TCPA T</w:t>
      </w:r>
      <w:r w:rsidRPr="00465BD5">
        <w:rPr>
          <w:highlight w:val="yellow"/>
        </w:rPr>
        <w:t>hresholds</w:t>
      </w:r>
      <w:bookmarkEnd w:id="100"/>
    </w:p>
    <w:tbl>
      <w:tblPr>
        <w:tblW w:w="822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268"/>
        <w:gridCol w:w="1418"/>
        <w:gridCol w:w="1417"/>
        <w:gridCol w:w="3119"/>
      </w:tblGrid>
      <w:tr w:rsidR="00392313" w:rsidRPr="00465BD5" w:rsidTr="00E7453B">
        <w:tc>
          <w:tcPr>
            <w:tcW w:w="2268" w:type="dxa"/>
            <w:shd w:val="clear" w:color="auto" w:fill="auto"/>
          </w:tcPr>
          <w:p w:rsidR="000A09DE" w:rsidRPr="00465BD5" w:rsidRDefault="000A09DE" w:rsidP="00D6068C">
            <w:pPr>
              <w:rPr>
                <w:rFonts w:ascii="Arial" w:hAnsi="Arial"/>
                <w:highlight w:val="yellow"/>
              </w:rPr>
            </w:pPr>
            <w:r w:rsidRPr="00465BD5">
              <w:rPr>
                <w:rFonts w:ascii="Arial" w:hAnsi="Arial"/>
                <w:highlight w:val="yellow"/>
              </w:rPr>
              <w:t>Alarms / Capability</w:t>
            </w:r>
          </w:p>
        </w:tc>
        <w:tc>
          <w:tcPr>
            <w:tcW w:w="1418" w:type="dxa"/>
            <w:shd w:val="clear" w:color="auto" w:fill="auto"/>
          </w:tcPr>
          <w:p w:rsidR="000A09DE" w:rsidRPr="00465BD5" w:rsidRDefault="000A09DE" w:rsidP="00D6068C">
            <w:pPr>
              <w:rPr>
                <w:rFonts w:ascii="Arial" w:hAnsi="Arial"/>
                <w:highlight w:val="yellow"/>
              </w:rPr>
            </w:pPr>
            <w:r w:rsidRPr="00465BD5">
              <w:rPr>
                <w:rFonts w:ascii="Arial" w:hAnsi="Arial"/>
                <w:highlight w:val="yellow"/>
              </w:rPr>
              <w:t>Basic</w:t>
            </w:r>
          </w:p>
        </w:tc>
        <w:tc>
          <w:tcPr>
            <w:tcW w:w="1417" w:type="dxa"/>
            <w:shd w:val="clear" w:color="auto" w:fill="auto"/>
          </w:tcPr>
          <w:p w:rsidR="000A09DE" w:rsidRPr="00465BD5" w:rsidRDefault="000A09DE" w:rsidP="00D6068C">
            <w:pPr>
              <w:rPr>
                <w:rFonts w:ascii="Arial" w:hAnsi="Arial"/>
                <w:highlight w:val="yellow"/>
              </w:rPr>
            </w:pPr>
            <w:r w:rsidRPr="00465BD5">
              <w:rPr>
                <w:rFonts w:ascii="Arial" w:hAnsi="Arial"/>
                <w:highlight w:val="yellow"/>
              </w:rPr>
              <w:t>Standard</w:t>
            </w:r>
          </w:p>
        </w:tc>
        <w:tc>
          <w:tcPr>
            <w:tcW w:w="3119" w:type="dxa"/>
            <w:shd w:val="clear" w:color="auto" w:fill="auto"/>
          </w:tcPr>
          <w:p w:rsidR="000A09DE" w:rsidRPr="00465BD5" w:rsidRDefault="000A09DE" w:rsidP="00D6068C">
            <w:pPr>
              <w:rPr>
                <w:rFonts w:ascii="Arial" w:hAnsi="Arial"/>
                <w:highlight w:val="yellow"/>
              </w:rPr>
            </w:pPr>
            <w:r w:rsidRPr="00465BD5">
              <w:rPr>
                <w:rFonts w:ascii="Arial" w:hAnsi="Arial"/>
                <w:highlight w:val="yellow"/>
              </w:rPr>
              <w:t>Advanced</w:t>
            </w:r>
          </w:p>
        </w:tc>
      </w:tr>
      <w:tr w:rsidR="00392313" w:rsidRPr="00465BD5" w:rsidTr="00E7453B">
        <w:tc>
          <w:tcPr>
            <w:tcW w:w="2268" w:type="dxa"/>
            <w:shd w:val="clear" w:color="auto" w:fill="auto"/>
            <w:vAlign w:val="center"/>
          </w:tcPr>
          <w:p w:rsidR="000A09DE" w:rsidRPr="00465BD5" w:rsidRDefault="000A09DE" w:rsidP="00B637DE">
            <w:pPr>
              <w:rPr>
                <w:rFonts w:ascii="Arial" w:hAnsi="Arial"/>
                <w:highlight w:val="yellow"/>
              </w:rPr>
            </w:pPr>
            <w:r w:rsidRPr="00465BD5">
              <w:rPr>
                <w:rFonts w:ascii="Arial" w:hAnsi="Arial"/>
                <w:highlight w:val="yellow"/>
              </w:rPr>
              <w:t>Level 1</w:t>
            </w:r>
          </w:p>
        </w:tc>
        <w:tc>
          <w:tcPr>
            <w:tcW w:w="5954" w:type="dxa"/>
            <w:gridSpan w:val="3"/>
            <w:shd w:val="clear" w:color="auto" w:fill="auto"/>
            <w:vAlign w:val="center"/>
          </w:tcPr>
          <w:p w:rsidR="007A7F0A" w:rsidRPr="00465BD5" w:rsidRDefault="000A09DE" w:rsidP="00D6068C">
            <w:pPr>
              <w:rPr>
                <w:rFonts w:ascii="Arial" w:hAnsi="Arial"/>
                <w:highlight w:val="yellow"/>
              </w:rPr>
            </w:pPr>
            <w:r w:rsidRPr="00465BD5">
              <w:rPr>
                <w:rFonts w:ascii="Arial" w:hAnsi="Arial"/>
                <w:highlight w:val="yellow"/>
              </w:rPr>
              <w:t>(CPA &lt; 4 nm) AND</w:t>
            </w:r>
          </w:p>
          <w:p w:rsidR="000A09DE" w:rsidRPr="00465BD5" w:rsidRDefault="000A09DE" w:rsidP="00D6068C">
            <w:pPr>
              <w:rPr>
                <w:rFonts w:ascii="Arial" w:hAnsi="Arial"/>
                <w:highlight w:val="yellow"/>
              </w:rPr>
            </w:pPr>
            <w:r w:rsidRPr="00465BD5">
              <w:rPr>
                <w:rFonts w:ascii="Arial" w:hAnsi="Arial"/>
                <w:highlight w:val="yellow"/>
              </w:rPr>
              <w:t>(TCPA &lt; 20 min)</w:t>
            </w:r>
          </w:p>
        </w:tc>
      </w:tr>
      <w:tr w:rsidR="00392313" w:rsidRPr="00465BD5" w:rsidTr="00E7453B">
        <w:tc>
          <w:tcPr>
            <w:tcW w:w="2268" w:type="dxa"/>
            <w:shd w:val="clear" w:color="auto" w:fill="auto"/>
            <w:vAlign w:val="center"/>
          </w:tcPr>
          <w:p w:rsidR="00B637DE" w:rsidRPr="00465BD5" w:rsidRDefault="00B637DE" w:rsidP="00B637DE">
            <w:pPr>
              <w:rPr>
                <w:rFonts w:ascii="Arial" w:hAnsi="Arial"/>
                <w:highlight w:val="yellow"/>
              </w:rPr>
            </w:pPr>
            <w:r w:rsidRPr="00465BD5">
              <w:rPr>
                <w:rFonts w:ascii="Arial" w:hAnsi="Arial"/>
                <w:highlight w:val="yellow"/>
              </w:rPr>
              <w:t>Level 2</w:t>
            </w:r>
          </w:p>
        </w:tc>
        <w:tc>
          <w:tcPr>
            <w:tcW w:w="1418" w:type="dxa"/>
            <w:shd w:val="clear" w:color="auto" w:fill="auto"/>
            <w:vAlign w:val="center"/>
          </w:tcPr>
          <w:p w:rsidR="00B637DE" w:rsidRPr="00465BD5" w:rsidRDefault="00B637DE" w:rsidP="00B637DE">
            <w:pPr>
              <w:jc w:val="center"/>
              <w:rPr>
                <w:rFonts w:ascii="Arial" w:hAnsi="Arial"/>
                <w:highlight w:val="yellow"/>
              </w:rPr>
            </w:pPr>
          </w:p>
        </w:tc>
        <w:tc>
          <w:tcPr>
            <w:tcW w:w="4536" w:type="dxa"/>
            <w:gridSpan w:val="2"/>
            <w:shd w:val="clear" w:color="auto" w:fill="auto"/>
            <w:vAlign w:val="center"/>
          </w:tcPr>
          <w:p w:rsidR="00B637DE" w:rsidRPr="00465BD5" w:rsidRDefault="00B637DE" w:rsidP="00D6068C">
            <w:pPr>
              <w:rPr>
                <w:rFonts w:ascii="Arial" w:hAnsi="Arial"/>
                <w:highlight w:val="yellow"/>
              </w:rPr>
            </w:pPr>
            <w:r w:rsidRPr="00465BD5">
              <w:rPr>
                <w:rFonts w:ascii="Arial" w:hAnsi="Arial"/>
                <w:highlight w:val="yellow"/>
              </w:rPr>
              <w:t>(CPA &lt; 2 nm) AND</w:t>
            </w:r>
          </w:p>
          <w:p w:rsidR="00B637DE" w:rsidRPr="00465BD5" w:rsidRDefault="00B637DE" w:rsidP="00D6068C">
            <w:pPr>
              <w:rPr>
                <w:rFonts w:ascii="Arial" w:hAnsi="Arial"/>
                <w:highlight w:val="yellow"/>
              </w:rPr>
            </w:pPr>
            <w:r w:rsidRPr="00465BD5">
              <w:rPr>
                <w:rFonts w:ascii="Arial" w:hAnsi="Arial"/>
                <w:highlight w:val="yellow"/>
              </w:rPr>
              <w:t>(TCPA &lt; 15 min)</w:t>
            </w:r>
          </w:p>
        </w:tc>
      </w:tr>
      <w:tr w:rsidR="00E7453B" w:rsidRPr="00465BD5" w:rsidTr="002A3469">
        <w:tc>
          <w:tcPr>
            <w:tcW w:w="2268" w:type="dxa"/>
            <w:shd w:val="clear" w:color="auto" w:fill="auto"/>
            <w:vAlign w:val="center"/>
          </w:tcPr>
          <w:p w:rsidR="00E7453B" w:rsidRPr="00465BD5" w:rsidRDefault="00E7453B" w:rsidP="00B637DE">
            <w:pPr>
              <w:rPr>
                <w:rFonts w:ascii="Arial" w:hAnsi="Arial"/>
                <w:highlight w:val="yellow"/>
              </w:rPr>
            </w:pPr>
            <w:r w:rsidRPr="00465BD5">
              <w:rPr>
                <w:rFonts w:ascii="Arial" w:hAnsi="Arial"/>
                <w:highlight w:val="yellow"/>
              </w:rPr>
              <w:t>Level 3</w:t>
            </w:r>
          </w:p>
        </w:tc>
        <w:tc>
          <w:tcPr>
            <w:tcW w:w="2835" w:type="dxa"/>
            <w:gridSpan w:val="2"/>
            <w:shd w:val="clear" w:color="auto" w:fill="auto"/>
            <w:vAlign w:val="center"/>
          </w:tcPr>
          <w:p w:rsidR="00E7453B" w:rsidRPr="00465BD5" w:rsidRDefault="00E7453B" w:rsidP="00B637DE">
            <w:pPr>
              <w:jc w:val="center"/>
              <w:rPr>
                <w:rFonts w:ascii="Arial" w:hAnsi="Arial"/>
                <w:highlight w:val="yellow"/>
              </w:rPr>
            </w:pPr>
          </w:p>
        </w:tc>
        <w:tc>
          <w:tcPr>
            <w:tcW w:w="3119" w:type="dxa"/>
            <w:shd w:val="clear" w:color="auto" w:fill="auto"/>
            <w:vAlign w:val="center"/>
          </w:tcPr>
          <w:p w:rsidR="00E7453B" w:rsidRPr="00465BD5" w:rsidRDefault="00E7453B" w:rsidP="00D6068C">
            <w:pPr>
              <w:rPr>
                <w:rFonts w:ascii="Arial" w:hAnsi="Arial"/>
                <w:highlight w:val="yellow"/>
              </w:rPr>
            </w:pPr>
            <w:r w:rsidRPr="00465BD5">
              <w:rPr>
                <w:rFonts w:ascii="Arial" w:hAnsi="Arial"/>
                <w:highlight w:val="yellow"/>
              </w:rPr>
              <w:t>(CPA &lt; 1 nm) AND (TCPA &lt; 10 min)</w:t>
            </w:r>
          </w:p>
        </w:tc>
      </w:tr>
      <w:tr w:rsidR="00392313" w:rsidRPr="00465BD5" w:rsidTr="00E7453B">
        <w:tc>
          <w:tcPr>
            <w:tcW w:w="2268" w:type="dxa"/>
            <w:shd w:val="clear" w:color="auto" w:fill="auto"/>
          </w:tcPr>
          <w:p w:rsidR="000A09DE" w:rsidRPr="00465BD5" w:rsidRDefault="000A09DE" w:rsidP="00D6068C">
            <w:pPr>
              <w:rPr>
                <w:rFonts w:ascii="Arial" w:hAnsi="Arial"/>
                <w:highlight w:val="yellow"/>
              </w:rPr>
            </w:pPr>
            <w:r w:rsidRPr="00465BD5">
              <w:rPr>
                <w:rFonts w:ascii="Arial" w:hAnsi="Arial"/>
                <w:highlight w:val="yellow"/>
              </w:rPr>
              <w:t>Collision alert</w:t>
            </w:r>
          </w:p>
        </w:tc>
        <w:tc>
          <w:tcPr>
            <w:tcW w:w="5954" w:type="dxa"/>
            <w:gridSpan w:val="3"/>
            <w:shd w:val="clear" w:color="auto" w:fill="auto"/>
          </w:tcPr>
          <w:p w:rsidR="000A09DE" w:rsidRPr="00465BD5" w:rsidRDefault="000A09DE" w:rsidP="00E7453B">
            <w:pPr>
              <w:rPr>
                <w:rFonts w:ascii="Arial" w:hAnsi="Arial"/>
                <w:highlight w:val="yellow"/>
              </w:rPr>
            </w:pPr>
            <w:r w:rsidRPr="00465BD5">
              <w:rPr>
                <w:rFonts w:ascii="Arial" w:hAnsi="Arial"/>
                <w:highlight w:val="yellow"/>
              </w:rPr>
              <w:t xml:space="preserve">Whenever two ships </w:t>
            </w:r>
            <w:r w:rsidR="00E7453B">
              <w:rPr>
                <w:rFonts w:ascii="Arial" w:hAnsi="Arial"/>
                <w:highlight w:val="yellow"/>
              </w:rPr>
              <w:t>closer</w:t>
            </w:r>
            <w:r w:rsidRPr="00465BD5">
              <w:rPr>
                <w:rFonts w:ascii="Arial" w:hAnsi="Arial"/>
                <w:highlight w:val="yellow"/>
              </w:rPr>
              <w:t xml:space="preserve"> than 1 nm</w:t>
            </w:r>
          </w:p>
        </w:tc>
      </w:tr>
    </w:tbl>
    <w:p w:rsidR="000A09DE" w:rsidRPr="00465BD5" w:rsidRDefault="000A09DE" w:rsidP="00C243C2">
      <w:pPr>
        <w:rPr>
          <w:rFonts w:ascii="Arial" w:hAnsi="Arial"/>
          <w:highlight w:val="yellow"/>
        </w:rPr>
      </w:pPr>
    </w:p>
    <w:p w:rsidR="000A09DE" w:rsidRPr="00465BD5" w:rsidRDefault="00A44A26" w:rsidP="00120A55">
      <w:pPr>
        <w:pStyle w:val="Heading4"/>
        <w:rPr>
          <w:highlight w:val="yellow"/>
        </w:rPr>
      </w:pPr>
      <w:r w:rsidRPr="00465BD5">
        <w:rPr>
          <w:highlight w:val="yellow"/>
        </w:rPr>
        <w:t>A</w:t>
      </w:r>
      <w:r w:rsidR="000A09DE" w:rsidRPr="00465BD5">
        <w:rPr>
          <w:highlight w:val="yellow"/>
        </w:rPr>
        <w:t>nchor watch</w:t>
      </w:r>
    </w:p>
    <w:p w:rsidR="000A09DE" w:rsidRPr="00465BD5" w:rsidRDefault="000A09DE" w:rsidP="00B637DE">
      <w:pPr>
        <w:rPr>
          <w:rFonts w:ascii="Arial" w:hAnsi="Arial"/>
          <w:highlight w:val="yellow"/>
        </w:rPr>
      </w:pPr>
      <w:r w:rsidRPr="00465BD5">
        <w:rPr>
          <w:rFonts w:ascii="Arial" w:hAnsi="Arial"/>
          <w:highlight w:val="yellow"/>
        </w:rPr>
        <w:t xml:space="preserve">Anchor watch aims at warning the VTSO that a ship who has been assigned at a given anchorage zone does not drift out of the zone otherwise than in </w:t>
      </w:r>
      <w:r w:rsidR="00C27BC8" w:rsidRPr="00465BD5">
        <w:rPr>
          <w:rFonts w:ascii="Arial" w:hAnsi="Arial"/>
          <w:highlight w:val="yellow"/>
        </w:rPr>
        <w:t>manoeuvre</w:t>
      </w:r>
      <w:r w:rsidRPr="00465BD5">
        <w:rPr>
          <w:rFonts w:ascii="Arial" w:hAnsi="Arial"/>
          <w:highlight w:val="yellow"/>
        </w:rPr>
        <w:t xml:space="preserve">. </w:t>
      </w:r>
      <w:r w:rsidRPr="00465BD5">
        <w:rPr>
          <w:rFonts w:ascii="Arial" w:hAnsi="Arial"/>
          <w:highlight w:val="yellow"/>
        </w:rPr>
        <w:lastRenderedPageBreak/>
        <w:t xml:space="preserve">Usually, only VTS with advanced capabilities have such zones under their surveillance. These areas are defined based on a given position and a distance of avoidance, both of them defining the circle of avoidance inside of which the ship is supposed to stay when not in </w:t>
      </w:r>
      <w:r w:rsidR="00C27BC8" w:rsidRPr="00465BD5">
        <w:rPr>
          <w:rFonts w:ascii="Arial" w:hAnsi="Arial"/>
          <w:highlight w:val="yellow"/>
        </w:rPr>
        <w:t>manoeuvre</w:t>
      </w:r>
      <w:r w:rsidRPr="00465BD5">
        <w:rPr>
          <w:rFonts w:ascii="Arial" w:hAnsi="Arial"/>
          <w:highlight w:val="yellow"/>
        </w:rPr>
        <w:t>.</w:t>
      </w:r>
    </w:p>
    <w:p w:rsidR="000A09DE" w:rsidRPr="00465BD5" w:rsidRDefault="000A09DE" w:rsidP="00B637DE">
      <w:pPr>
        <w:rPr>
          <w:rFonts w:ascii="Arial" w:hAnsi="Arial"/>
          <w:highlight w:val="yellow"/>
        </w:rPr>
      </w:pPr>
      <w:r w:rsidRPr="00465BD5">
        <w:rPr>
          <w:rFonts w:ascii="Arial" w:hAnsi="Arial"/>
          <w:highlight w:val="yellow"/>
        </w:rPr>
        <w:t>Distances of avoidance may be expressed in standard distance measures such as meters or these distances may also be expressed in number of links or shackles in order for the VTSOs to be able to inform the vessel whatever its mode of count.</w:t>
      </w:r>
    </w:p>
    <w:p w:rsidR="000A09DE" w:rsidRPr="00465BD5" w:rsidRDefault="000A09DE" w:rsidP="00B637DE">
      <w:pPr>
        <w:rPr>
          <w:rFonts w:ascii="Arial" w:hAnsi="Arial"/>
          <w:highlight w:val="yellow"/>
        </w:rPr>
      </w:pPr>
      <w:r w:rsidRPr="00465BD5">
        <w:rPr>
          <w:rFonts w:ascii="Arial" w:hAnsi="Arial"/>
          <w:highlight w:val="yellow"/>
        </w:rPr>
        <w:t>In the decision support processing of anchor watch, if the VTS knows of the variation of the circle of avoidance according to tide level, the boundary should be set according to the greatest distance from the anchorage point (low tide limit).</w:t>
      </w:r>
    </w:p>
    <w:p w:rsidR="000A09DE" w:rsidRPr="00465BD5" w:rsidRDefault="000A09DE" w:rsidP="000A09DE">
      <w:pPr>
        <w:rPr>
          <w:rFonts w:ascii="Arial" w:hAnsi="Arial"/>
          <w:highlight w:val="yellow"/>
        </w:rPr>
      </w:pPr>
    </w:p>
    <w:p w:rsidR="000A09DE" w:rsidRPr="00465BD5" w:rsidRDefault="000A09DE" w:rsidP="00120A55">
      <w:pPr>
        <w:pStyle w:val="Heading4"/>
        <w:rPr>
          <w:highlight w:val="yellow"/>
        </w:rPr>
      </w:pPr>
      <w:proofErr w:type="gramStart"/>
      <w:r w:rsidRPr="00465BD5">
        <w:rPr>
          <w:highlight w:val="yellow"/>
        </w:rPr>
        <w:t>grounding</w:t>
      </w:r>
      <w:proofErr w:type="gramEnd"/>
      <w:r w:rsidRPr="00465BD5">
        <w:rPr>
          <w:highlight w:val="yellow"/>
        </w:rPr>
        <w:t xml:space="preserve"> alert</w:t>
      </w:r>
    </w:p>
    <w:p w:rsidR="000A09DE" w:rsidRPr="00465BD5" w:rsidRDefault="000A09DE" w:rsidP="00B637DE">
      <w:pPr>
        <w:rPr>
          <w:rFonts w:ascii="Arial" w:hAnsi="Arial"/>
          <w:highlight w:val="yellow"/>
        </w:rPr>
      </w:pPr>
      <w:r w:rsidRPr="00465BD5">
        <w:rPr>
          <w:rFonts w:ascii="Arial" w:hAnsi="Arial"/>
          <w:highlight w:val="yellow"/>
        </w:rPr>
        <w:t xml:space="preserve">Grounding alert is an alarm that depends on the draft of the vessel, the bathymetry and the water height due to the tide. The alarm is raised if the estimated "under keel clearance" crosses a low threshold. </w:t>
      </w:r>
    </w:p>
    <w:p w:rsidR="000A09DE" w:rsidRPr="00465BD5" w:rsidRDefault="000A09DE" w:rsidP="00B637DE">
      <w:pPr>
        <w:rPr>
          <w:rFonts w:ascii="Arial" w:hAnsi="Arial"/>
          <w:highlight w:val="yellow"/>
        </w:rPr>
      </w:pPr>
      <w:r w:rsidRPr="00465BD5">
        <w:rPr>
          <w:rFonts w:ascii="Arial" w:hAnsi="Arial"/>
          <w:highlight w:val="yellow"/>
        </w:rPr>
        <w:t xml:space="preserve">Depending on the capabilities of the VTS, the precision of bathymetric maps, the precision of water height due to the tide and the draft of the vessel, the threshold may be adapted by VTS authorities. The threshold may directly be affected by the precision of bathymetric </w:t>
      </w:r>
      <w:proofErr w:type="gramStart"/>
      <w:r w:rsidRPr="00465BD5">
        <w:rPr>
          <w:rFonts w:ascii="Arial" w:hAnsi="Arial"/>
          <w:highlight w:val="yellow"/>
        </w:rPr>
        <w:t>maps,</w:t>
      </w:r>
      <w:proofErr w:type="gramEnd"/>
      <w:r w:rsidRPr="00465BD5">
        <w:rPr>
          <w:rFonts w:ascii="Arial" w:hAnsi="Arial"/>
          <w:highlight w:val="yellow"/>
        </w:rPr>
        <w:t xml:space="preserve"> precision of these maps should be added to the lowest recommended thresholds.</w:t>
      </w:r>
    </w:p>
    <w:p w:rsidR="000A09DE" w:rsidRPr="00465BD5" w:rsidRDefault="000A09DE" w:rsidP="000A09DE">
      <w:pPr>
        <w:rPr>
          <w:rFonts w:ascii="Arial" w:hAnsi="Arial"/>
          <w:highlight w:val="yellow"/>
        </w:rPr>
      </w:pPr>
    </w:p>
    <w:p w:rsidR="00B637DE" w:rsidRPr="00465BD5" w:rsidRDefault="00B637DE" w:rsidP="0012157B">
      <w:pPr>
        <w:pStyle w:val="Caption"/>
        <w:rPr>
          <w:highlight w:val="yellow"/>
        </w:rPr>
      </w:pPr>
      <w:bookmarkStart w:id="101" w:name="_Toc348620111"/>
      <w:r w:rsidRPr="00465BD5">
        <w:rPr>
          <w:highlight w:val="yellow"/>
        </w:rPr>
        <w:t xml:space="preserve">Table </w:t>
      </w:r>
      <w:r w:rsidR="007E3777" w:rsidRPr="00465BD5">
        <w:rPr>
          <w:highlight w:val="yellow"/>
        </w:rPr>
        <w:fldChar w:fldCharType="begin"/>
      </w:r>
      <w:r w:rsidR="007E3777" w:rsidRPr="00465BD5">
        <w:rPr>
          <w:highlight w:val="yellow"/>
        </w:rPr>
        <w:instrText xml:space="preserve"> STYLEREF 1 \s </w:instrText>
      </w:r>
      <w:r w:rsidR="007E3777" w:rsidRPr="00465BD5">
        <w:rPr>
          <w:highlight w:val="yellow"/>
        </w:rPr>
        <w:fldChar w:fldCharType="separate"/>
      </w:r>
      <w:r w:rsidR="00E1510D">
        <w:rPr>
          <w:noProof/>
          <w:highlight w:val="yellow"/>
        </w:rPr>
        <w:t>11</w:t>
      </w:r>
      <w:r w:rsidR="007E3777" w:rsidRPr="00465BD5">
        <w:rPr>
          <w:highlight w:val="yellow"/>
        </w:rPr>
        <w:fldChar w:fldCharType="end"/>
      </w:r>
      <w:r w:rsidR="007E3777" w:rsidRPr="00465BD5">
        <w:rPr>
          <w:highlight w:val="yellow"/>
        </w:rPr>
        <w:noBreakHyphen/>
      </w:r>
      <w:r w:rsidR="007E3777" w:rsidRPr="00465BD5">
        <w:rPr>
          <w:highlight w:val="yellow"/>
        </w:rPr>
        <w:fldChar w:fldCharType="begin"/>
      </w:r>
      <w:r w:rsidR="007E3777" w:rsidRPr="00465BD5">
        <w:rPr>
          <w:highlight w:val="yellow"/>
        </w:rPr>
        <w:instrText xml:space="preserve"> SEQ Table \* ARABIC \s 1 </w:instrText>
      </w:r>
      <w:r w:rsidR="007E3777" w:rsidRPr="00465BD5">
        <w:rPr>
          <w:highlight w:val="yellow"/>
        </w:rPr>
        <w:fldChar w:fldCharType="separate"/>
      </w:r>
      <w:r w:rsidR="00E1510D">
        <w:rPr>
          <w:noProof/>
          <w:highlight w:val="yellow"/>
        </w:rPr>
        <w:t>3</w:t>
      </w:r>
      <w:r w:rsidR="007E3777" w:rsidRPr="00465BD5">
        <w:rPr>
          <w:highlight w:val="yellow"/>
        </w:rPr>
        <w:fldChar w:fldCharType="end"/>
      </w:r>
      <w:r w:rsidR="00D333A6" w:rsidRPr="00465BD5">
        <w:rPr>
          <w:highlight w:val="yellow"/>
        </w:rPr>
        <w:tab/>
      </w:r>
      <w:r w:rsidR="00D333A6" w:rsidRPr="00465BD5">
        <w:rPr>
          <w:highlight w:val="yellow"/>
        </w:rPr>
        <w:tab/>
      </w:r>
      <w:r w:rsidR="00373B7E">
        <w:rPr>
          <w:highlight w:val="yellow"/>
        </w:rPr>
        <w:t>Grounding Error T</w:t>
      </w:r>
      <w:r w:rsidRPr="00465BD5">
        <w:rPr>
          <w:highlight w:val="yellow"/>
        </w:rPr>
        <w:t>hresholds</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2125"/>
        <w:gridCol w:w="2124"/>
        <w:gridCol w:w="1898"/>
      </w:tblGrid>
      <w:tr w:rsidR="000A09DE" w:rsidRPr="00465BD5" w:rsidTr="00B929BC">
        <w:tc>
          <w:tcPr>
            <w:tcW w:w="2376" w:type="dxa"/>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Alarms / Capability</w:t>
            </w:r>
          </w:p>
        </w:tc>
        <w:tc>
          <w:tcPr>
            <w:tcW w:w="2127" w:type="dxa"/>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Basic</w:t>
            </w:r>
          </w:p>
        </w:tc>
        <w:tc>
          <w:tcPr>
            <w:tcW w:w="2126" w:type="dxa"/>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Standard</w:t>
            </w:r>
          </w:p>
        </w:tc>
        <w:tc>
          <w:tcPr>
            <w:tcW w:w="1899" w:type="dxa"/>
            <w:shd w:val="clear" w:color="auto" w:fill="auto"/>
            <w:vAlign w:val="center"/>
          </w:tcPr>
          <w:p w:rsidR="000A09DE" w:rsidRPr="00465BD5" w:rsidRDefault="000A09DE" w:rsidP="00D6068C">
            <w:pPr>
              <w:rPr>
                <w:rFonts w:ascii="Arial" w:hAnsi="Arial"/>
                <w:highlight w:val="yellow"/>
              </w:rPr>
            </w:pPr>
            <w:r w:rsidRPr="00465BD5">
              <w:rPr>
                <w:rFonts w:ascii="Arial" w:hAnsi="Arial"/>
                <w:highlight w:val="yellow"/>
              </w:rPr>
              <w:t>Advanced</w:t>
            </w:r>
          </w:p>
        </w:tc>
      </w:tr>
      <w:tr w:rsidR="000A09DE" w:rsidRPr="00465BD5" w:rsidTr="00B929BC">
        <w:tc>
          <w:tcPr>
            <w:tcW w:w="2376" w:type="dxa"/>
            <w:shd w:val="clear" w:color="auto" w:fill="auto"/>
            <w:vAlign w:val="center"/>
          </w:tcPr>
          <w:p w:rsidR="000A09DE" w:rsidRPr="00465BD5" w:rsidRDefault="000A09DE" w:rsidP="00B637DE">
            <w:pPr>
              <w:rPr>
                <w:rFonts w:ascii="Arial" w:hAnsi="Arial"/>
                <w:highlight w:val="yellow"/>
              </w:rPr>
            </w:pPr>
            <w:r w:rsidRPr="00465BD5">
              <w:rPr>
                <w:rFonts w:ascii="Arial" w:hAnsi="Arial"/>
                <w:highlight w:val="yellow"/>
              </w:rPr>
              <w:t>Lowest recommended threshold</w:t>
            </w:r>
          </w:p>
        </w:tc>
        <w:tc>
          <w:tcPr>
            <w:tcW w:w="2127" w:type="dxa"/>
            <w:shd w:val="clear" w:color="auto" w:fill="auto"/>
            <w:vAlign w:val="center"/>
          </w:tcPr>
          <w:p w:rsidR="000A09DE" w:rsidRPr="00465BD5" w:rsidRDefault="000A09DE" w:rsidP="00B929BC">
            <w:pPr>
              <w:jc w:val="center"/>
              <w:rPr>
                <w:rFonts w:ascii="Arial" w:hAnsi="Arial"/>
                <w:highlight w:val="yellow"/>
              </w:rPr>
            </w:pPr>
            <w:r w:rsidRPr="00465BD5">
              <w:rPr>
                <w:rFonts w:ascii="Arial" w:hAnsi="Arial"/>
                <w:highlight w:val="yellow"/>
              </w:rPr>
              <w:t>2m + precision level of maps and other errors sources</w:t>
            </w:r>
          </w:p>
        </w:tc>
        <w:tc>
          <w:tcPr>
            <w:tcW w:w="2126" w:type="dxa"/>
            <w:shd w:val="clear" w:color="auto" w:fill="auto"/>
            <w:vAlign w:val="center"/>
          </w:tcPr>
          <w:p w:rsidR="000A09DE" w:rsidRPr="00465BD5" w:rsidRDefault="000A09DE" w:rsidP="00B929BC">
            <w:pPr>
              <w:jc w:val="center"/>
              <w:rPr>
                <w:rFonts w:ascii="Arial" w:hAnsi="Arial"/>
                <w:highlight w:val="yellow"/>
              </w:rPr>
            </w:pPr>
            <w:r w:rsidRPr="00465BD5">
              <w:rPr>
                <w:rFonts w:ascii="Arial" w:hAnsi="Arial"/>
                <w:highlight w:val="yellow"/>
              </w:rPr>
              <w:t>1m + precision level of maps and other errors sources</w:t>
            </w:r>
          </w:p>
        </w:tc>
        <w:tc>
          <w:tcPr>
            <w:tcW w:w="1899" w:type="dxa"/>
            <w:shd w:val="clear" w:color="auto" w:fill="auto"/>
            <w:vAlign w:val="center"/>
          </w:tcPr>
          <w:p w:rsidR="000A09DE" w:rsidRPr="00465BD5" w:rsidRDefault="000A09DE" w:rsidP="00B929BC">
            <w:pPr>
              <w:jc w:val="center"/>
              <w:rPr>
                <w:rFonts w:ascii="Arial" w:hAnsi="Arial"/>
                <w:highlight w:val="yellow"/>
              </w:rPr>
            </w:pPr>
            <w:r w:rsidRPr="00465BD5">
              <w:rPr>
                <w:rFonts w:ascii="Arial" w:hAnsi="Arial"/>
                <w:highlight w:val="yellow"/>
              </w:rPr>
              <w:t>0.5m + precision level of maps and other errors sources</w:t>
            </w:r>
          </w:p>
        </w:tc>
      </w:tr>
    </w:tbl>
    <w:p w:rsidR="000A09DE" w:rsidRPr="00465BD5" w:rsidRDefault="000A09DE" w:rsidP="000A09DE">
      <w:pPr>
        <w:rPr>
          <w:rFonts w:ascii="Arial" w:hAnsi="Arial"/>
          <w:highlight w:val="yellow"/>
        </w:rPr>
      </w:pPr>
    </w:p>
    <w:p w:rsidR="000A09DE" w:rsidRPr="00465BD5" w:rsidRDefault="000A09DE" w:rsidP="00B637DE">
      <w:pPr>
        <w:rPr>
          <w:rFonts w:ascii="Arial" w:hAnsi="Arial"/>
          <w:highlight w:val="yellow"/>
        </w:rPr>
      </w:pPr>
      <w:r w:rsidRPr="00465BD5">
        <w:rPr>
          <w:rFonts w:ascii="Arial" w:hAnsi="Arial"/>
          <w:highlight w:val="yellow"/>
        </w:rPr>
        <w:t>For instance, given a bathymetric map with an error i</w:t>
      </w:r>
      <w:r w:rsidR="00B637DE" w:rsidRPr="00465BD5">
        <w:rPr>
          <w:rFonts w:ascii="Arial" w:hAnsi="Arial"/>
          <w:highlight w:val="yellow"/>
        </w:rPr>
        <w:t xml:space="preserve">nferior or equal to 1.5m, the </w:t>
      </w:r>
      <w:r w:rsidRPr="00465BD5">
        <w:rPr>
          <w:rFonts w:ascii="Arial" w:hAnsi="Arial"/>
          <w:highlight w:val="yellow"/>
        </w:rPr>
        <w:t>alarm for a standard VTS</w:t>
      </w:r>
      <w:r w:rsidR="00B637DE" w:rsidRPr="00465BD5">
        <w:rPr>
          <w:rFonts w:ascii="Arial" w:hAnsi="Arial"/>
          <w:highlight w:val="yellow"/>
        </w:rPr>
        <w:t xml:space="preserve"> should at least be set to 2.5m.</w:t>
      </w:r>
    </w:p>
    <w:p w:rsidR="000A09DE" w:rsidRPr="00465BD5" w:rsidRDefault="000A09DE" w:rsidP="00120A55">
      <w:pPr>
        <w:pStyle w:val="Heading4"/>
        <w:rPr>
          <w:highlight w:val="yellow"/>
        </w:rPr>
      </w:pPr>
      <w:r w:rsidRPr="00465BD5">
        <w:rPr>
          <w:highlight w:val="yellow"/>
        </w:rPr>
        <w:t>Area penetration</w:t>
      </w:r>
    </w:p>
    <w:p w:rsidR="000A09DE" w:rsidRPr="00465BD5" w:rsidRDefault="000A09DE" w:rsidP="00AE2E0C">
      <w:pPr>
        <w:rPr>
          <w:rFonts w:ascii="Arial" w:hAnsi="Arial"/>
          <w:highlight w:val="yellow"/>
        </w:rPr>
      </w:pPr>
      <w:r w:rsidRPr="00465BD5">
        <w:rPr>
          <w:rFonts w:ascii="Arial" w:hAnsi="Arial"/>
          <w:highlight w:val="yellow"/>
        </w:rPr>
        <w:t>Area penetration is an alarm that warns the VTSOs whenever a ship is penetrating a predefined area or crosses a navigational line that should not be crossed.</w:t>
      </w:r>
    </w:p>
    <w:p w:rsidR="000A09DE" w:rsidRPr="00465BD5" w:rsidRDefault="000A09DE" w:rsidP="00AE2E0C">
      <w:pPr>
        <w:rPr>
          <w:rFonts w:ascii="Arial" w:hAnsi="Arial"/>
          <w:highlight w:val="yellow"/>
        </w:rPr>
      </w:pPr>
      <w:r w:rsidRPr="00465BD5">
        <w:rPr>
          <w:rFonts w:ascii="Arial" w:hAnsi="Arial"/>
          <w:highlight w:val="yellow"/>
        </w:rPr>
        <w:t>International regulations, national recommendations or VTS authorities may define areas where no shipping is allowed under normal circumstances. These areas may be Traffic Separation Schemes, Special Areas and Particularly Sensitive Sea Areas as defined by IMO or areas defined by national authorities that may be forbidden temporarily to shipping for security or safety measures.</w:t>
      </w:r>
    </w:p>
    <w:p w:rsidR="000A09DE" w:rsidRPr="00465BD5" w:rsidRDefault="000A09DE" w:rsidP="00AE2E0C">
      <w:pPr>
        <w:rPr>
          <w:rFonts w:ascii="Arial" w:hAnsi="Arial"/>
          <w:highlight w:val="yellow"/>
        </w:rPr>
      </w:pPr>
      <w:r w:rsidRPr="00465BD5">
        <w:rPr>
          <w:rFonts w:ascii="Arial" w:hAnsi="Arial"/>
          <w:highlight w:val="yellow"/>
        </w:rPr>
        <w:t>Area penetration support tools are based on the ship's position in regard of the zones under surveillance. If precise positioning of the ship and the limits of its hull are accessible, the alarm may be based on the penetration of any part of the ship in the designated area. If the precision level of positioning is low, the alarm may be based on the crossing of the area by an ellipsoidal shape around the estimated position of the ship, this ellipsoid should be proportioned so as to reflect the limits of the ship with 95% confidence (one may refer to Annex 9 Data Processing for a definition of a precise and reliable positioning).</w:t>
      </w:r>
    </w:p>
    <w:p w:rsidR="000A09DE" w:rsidRPr="00465BD5" w:rsidRDefault="000A09DE" w:rsidP="00AE2E0C">
      <w:pPr>
        <w:rPr>
          <w:rFonts w:ascii="Arial" w:hAnsi="Arial"/>
          <w:highlight w:val="yellow"/>
        </w:rPr>
      </w:pPr>
    </w:p>
    <w:p w:rsidR="000A09DE" w:rsidRPr="00465BD5" w:rsidRDefault="000A09DE" w:rsidP="00120A55">
      <w:pPr>
        <w:pStyle w:val="Heading4"/>
        <w:rPr>
          <w:highlight w:val="yellow"/>
        </w:rPr>
      </w:pPr>
      <w:r w:rsidRPr="00465BD5">
        <w:rPr>
          <w:highlight w:val="yellow"/>
        </w:rPr>
        <w:lastRenderedPageBreak/>
        <w:t>Speeding</w:t>
      </w:r>
    </w:p>
    <w:p w:rsidR="000A09DE" w:rsidRPr="00465BD5" w:rsidRDefault="000A09DE" w:rsidP="00AE2E0C">
      <w:pPr>
        <w:rPr>
          <w:rFonts w:ascii="Arial" w:hAnsi="Arial"/>
          <w:highlight w:val="yellow"/>
        </w:rPr>
      </w:pPr>
      <w:r w:rsidRPr="00465BD5">
        <w:rPr>
          <w:rFonts w:ascii="Arial" w:hAnsi="Arial"/>
          <w:highlight w:val="yellow"/>
        </w:rPr>
        <w:t>Speed alert aims at warning VTSOs whenever a ship's speed is excessive.</w:t>
      </w:r>
    </w:p>
    <w:p w:rsidR="000A09DE" w:rsidRPr="00465BD5" w:rsidRDefault="000A09DE" w:rsidP="00AE2E0C">
      <w:pPr>
        <w:rPr>
          <w:rFonts w:ascii="Arial" w:hAnsi="Arial"/>
          <w:highlight w:val="yellow"/>
        </w:rPr>
      </w:pPr>
      <w:r w:rsidRPr="00465BD5">
        <w:rPr>
          <w:rFonts w:ascii="Arial" w:hAnsi="Arial"/>
          <w:highlight w:val="yellow"/>
        </w:rPr>
        <w:t>National authorities or VTS authorities may define speed limits for navigation in certain areas such as port zones. If precise and reliable speed estimation is accessible the alarm may be based on instantaneous speed observed. If the speed is assessed based on a unique sensor and is subject to noise, special care such as meaning of speed over a short period, outlier filtering through median filtering or such processes should allow for false alarm avoidance.</w:t>
      </w:r>
    </w:p>
    <w:p w:rsidR="000A09DE" w:rsidRPr="00465BD5" w:rsidRDefault="000A09DE" w:rsidP="00AE2E0C">
      <w:pPr>
        <w:rPr>
          <w:rFonts w:ascii="Arial" w:hAnsi="Arial"/>
          <w:highlight w:val="yellow"/>
        </w:rPr>
      </w:pPr>
    </w:p>
    <w:p w:rsidR="000A09DE" w:rsidRPr="00465BD5" w:rsidRDefault="000A09DE" w:rsidP="00120A55">
      <w:pPr>
        <w:pStyle w:val="Heading4"/>
        <w:rPr>
          <w:highlight w:val="yellow"/>
        </w:rPr>
      </w:pPr>
      <w:r w:rsidRPr="00465BD5">
        <w:rPr>
          <w:highlight w:val="yellow"/>
        </w:rPr>
        <w:t>Route adherence</w:t>
      </w:r>
    </w:p>
    <w:p w:rsidR="000A09DE" w:rsidRPr="00465BD5" w:rsidRDefault="000A09DE" w:rsidP="00AE2E0C">
      <w:pPr>
        <w:rPr>
          <w:rFonts w:ascii="Arial" w:hAnsi="Arial"/>
          <w:highlight w:val="yellow"/>
        </w:rPr>
      </w:pPr>
      <w:r w:rsidRPr="00465BD5">
        <w:rPr>
          <w:rFonts w:ascii="Arial" w:hAnsi="Arial"/>
          <w:highlight w:val="yellow"/>
        </w:rPr>
        <w:t>Route adherence is a support tool aiming at warning VTSOs in the monitoring of a ship's routing. This tool is essentially a support tools used in the context of Navigation Assistance Services or Traffic Organisation Services.</w:t>
      </w:r>
    </w:p>
    <w:p w:rsidR="000A09DE" w:rsidRPr="00465BD5" w:rsidRDefault="000A09DE" w:rsidP="00AE2E0C">
      <w:pPr>
        <w:rPr>
          <w:rFonts w:ascii="Arial" w:hAnsi="Arial"/>
          <w:highlight w:val="yellow"/>
        </w:rPr>
      </w:pPr>
      <w:r w:rsidRPr="00465BD5">
        <w:rPr>
          <w:rFonts w:ascii="Arial" w:hAnsi="Arial"/>
          <w:highlight w:val="yellow"/>
        </w:rPr>
        <w:t xml:space="preserve">Usually, before such a tool can be used, the VTSO </w:t>
      </w:r>
      <w:r w:rsidR="00DD453D">
        <w:rPr>
          <w:rFonts w:ascii="Arial" w:hAnsi="Arial"/>
          <w:highlight w:val="yellow"/>
        </w:rPr>
        <w:t>should</w:t>
      </w:r>
      <w:r w:rsidRPr="00465BD5">
        <w:rPr>
          <w:rFonts w:ascii="Arial" w:hAnsi="Arial"/>
          <w:highlight w:val="yellow"/>
        </w:rPr>
        <w:t xml:space="preserve"> know the routing plan of the ship and according to that plan, he may define a corridor in order to monitor that the ship is following the intended route. The definition of this corridor is bounded by the position of the ship, the destination of the ship or a waypoint, and the width of the corridor that is a distance (expressed in nautical miles or in meters).</w:t>
      </w:r>
    </w:p>
    <w:p w:rsidR="000A09DE" w:rsidRPr="00465BD5" w:rsidRDefault="000A09DE" w:rsidP="00AE2E0C">
      <w:pPr>
        <w:rPr>
          <w:rFonts w:ascii="Arial" w:hAnsi="Arial"/>
          <w:highlight w:val="yellow"/>
        </w:rPr>
      </w:pPr>
      <w:r w:rsidRPr="00465BD5">
        <w:rPr>
          <w:rFonts w:ascii="Arial" w:hAnsi="Arial"/>
          <w:highlight w:val="yellow"/>
        </w:rPr>
        <w:t xml:space="preserve">In some </w:t>
      </w:r>
      <w:r w:rsidR="00AE2E0C" w:rsidRPr="00465BD5">
        <w:rPr>
          <w:rFonts w:ascii="Arial" w:hAnsi="Arial"/>
          <w:highlight w:val="yellow"/>
        </w:rPr>
        <w:t>cases, as</w:t>
      </w:r>
      <w:r w:rsidRPr="00465BD5">
        <w:rPr>
          <w:rFonts w:ascii="Arial" w:hAnsi="Arial"/>
          <w:highlight w:val="yellow"/>
        </w:rPr>
        <w:t xml:space="preserve"> in the case of an existing deep water route, this corridor may be predefined. The corridor follows the route composed of one or multiple segments and the width of the corridor depends on the constraints linked to the sea floor. The limits of the corridor are then constituted by polylines.</w:t>
      </w:r>
    </w:p>
    <w:p w:rsidR="000A09DE" w:rsidRPr="00465BD5" w:rsidRDefault="000A09DE" w:rsidP="00AE2E0C">
      <w:pPr>
        <w:rPr>
          <w:rFonts w:ascii="Arial" w:hAnsi="Arial"/>
          <w:highlight w:val="yellow"/>
        </w:rPr>
      </w:pPr>
      <w:r w:rsidRPr="00465BD5">
        <w:rPr>
          <w:rFonts w:ascii="Arial" w:hAnsi="Arial"/>
          <w:highlight w:val="yellow"/>
        </w:rPr>
        <w:t xml:space="preserve">As in the case </w:t>
      </w:r>
      <w:proofErr w:type="gramStart"/>
      <w:r w:rsidRPr="00465BD5">
        <w:rPr>
          <w:rFonts w:ascii="Arial" w:hAnsi="Arial"/>
          <w:highlight w:val="yellow"/>
        </w:rPr>
        <w:t>of  the</w:t>
      </w:r>
      <w:proofErr w:type="gramEnd"/>
      <w:r w:rsidRPr="00465BD5">
        <w:rPr>
          <w:rFonts w:ascii="Arial" w:hAnsi="Arial"/>
          <w:highlight w:val="yellow"/>
        </w:rPr>
        <w:t xml:space="preserve"> area penetration support tool, the distance from the ship to the nominal route may take into account a precise positioning of the ship and its hull, or an ellipsoid linked to the estimated position of the ship (one may refer to Annex 9 Data Processing for a definition of a precise and reliable positioning).</w:t>
      </w:r>
    </w:p>
    <w:p w:rsidR="000A09DE" w:rsidRPr="00465BD5" w:rsidRDefault="000A09DE" w:rsidP="00AE2E0C">
      <w:pPr>
        <w:rPr>
          <w:rFonts w:ascii="Arial" w:hAnsi="Arial"/>
          <w:highlight w:val="yellow"/>
        </w:rPr>
      </w:pPr>
    </w:p>
    <w:p w:rsidR="000A09DE" w:rsidRPr="00465BD5" w:rsidRDefault="000A09DE" w:rsidP="00120A55">
      <w:pPr>
        <w:pStyle w:val="Heading4"/>
        <w:rPr>
          <w:highlight w:val="yellow"/>
        </w:rPr>
      </w:pPr>
      <w:r w:rsidRPr="00465BD5">
        <w:rPr>
          <w:highlight w:val="yellow"/>
        </w:rPr>
        <w:t>Analysis and prediction</w:t>
      </w:r>
    </w:p>
    <w:p w:rsidR="000A09DE" w:rsidRPr="00465BD5" w:rsidRDefault="000A09DE" w:rsidP="00AE2E0C">
      <w:pPr>
        <w:pStyle w:val="Heading5"/>
        <w:rPr>
          <w:highlight w:val="yellow"/>
          <w:lang w:val="en-GB"/>
        </w:rPr>
      </w:pPr>
      <w:r w:rsidRPr="00465BD5">
        <w:rPr>
          <w:highlight w:val="yellow"/>
          <w:lang w:val="en-GB"/>
        </w:rPr>
        <w:t>Traffic monitoring and analysis</w:t>
      </w:r>
    </w:p>
    <w:p w:rsidR="000A09DE" w:rsidRPr="00465BD5" w:rsidRDefault="000A09DE" w:rsidP="00AE2E0C">
      <w:pPr>
        <w:rPr>
          <w:rFonts w:ascii="Arial" w:hAnsi="Arial"/>
          <w:highlight w:val="yellow"/>
        </w:rPr>
      </w:pPr>
      <w:r w:rsidRPr="00465BD5">
        <w:rPr>
          <w:rFonts w:ascii="Arial" w:hAnsi="Arial"/>
          <w:highlight w:val="yellow"/>
        </w:rPr>
        <w:t>Traffic monitoring is a theme which may serve multiple purposes such as information and knowledge of the traffic, determination of input parameters to prediction models, efficiency of traffic management tools or risk assessment tools.</w:t>
      </w:r>
    </w:p>
    <w:p w:rsidR="000A09DE" w:rsidRPr="00465BD5" w:rsidRDefault="000A09DE" w:rsidP="00AE2E0C">
      <w:pPr>
        <w:rPr>
          <w:rFonts w:ascii="Arial" w:hAnsi="Arial"/>
          <w:highlight w:val="yellow"/>
        </w:rPr>
      </w:pPr>
      <w:r w:rsidRPr="00465BD5">
        <w:rPr>
          <w:rFonts w:ascii="Arial" w:hAnsi="Arial"/>
          <w:highlight w:val="yellow"/>
        </w:rPr>
        <w:t>Traffic analysis may be based on ship positioning but it may also use other quantitative data such as speed, bearing, size, sea currents, winds, etc. and qualitative data such as type of ship, destination, origin, flag state or ship owner.</w:t>
      </w:r>
    </w:p>
    <w:p w:rsidR="000A09DE" w:rsidRPr="00465BD5" w:rsidRDefault="000A09DE" w:rsidP="00AE2E0C">
      <w:pPr>
        <w:rPr>
          <w:rFonts w:ascii="Arial" w:hAnsi="Arial"/>
          <w:highlight w:val="yellow"/>
        </w:rPr>
      </w:pPr>
      <w:r w:rsidRPr="00465BD5">
        <w:rPr>
          <w:rFonts w:ascii="Arial" w:hAnsi="Arial"/>
          <w:highlight w:val="yellow"/>
        </w:rPr>
        <w:t>These data may be informed through measurements by one or multiple sensors but they may also come from declarative statements.</w:t>
      </w:r>
    </w:p>
    <w:p w:rsidR="000A09DE" w:rsidRPr="00465BD5" w:rsidRDefault="000A09DE" w:rsidP="00AE2E0C">
      <w:pPr>
        <w:rPr>
          <w:rFonts w:ascii="Arial" w:hAnsi="Arial"/>
          <w:highlight w:val="yellow"/>
        </w:rPr>
      </w:pPr>
      <w:r w:rsidRPr="00465BD5">
        <w:rPr>
          <w:rFonts w:ascii="Arial" w:hAnsi="Arial"/>
          <w:highlight w:val="yellow"/>
        </w:rPr>
        <w:t xml:space="preserve">Special care should be given on data </w:t>
      </w:r>
      <w:r w:rsidR="008366FE" w:rsidRPr="00465BD5">
        <w:rPr>
          <w:rFonts w:ascii="Arial" w:hAnsi="Arial"/>
          <w:highlight w:val="yellow"/>
        </w:rPr>
        <w:t>pre-processing</w:t>
      </w:r>
      <w:r w:rsidRPr="00465BD5">
        <w:rPr>
          <w:rFonts w:ascii="Arial" w:hAnsi="Arial"/>
          <w:highlight w:val="yellow"/>
        </w:rPr>
        <w:t xml:space="preserve"> such as filtering of erroneous measurements, sampling rate at constant time or constant distance. The limits of exploitation of the statistics should be known a priori in order to choose the most appropriate approach. The confidence level given to the different data should also be taken into account, be it the noise attached to measurements or the confidence in qualitative data gathered through declarative process (destination or ETA field in AIS data for instance).</w:t>
      </w:r>
    </w:p>
    <w:p w:rsidR="000A09DE" w:rsidRPr="00465BD5" w:rsidRDefault="000A09DE" w:rsidP="00AE2E0C">
      <w:pPr>
        <w:rPr>
          <w:rFonts w:ascii="Arial" w:hAnsi="Arial"/>
          <w:highlight w:val="yellow"/>
        </w:rPr>
      </w:pPr>
      <w:r w:rsidRPr="00465BD5">
        <w:rPr>
          <w:rFonts w:ascii="Arial" w:hAnsi="Arial"/>
          <w:highlight w:val="yellow"/>
        </w:rPr>
        <w:t xml:space="preserve">The traffic analysis should always state the duration of the analysis, the field of interest and the nature of data analysed (traffic density for all ships or depending on the class of vessel, mean speed, mean speed of the 90th percentile of ships, etc.) </w:t>
      </w:r>
      <w:r w:rsidRPr="00465BD5">
        <w:rPr>
          <w:rFonts w:ascii="Arial" w:hAnsi="Arial"/>
          <w:highlight w:val="yellow"/>
        </w:rPr>
        <w:lastRenderedPageBreak/>
        <w:t>and the size of the geographical or time sampling rate such as “per nautical mile square” or “by hour”.</w:t>
      </w:r>
    </w:p>
    <w:p w:rsidR="000A09DE" w:rsidRPr="00465BD5" w:rsidRDefault="000A09DE" w:rsidP="00AE2E0C">
      <w:pPr>
        <w:rPr>
          <w:rFonts w:ascii="Arial" w:hAnsi="Arial"/>
          <w:highlight w:val="yellow"/>
        </w:rPr>
      </w:pPr>
      <w:r w:rsidRPr="00465BD5">
        <w:rPr>
          <w:rFonts w:ascii="Arial" w:hAnsi="Arial"/>
          <w:highlight w:val="yellow"/>
        </w:rPr>
        <w:t>Some processes are static, considering a given set of data of the past as input, whereas some processes will be constantly evolving, considering historical data of fixed depth from the current time.</w:t>
      </w:r>
    </w:p>
    <w:p w:rsidR="000A09DE" w:rsidRPr="00465BD5" w:rsidRDefault="000A09DE" w:rsidP="00AE2E0C">
      <w:pPr>
        <w:pStyle w:val="Heading5"/>
        <w:rPr>
          <w:highlight w:val="yellow"/>
          <w:lang w:val="en-GB"/>
        </w:rPr>
      </w:pPr>
      <w:r w:rsidRPr="00465BD5">
        <w:rPr>
          <w:highlight w:val="yellow"/>
          <w:lang w:val="en-GB"/>
        </w:rPr>
        <w:t>Path time and track prediction</w:t>
      </w:r>
    </w:p>
    <w:p w:rsidR="000A09DE" w:rsidRPr="00465BD5" w:rsidRDefault="000A09DE" w:rsidP="00AE2E0C">
      <w:pPr>
        <w:rPr>
          <w:rFonts w:ascii="Arial" w:hAnsi="Arial"/>
          <w:highlight w:val="yellow"/>
        </w:rPr>
      </w:pPr>
      <w:r w:rsidRPr="00465BD5">
        <w:rPr>
          <w:rFonts w:ascii="Arial" w:hAnsi="Arial"/>
          <w:highlight w:val="yellow"/>
        </w:rPr>
        <w:t>In advanced systems, there may be a complementary constraint on the notion of route adherence which is not only based on distance but is also based on time. In accordance with the routing plan given by the ship, the support tool is able to indicate if the ship accesses certain areas timely as it was planned. These areas are usually located around way points, but the monitoring may also be continuous.</w:t>
      </w:r>
    </w:p>
    <w:p w:rsidR="000A09DE" w:rsidRPr="00465BD5" w:rsidRDefault="000A09DE" w:rsidP="00AE2E0C">
      <w:pPr>
        <w:rPr>
          <w:rFonts w:ascii="Arial" w:hAnsi="Arial"/>
          <w:highlight w:val="yellow"/>
        </w:rPr>
      </w:pPr>
      <w:r w:rsidRPr="00465BD5">
        <w:rPr>
          <w:rFonts w:ascii="Arial" w:hAnsi="Arial"/>
          <w:highlight w:val="yellow"/>
        </w:rPr>
        <w:t>In the case of a continuous estimation of the route adherence, a window of time evolves along the corridor, may it be composed of one or multiple parts, and the support tool controls that the vessel is inside the lateral boundaries of the corridor as well as inside the longitudinal boundaries defined by the space-time window.</w:t>
      </w:r>
    </w:p>
    <w:p w:rsidR="000A09DE" w:rsidRPr="00465BD5" w:rsidRDefault="000A09DE" w:rsidP="00AE2E0C">
      <w:pPr>
        <w:rPr>
          <w:rFonts w:ascii="Arial" w:hAnsi="Arial"/>
          <w:highlight w:val="yellow"/>
        </w:rPr>
      </w:pPr>
      <w:r w:rsidRPr="00465BD5">
        <w:rPr>
          <w:rFonts w:ascii="Arial" w:hAnsi="Arial"/>
          <w:highlight w:val="yellow"/>
        </w:rPr>
        <w:t xml:space="preserve">The space time window is located around the theoretical position of the vessel considering the mean speed the vessel should have had in order to be timely around the defined ways points. The distance between the limits of the spatial window are such that the distance before or after the theoretical position is equal to the theoretical speed of the ship multiplied by the flexibility of time given to the support tool (10min, 20min, </w:t>
      </w:r>
      <w:proofErr w:type="gramStart"/>
      <w:r w:rsidRPr="00465BD5">
        <w:rPr>
          <w:rFonts w:ascii="Arial" w:hAnsi="Arial"/>
          <w:highlight w:val="yellow"/>
        </w:rPr>
        <w:t>30min</w:t>
      </w:r>
      <w:proofErr w:type="gramEnd"/>
      <w:r w:rsidRPr="00465BD5">
        <w:rPr>
          <w:rFonts w:ascii="Arial" w:hAnsi="Arial"/>
          <w:highlight w:val="yellow"/>
        </w:rPr>
        <w:t>).</w:t>
      </w:r>
    </w:p>
    <w:p w:rsidR="000A09DE" w:rsidRPr="00465BD5" w:rsidRDefault="000A09DE" w:rsidP="00AE2E0C">
      <w:pPr>
        <w:rPr>
          <w:rFonts w:ascii="Arial" w:hAnsi="Arial"/>
          <w:highlight w:val="yellow"/>
        </w:rPr>
      </w:pPr>
      <w:r w:rsidRPr="00465BD5">
        <w:rPr>
          <w:rFonts w:ascii="Arial" w:hAnsi="Arial"/>
          <w:highlight w:val="yellow"/>
        </w:rPr>
        <w:t>The flexibility of time considered may be fixed by the VTSO or automatically defined by traffic statistics considering mean passage time observed, either for all ships or considering the nature and charge of specific ship classes.</w:t>
      </w:r>
    </w:p>
    <w:p w:rsidR="000A09DE" w:rsidRPr="00465BD5" w:rsidRDefault="000A09DE" w:rsidP="00AE2E0C">
      <w:pPr>
        <w:rPr>
          <w:rFonts w:ascii="Arial" w:hAnsi="Arial"/>
          <w:highlight w:val="yellow"/>
        </w:rPr>
      </w:pPr>
      <w:r w:rsidRPr="00465BD5">
        <w:rPr>
          <w:rFonts w:ascii="Arial" w:hAnsi="Arial"/>
          <w:highlight w:val="yellow"/>
        </w:rPr>
        <w:t>In special cases such as when the speeds observed along a route are not usually constant, a speed profile along the route may be estimated through traffic analysis. The speed may not be constant due to different factors such as the tide, the presence of currents or the influence of the wind on the speeds observed. In such cases, models describing the evolution of the speed profiles along this route may be used as an input to determine the centre of the space-time window (theoretical position of the vessel from the initiation of the support tool to the current time).</w:t>
      </w:r>
    </w:p>
    <w:p w:rsidR="000A09DE" w:rsidRPr="00465BD5" w:rsidRDefault="000A09DE" w:rsidP="00AE2E0C">
      <w:pPr>
        <w:rPr>
          <w:rFonts w:ascii="Arial" w:hAnsi="Arial"/>
          <w:highlight w:val="yellow"/>
        </w:rPr>
      </w:pPr>
      <w:r w:rsidRPr="00465BD5">
        <w:rPr>
          <w:rFonts w:ascii="Arial" w:hAnsi="Arial"/>
          <w:highlight w:val="yellow"/>
        </w:rPr>
        <w:t>Special attention should be paid to the way the model is build and used. Data driven approaches (top-down models) and data-informed approaches (bottom-up models) should be distinguished.</w:t>
      </w:r>
    </w:p>
    <w:p w:rsidR="000A09DE" w:rsidRPr="00465BD5" w:rsidRDefault="000A09DE" w:rsidP="00AE2E0C">
      <w:pPr>
        <w:rPr>
          <w:rFonts w:ascii="Arial" w:hAnsi="Arial"/>
          <w:highlight w:val="yellow"/>
        </w:rPr>
      </w:pPr>
      <w:r w:rsidRPr="00465BD5">
        <w:rPr>
          <w:rFonts w:ascii="Arial" w:hAnsi="Arial"/>
          <w:highlight w:val="yellow"/>
        </w:rPr>
        <w:t xml:space="preserve">In data driven approaches, the model is </w:t>
      </w:r>
      <w:proofErr w:type="spellStart"/>
      <w:r w:rsidRPr="00465BD5">
        <w:rPr>
          <w:rFonts w:ascii="Arial" w:hAnsi="Arial"/>
          <w:highlight w:val="yellow"/>
        </w:rPr>
        <w:t>build</w:t>
      </w:r>
      <w:proofErr w:type="spellEnd"/>
      <w:r w:rsidRPr="00465BD5">
        <w:rPr>
          <w:rFonts w:ascii="Arial" w:hAnsi="Arial"/>
          <w:highlight w:val="yellow"/>
        </w:rPr>
        <w:t xml:space="preserve"> in order to stick to the collected data or statistics. The parameters inside the model may not necessarily to observable or physical data. The result is usually closer to the final observed data (as compared with mean behaviour), but as data are often missing or rare for extreme behaviours, those behaviours will likely be more difficult to simulate with good precision.</w:t>
      </w:r>
    </w:p>
    <w:p w:rsidR="000A09DE" w:rsidRPr="00465BD5" w:rsidRDefault="000A09DE" w:rsidP="00AE2E0C">
      <w:pPr>
        <w:rPr>
          <w:rFonts w:ascii="Arial" w:hAnsi="Arial"/>
          <w:highlight w:val="yellow"/>
        </w:rPr>
      </w:pPr>
      <w:r w:rsidRPr="00465BD5">
        <w:rPr>
          <w:rFonts w:ascii="Arial" w:hAnsi="Arial"/>
          <w:highlight w:val="yellow"/>
        </w:rPr>
        <w:t xml:space="preserve">In data informed approaches, the model is based on hypothesis linking different logical input </w:t>
      </w:r>
      <w:proofErr w:type="gramStart"/>
      <w:r w:rsidRPr="00465BD5">
        <w:rPr>
          <w:rFonts w:ascii="Arial" w:hAnsi="Arial"/>
          <w:highlight w:val="yellow"/>
        </w:rPr>
        <w:t>parameters,</w:t>
      </w:r>
      <w:proofErr w:type="gramEnd"/>
      <w:r w:rsidRPr="00465BD5">
        <w:rPr>
          <w:rFonts w:ascii="Arial" w:hAnsi="Arial"/>
          <w:highlight w:val="yellow"/>
        </w:rPr>
        <w:t xml:space="preserve"> the expression of the model is intellectually satisfying because these inputs have meanings. But even though a great amount of tuning is done to clearly establish the links between the input parameters, there may always be missing or fuzzy input parameters, so that in the end, the results may easily diverge from data observed. On the other hand, given the correct input parameters (more easily informed because measurable) they may be able to simulate a wider range of behaviours.</w:t>
      </w:r>
    </w:p>
    <w:p w:rsidR="000A09DE" w:rsidRPr="00465BD5" w:rsidRDefault="000A09DE" w:rsidP="00AE2E0C">
      <w:pPr>
        <w:rPr>
          <w:rFonts w:ascii="Arial" w:hAnsi="Arial"/>
          <w:highlight w:val="yellow"/>
        </w:rPr>
      </w:pPr>
      <w:r w:rsidRPr="00465BD5">
        <w:rPr>
          <w:rFonts w:ascii="Arial" w:hAnsi="Arial"/>
          <w:highlight w:val="yellow"/>
        </w:rPr>
        <w:t xml:space="preserve">Such models may be used to predict the passage time of ships with greater precision than in the simple route adherence tools based on constant speed hypothesis. They aim at predicting the passage times on a </w:t>
      </w:r>
      <w:proofErr w:type="spellStart"/>
      <w:r w:rsidRPr="00465BD5">
        <w:rPr>
          <w:rFonts w:ascii="Arial" w:hAnsi="Arial"/>
          <w:highlight w:val="yellow"/>
        </w:rPr>
        <w:t>meso</w:t>
      </w:r>
      <w:proofErr w:type="spellEnd"/>
      <w:r w:rsidRPr="00465BD5">
        <w:rPr>
          <w:rFonts w:ascii="Arial" w:hAnsi="Arial"/>
          <w:highlight w:val="yellow"/>
        </w:rPr>
        <w:t xml:space="preserve">-scale basis (from 1 nautical mile to a </w:t>
      </w:r>
      <w:r w:rsidRPr="00465BD5">
        <w:rPr>
          <w:rFonts w:ascii="Arial" w:hAnsi="Arial"/>
          <w:highlight w:val="yellow"/>
        </w:rPr>
        <w:lastRenderedPageBreak/>
        <w:t xml:space="preserve">few </w:t>
      </w:r>
      <w:r w:rsidR="000F7A9E" w:rsidRPr="00465BD5">
        <w:rPr>
          <w:rFonts w:ascii="Arial" w:hAnsi="Arial"/>
          <w:highlight w:val="yellow"/>
        </w:rPr>
        <w:t>tenths</w:t>
      </w:r>
      <w:r w:rsidRPr="00465BD5">
        <w:rPr>
          <w:rFonts w:ascii="Arial" w:hAnsi="Arial"/>
          <w:highlight w:val="yellow"/>
        </w:rPr>
        <w:t xml:space="preserve"> of nautical miles) or a macro-scale basis (from tenth of nautical miles to hundreds to nautical miles).</w:t>
      </w:r>
    </w:p>
    <w:p w:rsidR="000A09DE" w:rsidRPr="00465BD5" w:rsidRDefault="000A09DE" w:rsidP="00AE2E0C">
      <w:pPr>
        <w:rPr>
          <w:rFonts w:ascii="Arial" w:hAnsi="Arial"/>
          <w:highlight w:val="yellow"/>
        </w:rPr>
      </w:pPr>
      <w:r w:rsidRPr="00465BD5">
        <w:rPr>
          <w:rFonts w:ascii="Arial" w:hAnsi="Arial"/>
          <w:highlight w:val="yellow"/>
        </w:rPr>
        <w:t xml:space="preserve">These tools may be used in conjunction with tracking filters which aim at predicting the track of a mobile from micro scale (from a few meters to 1 nautical mile). These tracking </w:t>
      </w:r>
      <w:r w:rsidR="000F7A9E" w:rsidRPr="00465BD5">
        <w:rPr>
          <w:rFonts w:ascii="Arial" w:hAnsi="Arial"/>
          <w:highlight w:val="yellow"/>
        </w:rPr>
        <w:t>filters</w:t>
      </w:r>
      <w:r w:rsidRPr="00465BD5">
        <w:rPr>
          <w:rFonts w:ascii="Arial" w:hAnsi="Arial"/>
          <w:highlight w:val="yellow"/>
        </w:rPr>
        <w:t xml:space="preserve"> behave like the dead reckoning tracking in essence but with more complex hypothesis. Dead reckoning is a first order (or linear) simple tracking filter. It does not account for noisy data whereas tracking filters intend to account for noisy measurements and to simulate </w:t>
      </w:r>
      <w:proofErr w:type="spellStart"/>
      <w:r w:rsidRPr="00465BD5">
        <w:rPr>
          <w:rFonts w:ascii="Arial" w:hAnsi="Arial"/>
          <w:highlight w:val="yellow"/>
        </w:rPr>
        <w:t>non linear</w:t>
      </w:r>
      <w:proofErr w:type="spellEnd"/>
      <w:r w:rsidRPr="00465BD5">
        <w:rPr>
          <w:rFonts w:ascii="Arial" w:hAnsi="Arial"/>
          <w:highlight w:val="yellow"/>
        </w:rPr>
        <w:t xml:space="preserve"> evolutions.</w:t>
      </w:r>
    </w:p>
    <w:p w:rsidR="000A09DE" w:rsidRPr="00465BD5" w:rsidRDefault="000A09DE" w:rsidP="00AE2E0C">
      <w:pPr>
        <w:rPr>
          <w:rFonts w:ascii="Arial" w:hAnsi="Arial"/>
          <w:highlight w:val="yellow"/>
        </w:rPr>
      </w:pPr>
      <w:r w:rsidRPr="00465BD5">
        <w:rPr>
          <w:rFonts w:ascii="Arial" w:hAnsi="Arial"/>
          <w:highlight w:val="yellow"/>
        </w:rPr>
        <w:t xml:space="preserve">Usually, dead reckoning is used with a given hypothesis (constant speed and constant bearing) when no further measurements will be available. On the contrary, tracking filter are designed to work in monitored environments in order to improve localisation by constantly updating the model (be it linear or </w:t>
      </w:r>
      <w:proofErr w:type="spellStart"/>
      <w:r w:rsidRPr="00465BD5">
        <w:rPr>
          <w:rFonts w:ascii="Arial" w:hAnsi="Arial"/>
          <w:highlight w:val="yellow"/>
        </w:rPr>
        <w:t>non linear</w:t>
      </w:r>
      <w:proofErr w:type="spellEnd"/>
      <w:r w:rsidRPr="00465BD5">
        <w:rPr>
          <w:rFonts w:ascii="Arial" w:hAnsi="Arial"/>
          <w:highlight w:val="yellow"/>
        </w:rPr>
        <w:t>) with a feedback loop and a probabilistic approach accounting for sensor noise (which allows for optimal positioning estimation).</w:t>
      </w:r>
    </w:p>
    <w:p w:rsidR="000A09DE" w:rsidRPr="00465BD5" w:rsidRDefault="000A09DE" w:rsidP="00AE2E0C">
      <w:pPr>
        <w:rPr>
          <w:rFonts w:ascii="Arial" w:hAnsi="Arial"/>
          <w:highlight w:val="yellow"/>
        </w:rPr>
      </w:pPr>
      <w:r w:rsidRPr="00465BD5">
        <w:rPr>
          <w:rFonts w:ascii="Arial" w:hAnsi="Arial"/>
          <w:highlight w:val="yellow"/>
        </w:rPr>
        <w:t>One must remember that though more evolved than dead reckoning approach, these models are based on hypothesis and that they diverge from truth as time passes if they are not updated with measurements. Using them in order to predict the precise track of vessels for the seconds or minutes to come proved to be efficient if updated, but if no update is available, there is no reason to believe that the hypothesis they are based on is more adapted to the situation. Tracking filters may diverge from reality as well as dead reckoning mode if the behaviour of the mobile changes without being observed.</w:t>
      </w:r>
    </w:p>
    <w:p w:rsidR="000A09DE" w:rsidRPr="00465BD5" w:rsidRDefault="000A09DE" w:rsidP="00AE2E0C">
      <w:pPr>
        <w:rPr>
          <w:rFonts w:ascii="Arial" w:hAnsi="Arial"/>
          <w:highlight w:val="yellow"/>
        </w:rPr>
      </w:pPr>
      <w:r w:rsidRPr="00465BD5">
        <w:rPr>
          <w:rFonts w:ascii="Arial" w:hAnsi="Arial"/>
          <w:highlight w:val="yellow"/>
        </w:rPr>
        <w:t xml:space="preserve">Among those filters we find a whole family based on </w:t>
      </w:r>
      <w:proofErr w:type="spellStart"/>
      <w:r w:rsidRPr="00465BD5">
        <w:rPr>
          <w:rFonts w:ascii="Arial" w:hAnsi="Arial"/>
          <w:highlight w:val="yellow"/>
        </w:rPr>
        <w:t>Kalman</w:t>
      </w:r>
      <w:proofErr w:type="spellEnd"/>
      <w:r w:rsidRPr="00465BD5">
        <w:rPr>
          <w:rFonts w:ascii="Arial" w:hAnsi="Arial"/>
          <w:highlight w:val="yellow"/>
        </w:rPr>
        <w:t xml:space="preserve"> approach. The </w:t>
      </w:r>
      <w:proofErr w:type="spellStart"/>
      <w:r w:rsidRPr="00465BD5">
        <w:rPr>
          <w:rFonts w:ascii="Arial" w:hAnsi="Arial"/>
          <w:highlight w:val="yellow"/>
        </w:rPr>
        <w:t>Kalman</w:t>
      </w:r>
      <w:proofErr w:type="spellEnd"/>
      <w:r w:rsidRPr="00465BD5">
        <w:rPr>
          <w:rFonts w:ascii="Arial" w:hAnsi="Arial"/>
          <w:highlight w:val="yellow"/>
        </w:rPr>
        <w:t xml:space="preserve"> filter was the first of this family of tracking filters, based on linear prediction but capable of optimal prediction of positioning by accounting for noisy measurements. Extended </w:t>
      </w:r>
      <w:proofErr w:type="spellStart"/>
      <w:r w:rsidRPr="00465BD5">
        <w:rPr>
          <w:rFonts w:ascii="Arial" w:hAnsi="Arial"/>
          <w:highlight w:val="yellow"/>
        </w:rPr>
        <w:t>Kalman</w:t>
      </w:r>
      <w:proofErr w:type="spellEnd"/>
      <w:r w:rsidRPr="00465BD5">
        <w:rPr>
          <w:rFonts w:ascii="Arial" w:hAnsi="Arial"/>
          <w:highlight w:val="yellow"/>
        </w:rPr>
        <w:t xml:space="preserve"> filter (EKF) or Unscented </w:t>
      </w:r>
      <w:proofErr w:type="spellStart"/>
      <w:r w:rsidRPr="00465BD5">
        <w:rPr>
          <w:rFonts w:ascii="Arial" w:hAnsi="Arial"/>
          <w:highlight w:val="yellow"/>
        </w:rPr>
        <w:t>Kalman</w:t>
      </w:r>
      <w:proofErr w:type="spellEnd"/>
      <w:r w:rsidRPr="00465BD5">
        <w:rPr>
          <w:rFonts w:ascii="Arial" w:hAnsi="Arial"/>
          <w:highlight w:val="yellow"/>
        </w:rPr>
        <w:t xml:space="preserve"> filter (UKF) can account for </w:t>
      </w:r>
      <w:proofErr w:type="spellStart"/>
      <w:r w:rsidRPr="00465BD5">
        <w:rPr>
          <w:rFonts w:ascii="Arial" w:hAnsi="Arial"/>
          <w:highlight w:val="yellow"/>
        </w:rPr>
        <w:t>non linear</w:t>
      </w:r>
      <w:proofErr w:type="spellEnd"/>
      <w:r w:rsidRPr="00465BD5">
        <w:rPr>
          <w:rFonts w:ascii="Arial" w:hAnsi="Arial"/>
          <w:highlight w:val="yellow"/>
        </w:rPr>
        <w:t xml:space="preserve"> systems with noisy measurements. The extended </w:t>
      </w:r>
      <w:proofErr w:type="spellStart"/>
      <w:r w:rsidRPr="00465BD5">
        <w:rPr>
          <w:rFonts w:ascii="Arial" w:hAnsi="Arial"/>
          <w:highlight w:val="yellow"/>
        </w:rPr>
        <w:t>Kalman</w:t>
      </w:r>
      <w:proofErr w:type="spellEnd"/>
      <w:r w:rsidRPr="00465BD5">
        <w:rPr>
          <w:rFonts w:ascii="Arial" w:hAnsi="Arial"/>
          <w:highlight w:val="yellow"/>
        </w:rPr>
        <w:t xml:space="preserve"> filter (EKF) is probably the most widely used estimation algorithm for non-linear systems. However, it is difficult to implement, difficult to tune, and only reliable for systems that are almost linear on the time scale of the updates. The UKF is more robust to </w:t>
      </w:r>
      <w:proofErr w:type="spellStart"/>
      <w:r w:rsidRPr="00465BD5">
        <w:rPr>
          <w:rFonts w:ascii="Arial" w:hAnsi="Arial"/>
          <w:highlight w:val="yellow"/>
        </w:rPr>
        <w:t>non linear</w:t>
      </w:r>
      <w:proofErr w:type="spellEnd"/>
      <w:r w:rsidRPr="00465BD5">
        <w:rPr>
          <w:rFonts w:ascii="Arial" w:hAnsi="Arial"/>
          <w:highlight w:val="yellow"/>
        </w:rPr>
        <w:t xml:space="preserve"> systems.</w:t>
      </w:r>
    </w:p>
    <w:p w:rsidR="000A09DE" w:rsidRPr="00465BD5" w:rsidRDefault="000A09DE" w:rsidP="00AE2E0C">
      <w:pPr>
        <w:rPr>
          <w:rFonts w:ascii="Arial" w:hAnsi="Arial"/>
          <w:highlight w:val="yellow"/>
        </w:rPr>
      </w:pPr>
      <w:r w:rsidRPr="00465BD5">
        <w:rPr>
          <w:rFonts w:ascii="Arial" w:hAnsi="Arial"/>
          <w:highlight w:val="yellow"/>
        </w:rPr>
        <w:t xml:space="preserve">The more recent approaches based on tracking filter may combine multiple filters of the </w:t>
      </w:r>
      <w:proofErr w:type="spellStart"/>
      <w:r w:rsidRPr="00465BD5">
        <w:rPr>
          <w:rFonts w:ascii="Arial" w:hAnsi="Arial"/>
          <w:highlight w:val="yellow"/>
        </w:rPr>
        <w:t>Kalman</w:t>
      </w:r>
      <w:proofErr w:type="spellEnd"/>
      <w:r w:rsidRPr="00465BD5">
        <w:rPr>
          <w:rFonts w:ascii="Arial" w:hAnsi="Arial"/>
          <w:highlight w:val="yellow"/>
        </w:rPr>
        <w:t xml:space="preserve"> family, each of them acting in the framework of a given </w:t>
      </w:r>
      <w:r w:rsidR="008366FE" w:rsidRPr="00465BD5">
        <w:rPr>
          <w:rFonts w:ascii="Arial" w:hAnsi="Arial"/>
          <w:highlight w:val="yellow"/>
        </w:rPr>
        <w:t>manoeuvre</w:t>
      </w:r>
      <w:r w:rsidRPr="00465BD5">
        <w:rPr>
          <w:rFonts w:ascii="Arial" w:hAnsi="Arial"/>
          <w:highlight w:val="yellow"/>
        </w:rPr>
        <w:t xml:space="preserve"> hypothesis such as constant speed, constant acceleration, constant turning etc. The Interactive Multiple Models (IMM) approach uses two or more filters which run in parallel, each of them using a different model for target motion or errors. The IMM performs an optimal weighted sum of the output of all the filters and is able to rapidly adjust to target </w:t>
      </w:r>
      <w:r w:rsidR="008366FE" w:rsidRPr="00465BD5">
        <w:rPr>
          <w:rFonts w:ascii="Arial" w:hAnsi="Arial"/>
          <w:highlight w:val="yellow"/>
        </w:rPr>
        <w:t>manoeuvres</w:t>
      </w:r>
      <w:r w:rsidRPr="00465BD5">
        <w:rPr>
          <w:rFonts w:ascii="Arial" w:hAnsi="Arial"/>
          <w:highlight w:val="yellow"/>
        </w:rPr>
        <w:t>.</w:t>
      </w:r>
    </w:p>
    <w:p w:rsidR="000A09DE" w:rsidRPr="00465BD5" w:rsidRDefault="000A09DE" w:rsidP="00AE2E0C">
      <w:pPr>
        <w:rPr>
          <w:rFonts w:ascii="Arial" w:hAnsi="Arial"/>
          <w:highlight w:val="yellow"/>
        </w:rPr>
      </w:pPr>
      <w:r w:rsidRPr="00465BD5">
        <w:rPr>
          <w:rFonts w:ascii="Arial" w:hAnsi="Arial"/>
          <w:highlight w:val="yellow"/>
        </w:rPr>
        <w:t>(One may refer to Annex 9 Data Processing for details on precise and reliable positioning).</w:t>
      </w:r>
    </w:p>
    <w:p w:rsidR="000A09DE" w:rsidRPr="00465BD5" w:rsidRDefault="000A09DE" w:rsidP="00AE2E0C">
      <w:pPr>
        <w:rPr>
          <w:rFonts w:ascii="Arial" w:hAnsi="Arial"/>
          <w:highlight w:val="yellow"/>
        </w:rPr>
      </w:pPr>
    </w:p>
    <w:p w:rsidR="000A09DE" w:rsidRPr="00465BD5" w:rsidRDefault="000A09DE" w:rsidP="00120A55">
      <w:pPr>
        <w:pStyle w:val="Heading4"/>
        <w:rPr>
          <w:highlight w:val="yellow"/>
        </w:rPr>
      </w:pPr>
      <w:r w:rsidRPr="00465BD5">
        <w:rPr>
          <w:highlight w:val="yellow"/>
        </w:rPr>
        <w:t>Incident or Accident management</w:t>
      </w:r>
    </w:p>
    <w:p w:rsidR="000A09DE" w:rsidRPr="00465BD5" w:rsidRDefault="000A09DE" w:rsidP="00AE2E0C">
      <w:pPr>
        <w:rPr>
          <w:rFonts w:ascii="Arial" w:hAnsi="Arial"/>
          <w:highlight w:val="yellow"/>
        </w:rPr>
      </w:pPr>
      <w:r w:rsidRPr="00465BD5">
        <w:rPr>
          <w:rFonts w:ascii="Arial" w:hAnsi="Arial"/>
          <w:highlight w:val="yellow"/>
        </w:rPr>
        <w:t>Incident or accident management is a support tool allowing for monitoring of the resources available and deployed in a crisis context. Depending on the nature of the incident, the operation may focus on SAR, environmental protection, prevention of other incident resulting from the original crisis.</w:t>
      </w:r>
    </w:p>
    <w:p w:rsidR="000A09DE" w:rsidRPr="00465BD5" w:rsidRDefault="000A09DE" w:rsidP="00AE2E0C">
      <w:pPr>
        <w:rPr>
          <w:rFonts w:ascii="Arial" w:hAnsi="Arial"/>
          <w:highlight w:val="yellow"/>
        </w:rPr>
      </w:pPr>
      <w:r w:rsidRPr="00465BD5">
        <w:rPr>
          <w:rFonts w:ascii="Arial" w:hAnsi="Arial"/>
          <w:highlight w:val="yellow"/>
        </w:rPr>
        <w:t xml:space="preserve">In order to assist the VTS in monitoring the situation and playing a role in crisis management, these tools should help to visualize the allocation of resources depending on the task and on the areas concerned. For instance, these tools should help the VTS to organize different teams composed of vessels and aircraft in order to cover a given areas in case of SAR operation, this can be done with graphical </w:t>
      </w:r>
      <w:r w:rsidRPr="00465BD5">
        <w:rPr>
          <w:rFonts w:ascii="Arial" w:hAnsi="Arial"/>
          <w:highlight w:val="yellow"/>
        </w:rPr>
        <w:lastRenderedPageBreak/>
        <w:t>overlay, identification of the resources and historical track display in order to identify the areas already covered during the operation. This can also be achieved by displaying zones unsuitable for navigation, factors influencing the decisional processes such as sea currents and winds, and it may also include an operational assistance for monitoring the operation such as a clear report of the steps, actors and actions organised. This report should be easy to share with other parties in order to manage the interactions with other services, onshore or at sea.</w:t>
      </w:r>
    </w:p>
    <w:p w:rsidR="000A09DE" w:rsidRPr="00465BD5" w:rsidRDefault="000A09DE" w:rsidP="00AE2E0C">
      <w:pPr>
        <w:rPr>
          <w:rFonts w:ascii="Arial" w:hAnsi="Arial"/>
          <w:highlight w:val="yellow"/>
        </w:rPr>
      </w:pPr>
    </w:p>
    <w:p w:rsidR="000A09DE" w:rsidRPr="00465BD5" w:rsidRDefault="000A09DE" w:rsidP="00120A55">
      <w:pPr>
        <w:pStyle w:val="Heading4"/>
        <w:rPr>
          <w:highlight w:val="yellow"/>
        </w:rPr>
      </w:pPr>
      <w:r w:rsidRPr="00465BD5">
        <w:rPr>
          <w:highlight w:val="yellow"/>
        </w:rPr>
        <w:t>Simulation and Training</w:t>
      </w:r>
    </w:p>
    <w:p w:rsidR="000A09DE" w:rsidRPr="00465BD5" w:rsidRDefault="000A09DE" w:rsidP="00821B45">
      <w:pPr>
        <w:rPr>
          <w:rFonts w:ascii="Arial" w:hAnsi="Arial"/>
          <w:highlight w:val="yellow"/>
        </w:rPr>
      </w:pPr>
    </w:p>
    <w:p w:rsidR="000A09DE" w:rsidRPr="00465BD5" w:rsidRDefault="000A09DE" w:rsidP="005339BF">
      <w:pPr>
        <w:rPr>
          <w:rFonts w:ascii="Arial" w:hAnsi="Arial"/>
          <w:highlight w:val="yellow"/>
        </w:rPr>
      </w:pPr>
      <w:r w:rsidRPr="00465BD5">
        <w:rPr>
          <w:rFonts w:ascii="Arial" w:hAnsi="Arial"/>
          <w:highlight w:val="yellow"/>
        </w:rPr>
        <w:t>Simulation and training tools allow VTSOs to simulate operations in a complete environment including all the tools that may be used in real situations. Input data to the system may be based on simulated data or on recorded data.</w:t>
      </w:r>
    </w:p>
    <w:p w:rsidR="000A09DE" w:rsidRPr="00465BD5" w:rsidRDefault="000A09DE" w:rsidP="005339BF">
      <w:pPr>
        <w:rPr>
          <w:rFonts w:ascii="Arial" w:hAnsi="Arial"/>
          <w:highlight w:val="yellow"/>
        </w:rPr>
      </w:pPr>
      <w:r w:rsidRPr="00465BD5">
        <w:rPr>
          <w:rFonts w:ascii="Arial" w:hAnsi="Arial"/>
          <w:highlight w:val="yellow"/>
        </w:rPr>
        <w:t>Usually, simulated data are used in the validation process before systems are implanted in the VTS. They allow for operators to test the ergonomics of the system, test the different tools and express their needs and comments. Once the systems are implanted, connected to the sensors, and if the system is able to perform recording of real data, (as recommended in the operational requirements), the preferred way to exploit the simulation and training tools is based on real data and real situations.</w:t>
      </w:r>
    </w:p>
    <w:p w:rsidR="000A09DE" w:rsidRPr="00465BD5" w:rsidRDefault="000A09DE" w:rsidP="005339BF">
      <w:pPr>
        <w:rPr>
          <w:rFonts w:ascii="Arial" w:hAnsi="Arial"/>
          <w:highlight w:val="yellow"/>
        </w:rPr>
      </w:pPr>
      <w:r w:rsidRPr="00465BD5">
        <w:rPr>
          <w:rFonts w:ascii="Arial" w:hAnsi="Arial"/>
          <w:highlight w:val="yellow"/>
        </w:rPr>
        <w:t>This may help VTSOs to analyse and practice on the most usual configuration as well as on difficult operational procedures that the VTS had to face in the past. The simulation should as much as possible stick to the reality of working of the system in usual conditions, exploit the same sensors in input, exploit the real data recorded even if erroneous or noisy and exploit the same software version of the different tools.</w:t>
      </w:r>
    </w:p>
    <w:p w:rsidR="000A09DE" w:rsidRPr="00465BD5" w:rsidRDefault="000A09DE" w:rsidP="005339BF">
      <w:pPr>
        <w:rPr>
          <w:rFonts w:ascii="Arial" w:hAnsi="Arial"/>
          <w:highlight w:val="yellow"/>
        </w:rPr>
      </w:pPr>
      <w:r w:rsidRPr="00465BD5">
        <w:rPr>
          <w:rFonts w:ascii="Arial" w:hAnsi="Arial"/>
          <w:highlight w:val="yellow"/>
        </w:rPr>
        <w:t>There may be multiple uses for recording and replay, some may be directed towards the VTSOs needs (practice and analysis) whereas some others are directed towards the company who designed the system in order to make its products and tools evolve.</w:t>
      </w:r>
    </w:p>
    <w:p w:rsidR="000A09DE" w:rsidRPr="00465BD5" w:rsidRDefault="000A09DE" w:rsidP="005339BF">
      <w:pPr>
        <w:rPr>
          <w:rFonts w:ascii="Arial" w:hAnsi="Arial"/>
          <w:highlight w:val="yellow"/>
        </w:rPr>
      </w:pPr>
      <w:r w:rsidRPr="00465BD5">
        <w:rPr>
          <w:rFonts w:ascii="Arial" w:hAnsi="Arial"/>
          <w:highlight w:val="yellow"/>
        </w:rPr>
        <w:t>These two approaches should be differentiated. During practice and analysis, if the simulation is based on real data, the system should perform in the same conditions it has worked during the real situation. The system may replay the real situation that has been recorded as an output of the system, in that case, interactions with the VTSOs are limited and the system replay is not interactive. If input data to the system have been previously recorded, the replay should perform the same computation steps than in normal conditions, including calculation steps that made the situation difficult to analyse in real time.</w:t>
      </w:r>
    </w:p>
    <w:p w:rsidR="000A09DE" w:rsidRPr="00465BD5" w:rsidRDefault="000A09DE" w:rsidP="005339BF">
      <w:pPr>
        <w:rPr>
          <w:rFonts w:ascii="Arial" w:hAnsi="Arial"/>
          <w:highlight w:val="yellow"/>
        </w:rPr>
      </w:pPr>
      <w:r w:rsidRPr="00465BD5">
        <w:rPr>
          <w:rFonts w:ascii="Arial" w:hAnsi="Arial"/>
          <w:highlight w:val="yellow"/>
        </w:rPr>
        <w:t xml:space="preserve">In the </w:t>
      </w:r>
      <w:proofErr w:type="spellStart"/>
      <w:r w:rsidRPr="00465BD5">
        <w:rPr>
          <w:rFonts w:ascii="Arial" w:hAnsi="Arial"/>
          <w:highlight w:val="yellow"/>
        </w:rPr>
        <w:t>feed back</w:t>
      </w:r>
      <w:proofErr w:type="spellEnd"/>
      <w:r w:rsidRPr="00465BD5">
        <w:rPr>
          <w:rFonts w:ascii="Arial" w:hAnsi="Arial"/>
          <w:highlight w:val="yellow"/>
        </w:rPr>
        <w:t xml:space="preserve"> and improvement process that implies communications with the industrial, if real data were recorded, the computation steps of the simulation may be changed in different manners in order to better handle difficult situations and to answer more accurately to the VTSOs needs. In that case, the display during the training and simulation process may differ from the display the VTSOs used to visualize the first time during the real situation.</w:t>
      </w:r>
    </w:p>
    <w:p w:rsidR="000A09DE" w:rsidRPr="00465BD5" w:rsidRDefault="000A09DE" w:rsidP="0058374F">
      <w:pPr>
        <w:pStyle w:val="Heading2"/>
        <w:rPr>
          <w:highlight w:val="yellow"/>
        </w:rPr>
      </w:pPr>
      <w:bookmarkStart w:id="102" w:name="__RefHeading__418_1189919037"/>
      <w:bookmarkStart w:id="103" w:name="_Toc348687056"/>
      <w:bookmarkEnd w:id="102"/>
      <w:r w:rsidRPr="00465BD5">
        <w:rPr>
          <w:highlight w:val="yellow"/>
        </w:rPr>
        <w:t>Specific Design and Installation Considerations</w:t>
      </w:r>
      <w:bookmarkEnd w:id="103"/>
    </w:p>
    <w:p w:rsidR="000A09DE" w:rsidRPr="00465BD5" w:rsidRDefault="000A09DE" w:rsidP="0058374F">
      <w:pPr>
        <w:pStyle w:val="Heading3"/>
        <w:rPr>
          <w:highlight w:val="yellow"/>
        </w:rPr>
      </w:pPr>
      <w:bookmarkStart w:id="104" w:name="_Toc348687057"/>
      <w:r w:rsidRPr="00465BD5">
        <w:rPr>
          <w:highlight w:val="yellow"/>
        </w:rPr>
        <w:t>Interface Requirements</w:t>
      </w:r>
      <w:bookmarkEnd w:id="104"/>
    </w:p>
    <w:p w:rsidR="000A09DE" w:rsidRPr="00465BD5" w:rsidRDefault="000A09DE" w:rsidP="005339BF">
      <w:pPr>
        <w:rPr>
          <w:rFonts w:ascii="Arial" w:hAnsi="Arial"/>
          <w:highlight w:val="yellow"/>
        </w:rPr>
      </w:pPr>
      <w:r w:rsidRPr="00465BD5">
        <w:rPr>
          <w:rFonts w:ascii="Arial" w:hAnsi="Arial"/>
          <w:highlight w:val="yellow"/>
        </w:rPr>
        <w:t xml:space="preserve">As suggested in VTS manual, the output of decision support tools may be recorded in complement to raw data and the image displayed to VTSOs. This recording is recommended for multiple purposes among which, the review of accidents, incident investigation, technical evaluation, quality monitoring for continuous improvement, </w:t>
      </w:r>
      <w:r w:rsidRPr="00465BD5">
        <w:rPr>
          <w:rFonts w:ascii="Arial" w:hAnsi="Arial"/>
          <w:highlight w:val="yellow"/>
        </w:rPr>
        <w:lastRenderedPageBreak/>
        <w:t xml:space="preserve">statistical analysis, </w:t>
      </w:r>
      <w:proofErr w:type="gramStart"/>
      <w:r w:rsidRPr="00465BD5">
        <w:rPr>
          <w:rFonts w:ascii="Arial" w:hAnsi="Arial"/>
          <w:highlight w:val="yellow"/>
        </w:rPr>
        <w:t>training</w:t>
      </w:r>
      <w:proofErr w:type="gramEnd"/>
      <w:r w:rsidRPr="00465BD5">
        <w:rPr>
          <w:rFonts w:ascii="Arial" w:hAnsi="Arial"/>
          <w:highlight w:val="yellow"/>
        </w:rPr>
        <w:t xml:space="preserve"> purposes or for use as evidence following an accident or incident.</w:t>
      </w:r>
    </w:p>
    <w:p w:rsidR="000A09DE" w:rsidRPr="00465BD5" w:rsidRDefault="000A09DE" w:rsidP="005339BF">
      <w:pPr>
        <w:rPr>
          <w:rFonts w:ascii="Arial" w:hAnsi="Arial"/>
          <w:highlight w:val="yellow"/>
        </w:rPr>
      </w:pPr>
      <w:r w:rsidRPr="00465BD5">
        <w:rPr>
          <w:rFonts w:ascii="Arial" w:hAnsi="Arial"/>
          <w:highlight w:val="yellow"/>
        </w:rPr>
        <w:t>VTS authorities should be aware of the usefulness of such practice even when recording raw data or the maritime picture on the other hand. It is of the VTS authority to determine the frequency of sampling but it should be adapted to the goals pursued by the replay options. Low frequency sampling may be sufficient for traffic analysis purposes whereas nominal sampling is preferred if the tool is to be used to simulate the real environment of the VTSOs (recording entirely the raw data or recording entirely the output of the system at its nominal sampling rate).</w:t>
      </w:r>
    </w:p>
    <w:p w:rsidR="000A09DE" w:rsidRPr="00465BD5" w:rsidRDefault="000A09DE" w:rsidP="005339BF">
      <w:pPr>
        <w:rPr>
          <w:rFonts w:ascii="Arial" w:hAnsi="Arial"/>
          <w:highlight w:val="yellow"/>
        </w:rPr>
      </w:pPr>
      <w:r w:rsidRPr="00465BD5">
        <w:rPr>
          <w:rFonts w:ascii="Arial" w:hAnsi="Arial"/>
          <w:highlight w:val="yellow"/>
        </w:rPr>
        <w:t xml:space="preserve">Depending on the system design, the system may be directly interfaced with the sensors providing data (in the case the company that designed the system has the </w:t>
      </w:r>
      <w:proofErr w:type="spellStart"/>
      <w:r w:rsidRPr="00465BD5">
        <w:rPr>
          <w:rFonts w:ascii="Arial" w:hAnsi="Arial"/>
          <w:highlight w:val="yellow"/>
        </w:rPr>
        <w:t>know how</w:t>
      </w:r>
      <w:proofErr w:type="spellEnd"/>
      <w:r w:rsidRPr="00465BD5">
        <w:rPr>
          <w:rFonts w:ascii="Arial" w:hAnsi="Arial"/>
          <w:highlight w:val="yellow"/>
        </w:rPr>
        <w:t xml:space="preserve"> of the low level processing of data) or the system may be of higher level (if the company is an integrator and benefits of </w:t>
      </w:r>
      <w:r w:rsidR="008366FE" w:rsidRPr="00465BD5">
        <w:rPr>
          <w:rFonts w:ascii="Arial" w:hAnsi="Arial"/>
          <w:highlight w:val="yellow"/>
        </w:rPr>
        <w:t>pre-processed</w:t>
      </w:r>
      <w:r w:rsidRPr="00465BD5">
        <w:rPr>
          <w:rFonts w:ascii="Arial" w:hAnsi="Arial"/>
          <w:highlight w:val="yellow"/>
        </w:rPr>
        <w:t xml:space="preserve"> outputs from the sensors). In the case the system designer masters the processing of raw data information, it is recommended that he uses these raw data as much as possible without chopping too much the data processing flow. Tracking filters for instance work better when processing directly the raw data than after some </w:t>
      </w:r>
      <w:r w:rsidR="008366FE" w:rsidRPr="00465BD5">
        <w:rPr>
          <w:rFonts w:ascii="Arial" w:hAnsi="Arial"/>
          <w:highlight w:val="yellow"/>
        </w:rPr>
        <w:t>pre-processing</w:t>
      </w:r>
      <w:r w:rsidRPr="00465BD5">
        <w:rPr>
          <w:rFonts w:ascii="Arial" w:hAnsi="Arial"/>
          <w:highlight w:val="yellow"/>
        </w:rPr>
        <w:t xml:space="preserve"> has altered the completeness of the data (including noise).</w:t>
      </w:r>
    </w:p>
    <w:p w:rsidR="000A09DE" w:rsidRPr="00465BD5" w:rsidRDefault="000A09DE" w:rsidP="005339BF">
      <w:pPr>
        <w:rPr>
          <w:rFonts w:ascii="Arial" w:hAnsi="Arial"/>
          <w:highlight w:val="yellow"/>
        </w:rPr>
      </w:pPr>
      <w:r w:rsidRPr="00465BD5">
        <w:rPr>
          <w:rFonts w:ascii="Arial" w:hAnsi="Arial"/>
          <w:highlight w:val="yellow"/>
        </w:rPr>
        <w:t>Decision support tools play an important role in the traffic image displayed to VTSOs, as such, they should comply with data display recommendations listed in Annex 10 - Data portrayal, and the output of the traffic image should also comply with the recommendations listed in Annex 12 - Data information exchange and IVEF format for further readability and exploitation.</w:t>
      </w:r>
    </w:p>
    <w:bookmarkEnd w:id="7"/>
    <w:p w:rsidR="00644010" w:rsidRPr="006F653D" w:rsidRDefault="0000490F" w:rsidP="00644010">
      <w:pPr>
        <w:rPr>
          <w:rFonts w:ascii="Arial" w:hAnsi="Arial"/>
        </w:rPr>
      </w:pPr>
      <w:r w:rsidRPr="00465BD5">
        <w:rPr>
          <w:rFonts w:ascii="Arial" w:hAnsi="Arial"/>
          <w:highlight w:val="yellow"/>
        </w:rPr>
        <w:br w:type="page"/>
      </w:r>
    </w:p>
    <w:p w:rsidR="003605AE" w:rsidRDefault="003605AE" w:rsidP="00FD439E">
      <w:pPr>
        <w:pStyle w:val="Heading1"/>
      </w:pPr>
      <w:bookmarkStart w:id="105" w:name="_Toc314488168"/>
      <w:bookmarkStart w:id="106" w:name="_Toc348687058"/>
      <w:r w:rsidRPr="006F653D">
        <w:lastRenderedPageBreak/>
        <w:t>External Information Exchange</w:t>
      </w:r>
      <w:bookmarkStart w:id="107" w:name="_Toc303419864"/>
      <w:bookmarkStart w:id="108" w:name="_Toc303419865"/>
      <w:bookmarkEnd w:id="105"/>
      <w:bookmarkEnd w:id="106"/>
      <w:bookmarkEnd w:id="107"/>
      <w:bookmarkEnd w:id="108"/>
    </w:p>
    <w:p w:rsidR="00465BD5" w:rsidRPr="00671259" w:rsidRDefault="00465BD5" w:rsidP="00465BD5">
      <w:pPr>
        <w:pStyle w:val="Heading2"/>
      </w:pPr>
      <w:bookmarkStart w:id="109" w:name="_Toc334686316"/>
      <w:bookmarkStart w:id="110" w:name="_Toc348687059"/>
      <w:bookmarkEnd w:id="8"/>
      <w:commentRangeStart w:id="111"/>
      <w:r w:rsidRPr="00465BD5">
        <w:t>Introduction</w:t>
      </w:r>
      <w:commentRangeEnd w:id="111"/>
      <w:r w:rsidRPr="00465BD5">
        <w:rPr>
          <w:rStyle w:val="CommentReference"/>
          <w:sz w:val="28"/>
          <w:szCs w:val="28"/>
        </w:rPr>
        <w:commentReference w:id="111"/>
      </w:r>
      <w:bookmarkEnd w:id="109"/>
      <w:bookmarkEnd w:id="110"/>
    </w:p>
    <w:p w:rsidR="00465BD5" w:rsidRPr="00671259" w:rsidRDefault="00465BD5" w:rsidP="00465BD5">
      <w:pPr>
        <w:pStyle w:val="BodyText"/>
        <w:rPr>
          <w:rFonts w:ascii="Arial" w:hAnsi="Arial"/>
        </w:rPr>
      </w:pPr>
      <w:r w:rsidRPr="00671259">
        <w:rPr>
          <w:rFonts w:ascii="Arial" w:hAnsi="Arial"/>
        </w:rPr>
        <w:t>VTS centres should be equipped with the ability to communicate with relevant allied services</w:t>
      </w:r>
      <w:r>
        <w:rPr>
          <w:rFonts w:ascii="Arial" w:hAnsi="Arial"/>
        </w:rPr>
        <w:t>, National Points of Contact (NPOCs) for services, such as LRIT and SafeSeaNet, and neighbouring VTS centres, where appropriate</w:t>
      </w:r>
      <w:r w:rsidRPr="00671259">
        <w:rPr>
          <w:rFonts w:ascii="Arial" w:hAnsi="Arial"/>
        </w:rPr>
        <w:t>.</w:t>
      </w:r>
      <w:r>
        <w:rPr>
          <w:rFonts w:ascii="Arial" w:hAnsi="Arial"/>
        </w:rPr>
        <w:t xml:space="preserve"> This annex describes the relevant technical issues. </w:t>
      </w:r>
      <w:r w:rsidRPr="00671259">
        <w:rPr>
          <w:rFonts w:ascii="Arial" w:hAnsi="Arial"/>
        </w:rPr>
        <w:t>Details</w:t>
      </w:r>
      <w:r>
        <w:rPr>
          <w:rFonts w:ascii="Arial" w:hAnsi="Arial"/>
        </w:rPr>
        <w:t>,</w:t>
      </w:r>
      <w:r w:rsidRPr="00671259">
        <w:rPr>
          <w:rFonts w:ascii="Arial" w:hAnsi="Arial"/>
        </w:rPr>
        <w:t xml:space="preserve"> regarding legal issues and processes recommended for sharing maritime data</w:t>
      </w:r>
      <w:r>
        <w:rPr>
          <w:rFonts w:ascii="Arial" w:hAnsi="Arial"/>
        </w:rPr>
        <w:t xml:space="preserve"> (</w:t>
      </w:r>
      <w:r w:rsidRPr="00671259">
        <w:rPr>
          <w:rFonts w:ascii="Arial" w:hAnsi="Arial"/>
        </w:rPr>
        <w:t>more specifically terrestrial and satellite AIS</w:t>
      </w:r>
      <w:r>
        <w:rPr>
          <w:rFonts w:ascii="Arial" w:hAnsi="Arial"/>
        </w:rPr>
        <w:t>)</w:t>
      </w:r>
      <w:r w:rsidRPr="00671259">
        <w:rPr>
          <w:rFonts w:ascii="Arial" w:hAnsi="Arial"/>
        </w:rPr>
        <w:t xml:space="preserve">, may be found in IALA guideline N° </w:t>
      </w:r>
      <w:r w:rsidRPr="00DB18AE">
        <w:rPr>
          <w:rFonts w:ascii="Arial" w:hAnsi="Arial"/>
          <w:highlight w:val="yellow"/>
        </w:rPr>
        <w:t>XXX (</w:t>
      </w:r>
      <w:r w:rsidRPr="00671259">
        <w:rPr>
          <w:rFonts w:ascii="Arial" w:hAnsi="Arial"/>
          <w:shd w:val="clear" w:color="auto" w:fill="FFFF00"/>
        </w:rPr>
        <w:t xml:space="preserve">The </w:t>
      </w:r>
      <w:r>
        <w:rPr>
          <w:rFonts w:ascii="Arial" w:hAnsi="Arial"/>
          <w:shd w:val="clear" w:color="auto" w:fill="FFFF00"/>
        </w:rPr>
        <w:t>G</w:t>
      </w:r>
      <w:r w:rsidRPr="00671259">
        <w:rPr>
          <w:rFonts w:ascii="Arial" w:hAnsi="Arial"/>
          <w:shd w:val="clear" w:color="auto" w:fill="FFFF00"/>
        </w:rPr>
        <w:t xml:space="preserve">lobal </w:t>
      </w:r>
      <w:r>
        <w:rPr>
          <w:rFonts w:ascii="Arial" w:hAnsi="Arial"/>
          <w:shd w:val="clear" w:color="auto" w:fill="FFFF00"/>
        </w:rPr>
        <w:t>S</w:t>
      </w:r>
      <w:r w:rsidRPr="00671259">
        <w:rPr>
          <w:rFonts w:ascii="Arial" w:hAnsi="Arial"/>
          <w:shd w:val="clear" w:color="auto" w:fill="FFFF00"/>
        </w:rPr>
        <w:t xml:space="preserve">haring of </w:t>
      </w:r>
      <w:r>
        <w:rPr>
          <w:rFonts w:ascii="Arial" w:hAnsi="Arial"/>
          <w:shd w:val="clear" w:color="auto" w:fill="FFFF00"/>
        </w:rPr>
        <w:t>M</w:t>
      </w:r>
      <w:r w:rsidRPr="00671259">
        <w:rPr>
          <w:rFonts w:ascii="Arial" w:hAnsi="Arial"/>
          <w:shd w:val="clear" w:color="auto" w:fill="FFFF00"/>
        </w:rPr>
        <w:t xml:space="preserve">aritime </w:t>
      </w:r>
      <w:r>
        <w:rPr>
          <w:rFonts w:ascii="Arial" w:hAnsi="Arial"/>
          <w:shd w:val="clear" w:color="auto" w:fill="FFFF00"/>
        </w:rPr>
        <w:t>D</w:t>
      </w:r>
      <w:r w:rsidRPr="00671259">
        <w:rPr>
          <w:rFonts w:ascii="Arial" w:hAnsi="Arial"/>
          <w:shd w:val="clear" w:color="auto" w:fill="FFFF00"/>
        </w:rPr>
        <w:t xml:space="preserve">ata and </w:t>
      </w:r>
      <w:r>
        <w:rPr>
          <w:rFonts w:ascii="Arial" w:hAnsi="Arial"/>
          <w:shd w:val="clear" w:color="auto" w:fill="FFFF00"/>
        </w:rPr>
        <w:t>I</w:t>
      </w:r>
      <w:r w:rsidRPr="00671259">
        <w:rPr>
          <w:rFonts w:ascii="Arial" w:hAnsi="Arial"/>
          <w:shd w:val="clear" w:color="auto" w:fill="FFFF00"/>
        </w:rPr>
        <w:t>nformation</w:t>
      </w:r>
      <w:r>
        <w:rPr>
          <w:rFonts w:ascii="Arial" w:hAnsi="Arial"/>
          <w:shd w:val="clear" w:color="auto" w:fill="FFFF00"/>
        </w:rPr>
        <w:t>,</w:t>
      </w:r>
      <w:r w:rsidRPr="00671259">
        <w:rPr>
          <w:rFonts w:ascii="Arial" w:hAnsi="Arial"/>
          <w:shd w:val="clear" w:color="auto" w:fill="FFFF00"/>
        </w:rPr>
        <w:t xml:space="preserve"> Ed-0.1-15sept2011</w:t>
      </w:r>
      <w:r w:rsidRPr="00671259">
        <w:rPr>
          <w:rFonts w:ascii="Arial" w:hAnsi="Arial"/>
        </w:rPr>
        <w:t>).</w:t>
      </w:r>
    </w:p>
    <w:p w:rsidR="00465BD5" w:rsidRPr="00671259" w:rsidRDefault="00465BD5" w:rsidP="00465BD5">
      <w:pPr>
        <w:pStyle w:val="Heading2"/>
        <w:rPr>
          <w:shd w:val="clear" w:color="auto" w:fill="00FFFF"/>
        </w:rPr>
      </w:pPr>
      <w:r w:rsidRPr="00671259">
        <w:t xml:space="preserve"> </w:t>
      </w:r>
      <w:bookmarkStart w:id="112" w:name="_Toc334686317"/>
      <w:bookmarkStart w:id="113" w:name="_Toc348687060"/>
      <w:r w:rsidRPr="00671259">
        <w:t>References</w:t>
      </w:r>
      <w:bookmarkEnd w:id="112"/>
      <w:bookmarkEnd w:id="113"/>
    </w:p>
    <w:p w:rsidR="00465BD5" w:rsidRDefault="00465BD5" w:rsidP="00465BD5">
      <w:pPr>
        <w:pStyle w:val="BodyText"/>
        <w:rPr>
          <w:rFonts w:ascii="Arial" w:hAnsi="Arial"/>
          <w:shd w:val="clear" w:color="auto" w:fill="FFFF00"/>
        </w:rPr>
      </w:pPr>
      <w:r>
        <w:rPr>
          <w:rFonts w:ascii="Arial" w:hAnsi="Arial"/>
        </w:rPr>
        <w:t>IALA G</w:t>
      </w:r>
      <w:r w:rsidRPr="00671259">
        <w:rPr>
          <w:rFonts w:ascii="Arial" w:hAnsi="Arial"/>
        </w:rPr>
        <w:t xml:space="preserve">uideline N° </w:t>
      </w:r>
      <w:r w:rsidRPr="00416C8F">
        <w:rPr>
          <w:rFonts w:ascii="Arial" w:hAnsi="Arial"/>
          <w:highlight w:val="yellow"/>
        </w:rPr>
        <w:t xml:space="preserve">XXX </w:t>
      </w:r>
      <w:r>
        <w:rPr>
          <w:rFonts w:ascii="Arial" w:hAnsi="Arial"/>
        </w:rPr>
        <w:t>– “</w:t>
      </w:r>
      <w:r w:rsidRPr="00671259">
        <w:rPr>
          <w:rFonts w:ascii="Arial" w:hAnsi="Arial"/>
          <w:shd w:val="clear" w:color="auto" w:fill="FFFF00"/>
        </w:rPr>
        <w:t xml:space="preserve">The </w:t>
      </w:r>
      <w:r>
        <w:rPr>
          <w:rFonts w:ascii="Arial" w:hAnsi="Arial"/>
          <w:shd w:val="clear" w:color="auto" w:fill="FFFF00"/>
        </w:rPr>
        <w:t>G</w:t>
      </w:r>
      <w:r w:rsidRPr="00671259">
        <w:rPr>
          <w:rFonts w:ascii="Arial" w:hAnsi="Arial"/>
          <w:shd w:val="clear" w:color="auto" w:fill="FFFF00"/>
        </w:rPr>
        <w:t xml:space="preserve">lobal </w:t>
      </w:r>
      <w:r>
        <w:rPr>
          <w:rFonts w:ascii="Arial" w:hAnsi="Arial"/>
          <w:shd w:val="clear" w:color="auto" w:fill="FFFF00"/>
        </w:rPr>
        <w:t>S</w:t>
      </w:r>
      <w:r w:rsidRPr="00671259">
        <w:rPr>
          <w:rFonts w:ascii="Arial" w:hAnsi="Arial"/>
          <w:shd w:val="clear" w:color="auto" w:fill="FFFF00"/>
        </w:rPr>
        <w:t xml:space="preserve">haring of </w:t>
      </w:r>
      <w:r>
        <w:rPr>
          <w:rFonts w:ascii="Arial" w:hAnsi="Arial"/>
          <w:shd w:val="clear" w:color="auto" w:fill="FFFF00"/>
        </w:rPr>
        <w:t>M</w:t>
      </w:r>
      <w:r w:rsidRPr="00671259">
        <w:rPr>
          <w:rFonts w:ascii="Arial" w:hAnsi="Arial"/>
          <w:shd w:val="clear" w:color="auto" w:fill="FFFF00"/>
        </w:rPr>
        <w:t xml:space="preserve">aritime </w:t>
      </w:r>
      <w:r>
        <w:rPr>
          <w:rFonts w:ascii="Arial" w:hAnsi="Arial"/>
          <w:shd w:val="clear" w:color="auto" w:fill="FFFF00"/>
        </w:rPr>
        <w:t>D</w:t>
      </w:r>
      <w:r w:rsidRPr="00671259">
        <w:rPr>
          <w:rFonts w:ascii="Arial" w:hAnsi="Arial"/>
          <w:shd w:val="clear" w:color="auto" w:fill="FFFF00"/>
        </w:rPr>
        <w:t xml:space="preserve">ata and </w:t>
      </w:r>
      <w:r>
        <w:rPr>
          <w:rFonts w:ascii="Arial" w:hAnsi="Arial"/>
          <w:shd w:val="clear" w:color="auto" w:fill="FFFF00"/>
        </w:rPr>
        <w:t>I</w:t>
      </w:r>
      <w:r w:rsidRPr="00671259">
        <w:rPr>
          <w:rFonts w:ascii="Arial" w:hAnsi="Arial"/>
          <w:shd w:val="clear" w:color="auto" w:fill="FFFF00"/>
        </w:rPr>
        <w:t>nformation</w:t>
      </w:r>
      <w:r>
        <w:rPr>
          <w:rFonts w:ascii="Arial" w:hAnsi="Arial"/>
          <w:shd w:val="clear" w:color="auto" w:fill="FFFF00"/>
        </w:rPr>
        <w:t>,</w:t>
      </w:r>
      <w:r w:rsidRPr="00671259">
        <w:rPr>
          <w:rFonts w:ascii="Arial" w:hAnsi="Arial"/>
          <w:shd w:val="clear" w:color="auto" w:fill="FFFF00"/>
        </w:rPr>
        <w:t xml:space="preserve"> Ed-0.1-15sept2011</w:t>
      </w:r>
      <w:r>
        <w:rPr>
          <w:rFonts w:ascii="Arial" w:hAnsi="Arial"/>
          <w:shd w:val="clear" w:color="auto" w:fill="FFFF00"/>
        </w:rPr>
        <w:t>”</w:t>
      </w:r>
    </w:p>
    <w:p w:rsidR="00465BD5" w:rsidRDefault="00465BD5" w:rsidP="00465BD5">
      <w:pPr>
        <w:pStyle w:val="BodyText"/>
        <w:rPr>
          <w:rFonts w:ascii="Arial" w:hAnsi="Arial"/>
        </w:rPr>
      </w:pPr>
      <w:r>
        <w:rPr>
          <w:rFonts w:ascii="Arial" w:hAnsi="Arial"/>
        </w:rPr>
        <w:t>IALA Recommendation V.145 – “</w:t>
      </w:r>
      <w:r w:rsidRPr="003F7F58">
        <w:rPr>
          <w:rFonts w:ascii="Arial" w:hAnsi="Arial"/>
        </w:rPr>
        <w:t>On</w:t>
      </w:r>
      <w:r>
        <w:rPr>
          <w:rFonts w:ascii="Arial" w:hAnsi="Arial"/>
        </w:rPr>
        <w:t xml:space="preserve"> </w:t>
      </w:r>
      <w:r w:rsidRPr="003F7F58">
        <w:rPr>
          <w:rFonts w:ascii="Arial" w:hAnsi="Arial"/>
        </w:rPr>
        <w:t>the Inter-VTS Exchange Format</w:t>
      </w:r>
      <w:r>
        <w:rPr>
          <w:rFonts w:ascii="Arial" w:hAnsi="Arial"/>
        </w:rPr>
        <w:t xml:space="preserve"> </w:t>
      </w:r>
      <w:r w:rsidRPr="003F7F58">
        <w:rPr>
          <w:rFonts w:ascii="Arial" w:hAnsi="Arial"/>
        </w:rPr>
        <w:t>(IVEF) Service</w:t>
      </w:r>
      <w:r>
        <w:rPr>
          <w:rFonts w:ascii="Arial" w:hAnsi="Arial"/>
        </w:rPr>
        <w:t>”</w:t>
      </w:r>
    </w:p>
    <w:p w:rsidR="00465BD5" w:rsidRPr="00671259" w:rsidRDefault="00465BD5" w:rsidP="00465BD5">
      <w:pPr>
        <w:pStyle w:val="BodyText"/>
        <w:rPr>
          <w:rFonts w:ascii="Arial" w:hAnsi="Arial"/>
        </w:rPr>
      </w:pPr>
      <w:r w:rsidRPr="00671259">
        <w:rPr>
          <w:rFonts w:ascii="Arial" w:hAnsi="Arial"/>
        </w:rPr>
        <w:t>IHO S-100</w:t>
      </w:r>
      <w:r>
        <w:rPr>
          <w:rFonts w:ascii="Arial" w:hAnsi="Arial"/>
        </w:rPr>
        <w:t xml:space="preserve"> – “</w:t>
      </w:r>
      <w:r w:rsidRPr="003F7F58">
        <w:rPr>
          <w:rFonts w:ascii="Arial" w:hAnsi="Arial"/>
        </w:rPr>
        <w:t>IHO Universal Hydrographic Data Model</w:t>
      </w:r>
      <w:r>
        <w:rPr>
          <w:rFonts w:ascii="Arial" w:hAnsi="Arial"/>
        </w:rPr>
        <w:t>”</w:t>
      </w:r>
    </w:p>
    <w:p w:rsidR="00465BD5" w:rsidRPr="00671259" w:rsidRDefault="00465BD5" w:rsidP="00465BD5">
      <w:pPr>
        <w:pStyle w:val="Heading2"/>
      </w:pPr>
      <w:r w:rsidRPr="00671259">
        <w:t xml:space="preserve"> </w:t>
      </w:r>
      <w:bookmarkStart w:id="114" w:name="_Toc334686318"/>
      <w:bookmarkStart w:id="115" w:name="_Toc348687061"/>
      <w:r w:rsidRPr="00671259">
        <w:t xml:space="preserve">Characteristics of </w:t>
      </w:r>
      <w:r>
        <w:t>D</w:t>
      </w:r>
      <w:r w:rsidRPr="00671259">
        <w:t xml:space="preserve">ata </w:t>
      </w:r>
      <w:r>
        <w:t>E</w:t>
      </w:r>
      <w:r w:rsidRPr="00671259">
        <w:t>xchange in VTS</w:t>
      </w:r>
      <w:bookmarkEnd w:id="114"/>
      <w:bookmarkEnd w:id="115"/>
    </w:p>
    <w:p w:rsidR="00465BD5" w:rsidRPr="00B85EF4" w:rsidRDefault="00465BD5" w:rsidP="00465BD5">
      <w:pPr>
        <w:pStyle w:val="Heading3"/>
        <w:keepLines/>
        <w:widowControl/>
        <w:tabs>
          <w:tab w:val="clear" w:pos="720"/>
          <w:tab w:val="left" w:pos="851"/>
        </w:tabs>
        <w:suppressAutoHyphens w:val="0"/>
        <w:spacing w:before="200" w:after="0"/>
      </w:pPr>
      <w:bookmarkStart w:id="116" w:name="_Toc334686319"/>
      <w:bookmarkStart w:id="117" w:name="_Toc348687062"/>
      <w:r>
        <w:t xml:space="preserve">Possible External </w:t>
      </w:r>
      <w:r w:rsidRPr="00B85EF4">
        <w:t>Uses</w:t>
      </w:r>
      <w:bookmarkEnd w:id="116"/>
      <w:r>
        <w:t xml:space="preserve"> of VTS Data</w:t>
      </w:r>
      <w:bookmarkEnd w:id="117"/>
    </w:p>
    <w:p w:rsidR="00465BD5" w:rsidRPr="00671259" w:rsidRDefault="00465BD5" w:rsidP="00465BD5">
      <w:pPr>
        <w:pStyle w:val="BodyText"/>
        <w:rPr>
          <w:rFonts w:ascii="Arial" w:hAnsi="Arial"/>
        </w:rPr>
      </w:pPr>
      <w:r>
        <w:rPr>
          <w:rFonts w:ascii="Arial" w:hAnsi="Arial"/>
        </w:rPr>
        <w:t>T</w:t>
      </w:r>
      <w:r w:rsidRPr="00671259">
        <w:rPr>
          <w:rFonts w:ascii="Arial" w:hAnsi="Arial"/>
        </w:rPr>
        <w:t xml:space="preserve">his </w:t>
      </w:r>
      <w:r>
        <w:rPr>
          <w:rFonts w:ascii="Arial" w:hAnsi="Arial"/>
        </w:rPr>
        <w:t>section</w:t>
      </w:r>
      <w:r w:rsidRPr="00671259">
        <w:rPr>
          <w:rFonts w:ascii="Arial" w:hAnsi="Arial"/>
        </w:rPr>
        <w:t xml:space="preserve"> </w:t>
      </w:r>
      <w:r>
        <w:rPr>
          <w:rFonts w:ascii="Arial" w:hAnsi="Arial"/>
        </w:rPr>
        <w:t>indicates possible</w:t>
      </w:r>
      <w:r w:rsidRPr="00671259">
        <w:rPr>
          <w:rFonts w:ascii="Arial" w:hAnsi="Arial"/>
        </w:rPr>
        <w:t xml:space="preserve"> uses for maritime data</w:t>
      </w:r>
      <w:r>
        <w:rPr>
          <w:rFonts w:ascii="Arial" w:hAnsi="Arial"/>
        </w:rPr>
        <w:t xml:space="preserve"> that may have been collected by a VTS</w:t>
      </w:r>
      <w:r w:rsidRPr="00671259">
        <w:rPr>
          <w:rFonts w:ascii="Arial" w:hAnsi="Arial"/>
        </w:rPr>
        <w:t xml:space="preserve">. </w:t>
      </w:r>
      <w:r>
        <w:rPr>
          <w:rFonts w:ascii="Arial" w:hAnsi="Arial"/>
        </w:rPr>
        <w:t>It should be noted that t</w:t>
      </w:r>
      <w:r w:rsidRPr="00671259">
        <w:rPr>
          <w:rFonts w:ascii="Arial" w:hAnsi="Arial"/>
        </w:rPr>
        <w:t xml:space="preserve">his list is not exhaustive and </w:t>
      </w:r>
      <w:r>
        <w:rPr>
          <w:rFonts w:ascii="Arial" w:hAnsi="Arial"/>
        </w:rPr>
        <w:t xml:space="preserve">simply </w:t>
      </w:r>
      <w:r w:rsidRPr="00671259">
        <w:rPr>
          <w:rFonts w:ascii="Arial" w:hAnsi="Arial"/>
        </w:rPr>
        <w:t>provide</w:t>
      </w:r>
      <w:r>
        <w:rPr>
          <w:rFonts w:ascii="Arial" w:hAnsi="Arial"/>
        </w:rPr>
        <w:t>s</w:t>
      </w:r>
      <w:r w:rsidRPr="00671259">
        <w:rPr>
          <w:rFonts w:ascii="Arial" w:hAnsi="Arial"/>
        </w:rPr>
        <w:t xml:space="preserve"> an indication of the range and diversity of </w:t>
      </w:r>
      <w:r>
        <w:rPr>
          <w:rFonts w:ascii="Arial" w:hAnsi="Arial"/>
        </w:rPr>
        <w:t xml:space="preserve">the uses of such </w:t>
      </w:r>
      <w:r w:rsidRPr="00671259">
        <w:rPr>
          <w:rFonts w:ascii="Arial" w:hAnsi="Arial"/>
        </w:rPr>
        <w:t>mari</w:t>
      </w:r>
      <w:r>
        <w:rPr>
          <w:rFonts w:ascii="Arial" w:hAnsi="Arial"/>
        </w:rPr>
        <w:t>tim</w:t>
      </w:r>
      <w:r w:rsidRPr="00671259">
        <w:rPr>
          <w:rFonts w:ascii="Arial" w:hAnsi="Arial"/>
        </w:rPr>
        <w:t>e data.</w:t>
      </w:r>
    </w:p>
    <w:p w:rsidR="00465BD5" w:rsidRPr="00671259" w:rsidRDefault="00465BD5" w:rsidP="00465BD5">
      <w:pPr>
        <w:pStyle w:val="BodyText"/>
        <w:rPr>
          <w:rFonts w:ascii="Arial" w:hAnsi="Arial"/>
        </w:rPr>
      </w:pPr>
      <w:r w:rsidRPr="00671259">
        <w:rPr>
          <w:rFonts w:ascii="Arial" w:hAnsi="Arial"/>
        </w:rPr>
        <w:t xml:space="preserve">VTSs </w:t>
      </w:r>
      <w:r>
        <w:rPr>
          <w:rFonts w:ascii="Arial" w:hAnsi="Arial"/>
        </w:rPr>
        <w:t>may be considered as focal points for data, since VTSs use data from various different sources for their day-to-day operation. This data can be useful to parties outside of the VTS,</w:t>
      </w:r>
      <w:r w:rsidRPr="00857EC5">
        <w:rPr>
          <w:rFonts w:ascii="Arial" w:hAnsi="Arial"/>
        </w:rPr>
        <w:t xml:space="preserve"> </w:t>
      </w:r>
      <w:r w:rsidRPr="00671259">
        <w:rPr>
          <w:rFonts w:ascii="Arial" w:hAnsi="Arial"/>
        </w:rPr>
        <w:t xml:space="preserve">because </w:t>
      </w:r>
      <w:r>
        <w:rPr>
          <w:rFonts w:ascii="Arial" w:hAnsi="Arial"/>
        </w:rPr>
        <w:t>it may improve the efficiency of their operation (e.g. pilots) or they</w:t>
      </w:r>
      <w:r w:rsidRPr="00671259">
        <w:rPr>
          <w:rFonts w:ascii="Arial" w:hAnsi="Arial"/>
        </w:rPr>
        <w:t xml:space="preserve"> need to be aware of certain situations</w:t>
      </w:r>
      <w:r>
        <w:rPr>
          <w:rFonts w:ascii="Arial" w:hAnsi="Arial"/>
        </w:rPr>
        <w:t xml:space="preserve">, for example, advance information for vessels transiting one VTS area, but destined for another. Therefore, a VTS may </w:t>
      </w:r>
      <w:r w:rsidRPr="00671259">
        <w:rPr>
          <w:rFonts w:ascii="Arial" w:hAnsi="Arial"/>
        </w:rPr>
        <w:t>play a key role in providing th</w:t>
      </w:r>
      <w:r>
        <w:rPr>
          <w:rFonts w:ascii="Arial" w:hAnsi="Arial"/>
        </w:rPr>
        <w:t>is data</w:t>
      </w:r>
      <w:r w:rsidRPr="00671259">
        <w:rPr>
          <w:rFonts w:ascii="Arial" w:hAnsi="Arial"/>
        </w:rPr>
        <w:t xml:space="preserve"> </w:t>
      </w:r>
      <w:r>
        <w:rPr>
          <w:rFonts w:ascii="Arial" w:hAnsi="Arial"/>
        </w:rPr>
        <w:t>externally</w:t>
      </w:r>
      <w:r w:rsidRPr="00671259">
        <w:rPr>
          <w:rFonts w:ascii="Arial" w:hAnsi="Arial"/>
        </w:rPr>
        <w:t>.</w:t>
      </w:r>
    </w:p>
    <w:p w:rsidR="00465BD5" w:rsidRPr="00671259" w:rsidRDefault="00465BD5" w:rsidP="00465BD5">
      <w:pPr>
        <w:pStyle w:val="BodyText"/>
        <w:rPr>
          <w:rFonts w:ascii="Arial" w:hAnsi="Arial"/>
        </w:rPr>
      </w:pPr>
      <w:r>
        <w:rPr>
          <w:rFonts w:ascii="Arial" w:hAnsi="Arial"/>
        </w:rPr>
        <w:t>The following tables give an overview of external uses of VTS-related data for various purposes.</w:t>
      </w:r>
    </w:p>
    <w:p w:rsidR="00465BD5" w:rsidRDefault="00465BD5" w:rsidP="00465BD5">
      <w:pPr>
        <w:pStyle w:val="Heading4"/>
        <w:keepLines/>
        <w:tabs>
          <w:tab w:val="clear" w:pos="864"/>
          <w:tab w:val="left" w:pos="851"/>
        </w:tabs>
        <w:spacing w:before="200" w:after="0"/>
      </w:pPr>
      <w:r w:rsidRPr="00671259">
        <w:t xml:space="preserve"> </w:t>
      </w:r>
      <w:r>
        <w:t>VTS / Vessel</w:t>
      </w:r>
    </w:p>
    <w:tbl>
      <w:tblPr>
        <w:tblStyle w:val="TableGrid"/>
        <w:tblW w:w="0" w:type="auto"/>
        <w:tblLook w:val="04A0" w:firstRow="1" w:lastRow="0" w:firstColumn="1" w:lastColumn="0" w:noHBand="0" w:noVBand="1"/>
      </w:tblPr>
      <w:tblGrid>
        <w:gridCol w:w="4261"/>
        <w:gridCol w:w="4261"/>
      </w:tblGrid>
      <w:tr w:rsidR="00465BD5" w:rsidTr="00465BD5">
        <w:tc>
          <w:tcPr>
            <w:tcW w:w="4261" w:type="dxa"/>
          </w:tcPr>
          <w:p w:rsidR="00465BD5" w:rsidRPr="00DB18AE" w:rsidRDefault="00465BD5" w:rsidP="00465BD5">
            <w:pPr>
              <w:pStyle w:val="BodyText"/>
              <w:widowControl w:val="0"/>
              <w:suppressAutoHyphens/>
              <w:rPr>
                <w:rFonts w:ascii="Arial" w:hAnsi="Arial"/>
              </w:rPr>
            </w:pPr>
            <w:r>
              <w:rPr>
                <w:rFonts w:ascii="Arial" w:hAnsi="Arial"/>
              </w:rPr>
              <w:t>G</w:t>
            </w:r>
            <w:r w:rsidRPr="00671259">
              <w:rPr>
                <w:rFonts w:ascii="Arial" w:hAnsi="Arial"/>
              </w:rPr>
              <w:t>eneral VTS</w:t>
            </w:r>
          </w:p>
        </w:tc>
        <w:tc>
          <w:tcPr>
            <w:tcW w:w="4261" w:type="dxa"/>
          </w:tcPr>
          <w:p w:rsidR="00465BD5" w:rsidRPr="00671259" w:rsidRDefault="00465BD5" w:rsidP="00465BD5">
            <w:pPr>
              <w:pStyle w:val="BodyText"/>
              <w:widowControl w:val="0"/>
              <w:numPr>
                <w:ilvl w:val="0"/>
                <w:numId w:val="102"/>
              </w:numPr>
              <w:suppressAutoHyphens/>
              <w:jc w:val="left"/>
              <w:rPr>
                <w:rFonts w:ascii="Arial" w:hAnsi="Arial"/>
              </w:rPr>
            </w:pPr>
            <w:r w:rsidRPr="00671259">
              <w:rPr>
                <w:rFonts w:ascii="Arial" w:hAnsi="Arial"/>
              </w:rPr>
              <w:t xml:space="preserve">Risk identification and avoidance </w:t>
            </w:r>
          </w:p>
          <w:p w:rsidR="00465BD5" w:rsidRPr="00671259" w:rsidRDefault="00465BD5" w:rsidP="00465BD5">
            <w:pPr>
              <w:pStyle w:val="BodyText"/>
              <w:widowControl w:val="0"/>
              <w:numPr>
                <w:ilvl w:val="0"/>
                <w:numId w:val="102"/>
              </w:numPr>
              <w:suppressAutoHyphens/>
              <w:jc w:val="left"/>
              <w:rPr>
                <w:rFonts w:ascii="Arial" w:hAnsi="Arial"/>
              </w:rPr>
            </w:pPr>
            <w:r w:rsidRPr="00671259">
              <w:rPr>
                <w:rFonts w:ascii="Arial" w:hAnsi="Arial"/>
              </w:rPr>
              <w:t>Monitoring of cargo, vessel status and resources</w:t>
            </w:r>
          </w:p>
          <w:p w:rsidR="00465BD5" w:rsidRPr="001B4EF0" w:rsidRDefault="00465BD5" w:rsidP="00465BD5">
            <w:pPr>
              <w:pStyle w:val="BodyText"/>
              <w:widowControl w:val="0"/>
              <w:numPr>
                <w:ilvl w:val="0"/>
                <w:numId w:val="102"/>
              </w:numPr>
              <w:suppressAutoHyphens/>
              <w:jc w:val="left"/>
              <w:rPr>
                <w:rFonts w:ascii="Arial" w:hAnsi="Arial"/>
              </w:rPr>
            </w:pPr>
            <w:r w:rsidRPr="00661064">
              <w:rPr>
                <w:rFonts w:ascii="Arial" w:hAnsi="Arial"/>
              </w:rPr>
              <w:t>Voyage planning and execution (e.g. under keel clearance and</w:t>
            </w:r>
            <w:r>
              <w:rPr>
                <w:rFonts w:ascii="Arial" w:hAnsi="Arial"/>
              </w:rPr>
              <w:t xml:space="preserve"> t</w:t>
            </w:r>
            <w:r w:rsidRPr="00661064">
              <w:rPr>
                <w:rFonts w:ascii="Arial" w:hAnsi="Arial"/>
              </w:rPr>
              <w:t>rack keeping</w:t>
            </w:r>
            <w:r>
              <w:rPr>
                <w:rFonts w:ascii="Arial" w:hAnsi="Arial"/>
              </w:rPr>
              <w:t>)</w:t>
            </w:r>
          </w:p>
          <w:p w:rsidR="00465BD5" w:rsidRDefault="00465BD5" w:rsidP="00465BD5">
            <w:pPr>
              <w:pStyle w:val="BodyText"/>
              <w:widowControl w:val="0"/>
              <w:numPr>
                <w:ilvl w:val="0"/>
                <w:numId w:val="102"/>
              </w:numPr>
              <w:suppressAutoHyphens/>
              <w:jc w:val="left"/>
              <w:rPr>
                <w:lang w:eastAsia="de-DE"/>
              </w:rPr>
            </w:pPr>
            <w:r w:rsidRPr="00671259">
              <w:rPr>
                <w:rFonts w:ascii="Arial" w:hAnsi="Arial"/>
              </w:rPr>
              <w:t>Weather</w:t>
            </w:r>
            <w:r>
              <w:rPr>
                <w:rFonts w:ascii="Arial" w:hAnsi="Arial"/>
              </w:rPr>
              <w:t xml:space="preserve"> and hydrography</w:t>
            </w:r>
          </w:p>
        </w:tc>
      </w:tr>
      <w:tr w:rsidR="00465BD5" w:rsidTr="00465BD5">
        <w:tc>
          <w:tcPr>
            <w:tcW w:w="4261" w:type="dxa"/>
          </w:tcPr>
          <w:p w:rsidR="00465BD5" w:rsidRPr="00DB18AE" w:rsidRDefault="00465BD5" w:rsidP="00465BD5">
            <w:pPr>
              <w:pStyle w:val="BodyText"/>
              <w:widowControl w:val="0"/>
              <w:suppressAutoHyphens/>
              <w:jc w:val="left"/>
              <w:rPr>
                <w:rFonts w:ascii="Arial" w:eastAsia="Arial Unicode MS" w:hAnsi="Arial" w:cs="Mangal"/>
                <w:kern w:val="1"/>
                <w:lang w:eastAsia="hi-IN" w:bidi="hi-IN"/>
              </w:rPr>
            </w:pPr>
            <w:r>
              <w:rPr>
                <w:rFonts w:ascii="Arial" w:hAnsi="Arial"/>
              </w:rPr>
              <w:t>P</w:t>
            </w:r>
            <w:r w:rsidRPr="00671259">
              <w:rPr>
                <w:rFonts w:ascii="Arial" w:hAnsi="Arial"/>
              </w:rPr>
              <w:t>ort VTS</w:t>
            </w:r>
          </w:p>
        </w:tc>
        <w:tc>
          <w:tcPr>
            <w:tcW w:w="4261" w:type="dxa"/>
          </w:tcPr>
          <w:p w:rsidR="00465BD5" w:rsidRPr="00671259" w:rsidRDefault="00465BD5" w:rsidP="00465BD5">
            <w:pPr>
              <w:pStyle w:val="BodyText"/>
              <w:widowControl w:val="0"/>
              <w:numPr>
                <w:ilvl w:val="0"/>
                <w:numId w:val="103"/>
              </w:numPr>
              <w:suppressAutoHyphens/>
              <w:jc w:val="left"/>
              <w:rPr>
                <w:rFonts w:ascii="Arial" w:hAnsi="Arial"/>
              </w:rPr>
            </w:pPr>
            <w:r w:rsidRPr="00671259">
              <w:rPr>
                <w:rFonts w:ascii="Arial" w:hAnsi="Arial"/>
              </w:rPr>
              <w:t>Cargo management (planning loading and discharge)</w:t>
            </w:r>
          </w:p>
          <w:p w:rsidR="00465BD5" w:rsidRDefault="00465BD5" w:rsidP="00465BD5">
            <w:pPr>
              <w:pStyle w:val="BodyText"/>
              <w:widowControl w:val="0"/>
              <w:numPr>
                <w:ilvl w:val="0"/>
                <w:numId w:val="103"/>
              </w:numPr>
              <w:suppressAutoHyphens/>
              <w:jc w:val="left"/>
              <w:rPr>
                <w:lang w:eastAsia="de-DE"/>
              </w:rPr>
            </w:pPr>
            <w:r w:rsidRPr="00671259">
              <w:rPr>
                <w:rFonts w:ascii="Arial" w:hAnsi="Arial"/>
              </w:rPr>
              <w:lastRenderedPageBreak/>
              <w:t>Logistics (shipboard)</w:t>
            </w:r>
          </w:p>
        </w:tc>
      </w:tr>
      <w:tr w:rsidR="00465BD5" w:rsidTr="00465BD5">
        <w:tc>
          <w:tcPr>
            <w:tcW w:w="4261" w:type="dxa"/>
          </w:tcPr>
          <w:p w:rsidR="00465BD5" w:rsidRPr="00DB18AE" w:rsidRDefault="00465BD5" w:rsidP="00465BD5">
            <w:pPr>
              <w:pStyle w:val="BodyText"/>
              <w:widowControl w:val="0"/>
              <w:suppressAutoHyphens/>
              <w:jc w:val="left"/>
              <w:rPr>
                <w:rFonts w:ascii="Arial" w:hAnsi="Arial"/>
              </w:rPr>
            </w:pPr>
            <w:r w:rsidRPr="00671259">
              <w:rPr>
                <w:rFonts w:ascii="Arial" w:hAnsi="Arial"/>
              </w:rPr>
              <w:lastRenderedPageBreak/>
              <w:t xml:space="preserve">Regulatory </w:t>
            </w:r>
            <w:r>
              <w:rPr>
                <w:rFonts w:ascii="Arial" w:hAnsi="Arial"/>
              </w:rPr>
              <w:t>C</w:t>
            </w:r>
            <w:r w:rsidRPr="00671259">
              <w:rPr>
                <w:rFonts w:ascii="Arial" w:hAnsi="Arial"/>
              </w:rPr>
              <w:t>ompliance</w:t>
            </w:r>
          </w:p>
        </w:tc>
        <w:tc>
          <w:tcPr>
            <w:tcW w:w="4261" w:type="dxa"/>
          </w:tcPr>
          <w:p w:rsidR="00465BD5" w:rsidRPr="00671259" w:rsidRDefault="00465BD5" w:rsidP="00465BD5">
            <w:pPr>
              <w:pStyle w:val="BodyText"/>
              <w:widowControl w:val="0"/>
              <w:numPr>
                <w:ilvl w:val="0"/>
                <w:numId w:val="104"/>
              </w:numPr>
              <w:suppressAutoHyphens/>
              <w:jc w:val="left"/>
              <w:rPr>
                <w:rFonts w:ascii="Arial" w:hAnsi="Arial"/>
              </w:rPr>
            </w:pPr>
            <w:r w:rsidRPr="00671259">
              <w:rPr>
                <w:rFonts w:ascii="Arial" w:hAnsi="Arial"/>
              </w:rPr>
              <w:t>Reporting</w:t>
            </w:r>
          </w:p>
          <w:p w:rsidR="00465BD5" w:rsidRDefault="00465BD5" w:rsidP="00465BD5">
            <w:pPr>
              <w:pStyle w:val="BodyText"/>
              <w:widowControl w:val="0"/>
              <w:numPr>
                <w:ilvl w:val="0"/>
                <w:numId w:val="104"/>
              </w:numPr>
              <w:suppressAutoHyphens/>
              <w:jc w:val="left"/>
              <w:rPr>
                <w:lang w:eastAsia="de-DE"/>
              </w:rPr>
            </w:pPr>
            <w:r w:rsidRPr="00671259">
              <w:rPr>
                <w:rFonts w:ascii="Arial" w:hAnsi="Arial"/>
              </w:rPr>
              <w:t>Environmental</w:t>
            </w:r>
          </w:p>
        </w:tc>
      </w:tr>
      <w:tr w:rsidR="00465BD5" w:rsidTr="00465BD5">
        <w:tc>
          <w:tcPr>
            <w:tcW w:w="4261" w:type="dxa"/>
          </w:tcPr>
          <w:p w:rsidR="00465BD5" w:rsidRPr="00DB18AE" w:rsidRDefault="00465BD5" w:rsidP="00465BD5">
            <w:pPr>
              <w:pStyle w:val="BodyText"/>
              <w:widowControl w:val="0"/>
              <w:suppressAutoHyphens/>
              <w:jc w:val="left"/>
              <w:rPr>
                <w:rFonts w:ascii="Arial" w:hAnsi="Arial"/>
              </w:rPr>
            </w:pPr>
            <w:r w:rsidRPr="00671259">
              <w:rPr>
                <w:rFonts w:ascii="Arial" w:hAnsi="Arial"/>
              </w:rPr>
              <w:t>SAR response</w:t>
            </w:r>
            <w:r>
              <w:rPr>
                <w:rFonts w:ascii="Arial" w:hAnsi="Arial"/>
              </w:rPr>
              <w:t xml:space="preserve"> (pending individual VTS responsibilities)</w:t>
            </w:r>
          </w:p>
        </w:tc>
        <w:tc>
          <w:tcPr>
            <w:tcW w:w="4261" w:type="dxa"/>
          </w:tcPr>
          <w:p w:rsidR="00465BD5" w:rsidRDefault="00465BD5" w:rsidP="00465BD5">
            <w:pPr>
              <w:jc w:val="left"/>
              <w:rPr>
                <w:lang w:eastAsia="de-DE"/>
              </w:rPr>
            </w:pPr>
          </w:p>
        </w:tc>
      </w:tr>
    </w:tbl>
    <w:p w:rsidR="00465BD5" w:rsidRPr="00DB18AE" w:rsidRDefault="00465BD5" w:rsidP="00465BD5">
      <w:pPr>
        <w:rPr>
          <w:lang w:eastAsia="de-DE"/>
        </w:rPr>
      </w:pPr>
    </w:p>
    <w:p w:rsidR="00465BD5" w:rsidRDefault="00465BD5" w:rsidP="00465BD5">
      <w:pPr>
        <w:pStyle w:val="Heading4"/>
        <w:keepLines/>
        <w:tabs>
          <w:tab w:val="clear" w:pos="864"/>
          <w:tab w:val="left" w:pos="851"/>
        </w:tabs>
        <w:spacing w:before="200" w:after="0"/>
      </w:pPr>
      <w:r>
        <w:t>VTS to Shore-based Users</w:t>
      </w:r>
    </w:p>
    <w:tbl>
      <w:tblPr>
        <w:tblStyle w:val="TableGrid"/>
        <w:tblW w:w="0" w:type="auto"/>
        <w:tblLook w:val="04A0" w:firstRow="1" w:lastRow="0" w:firstColumn="1" w:lastColumn="0" w:noHBand="0" w:noVBand="1"/>
      </w:tblPr>
      <w:tblGrid>
        <w:gridCol w:w="4219"/>
        <w:gridCol w:w="4303"/>
      </w:tblGrid>
      <w:tr w:rsidR="00465BD5" w:rsidTr="00465BD5">
        <w:trPr>
          <w:trHeight w:val="798"/>
        </w:trPr>
        <w:tc>
          <w:tcPr>
            <w:tcW w:w="4219" w:type="dxa"/>
          </w:tcPr>
          <w:p w:rsidR="00465BD5" w:rsidRDefault="00465BD5" w:rsidP="00465BD5">
            <w:pPr>
              <w:pStyle w:val="BodyText"/>
              <w:widowControl w:val="0"/>
              <w:suppressAutoHyphens/>
              <w:jc w:val="left"/>
              <w:rPr>
                <w:lang w:eastAsia="de-DE"/>
              </w:rPr>
            </w:pPr>
            <w:r w:rsidRPr="00671259">
              <w:rPr>
                <w:rFonts w:ascii="Arial" w:hAnsi="Arial"/>
              </w:rPr>
              <w:t>Traffic management</w:t>
            </w:r>
          </w:p>
        </w:tc>
        <w:tc>
          <w:tcPr>
            <w:tcW w:w="4303" w:type="dxa"/>
          </w:tcPr>
          <w:p w:rsidR="00465BD5" w:rsidRDefault="00465BD5" w:rsidP="00465BD5">
            <w:pPr>
              <w:pStyle w:val="BodyText"/>
              <w:widowControl w:val="0"/>
              <w:numPr>
                <w:ilvl w:val="0"/>
                <w:numId w:val="106"/>
              </w:numPr>
              <w:suppressAutoHyphens/>
              <w:jc w:val="left"/>
              <w:rPr>
                <w:rFonts w:ascii="Arial" w:hAnsi="Arial"/>
              </w:rPr>
            </w:pPr>
            <w:r w:rsidRPr="00DB18AE">
              <w:rPr>
                <w:rFonts w:ascii="Arial" w:hAnsi="Arial"/>
              </w:rPr>
              <w:t>VTS operations</w:t>
            </w:r>
          </w:p>
          <w:p w:rsidR="00465BD5" w:rsidRDefault="00465BD5" w:rsidP="00465BD5">
            <w:pPr>
              <w:pStyle w:val="BodyText"/>
              <w:widowControl w:val="0"/>
              <w:numPr>
                <w:ilvl w:val="0"/>
                <w:numId w:val="106"/>
              </w:numPr>
              <w:suppressAutoHyphens/>
              <w:jc w:val="left"/>
              <w:rPr>
                <w:lang w:eastAsia="de-DE"/>
              </w:rPr>
            </w:pPr>
            <w:r w:rsidRPr="00B67DFE">
              <w:rPr>
                <w:rFonts w:ascii="Arial" w:hAnsi="Arial"/>
              </w:rPr>
              <w:t>Anchorage and berth management</w:t>
            </w:r>
          </w:p>
        </w:tc>
      </w:tr>
      <w:tr w:rsidR="00465BD5" w:rsidTr="00465BD5">
        <w:tc>
          <w:tcPr>
            <w:tcW w:w="4219" w:type="dxa"/>
          </w:tcPr>
          <w:p w:rsidR="00465BD5" w:rsidRPr="00671259" w:rsidRDefault="00465BD5" w:rsidP="00465BD5">
            <w:pPr>
              <w:pStyle w:val="BodyText"/>
              <w:widowControl w:val="0"/>
              <w:suppressAutoHyphens/>
              <w:jc w:val="left"/>
              <w:rPr>
                <w:rFonts w:ascii="Arial" w:hAnsi="Arial"/>
              </w:rPr>
            </w:pPr>
            <w:r w:rsidRPr="00671259">
              <w:rPr>
                <w:rFonts w:ascii="Arial" w:hAnsi="Arial"/>
              </w:rPr>
              <w:t>Hazard management</w:t>
            </w:r>
          </w:p>
          <w:p w:rsidR="00465BD5" w:rsidRDefault="00465BD5" w:rsidP="00465BD5">
            <w:pPr>
              <w:jc w:val="left"/>
              <w:rPr>
                <w:lang w:eastAsia="de-DE"/>
              </w:rPr>
            </w:pPr>
          </w:p>
        </w:tc>
        <w:tc>
          <w:tcPr>
            <w:tcW w:w="4303" w:type="dxa"/>
          </w:tcPr>
          <w:p w:rsidR="00465BD5" w:rsidRPr="00671259" w:rsidRDefault="00465BD5" w:rsidP="00465BD5">
            <w:pPr>
              <w:pStyle w:val="BodyText"/>
              <w:widowControl w:val="0"/>
              <w:numPr>
                <w:ilvl w:val="0"/>
                <w:numId w:val="105"/>
              </w:numPr>
              <w:suppressAutoHyphens/>
              <w:rPr>
                <w:rFonts w:ascii="Arial" w:hAnsi="Arial"/>
              </w:rPr>
            </w:pPr>
            <w:r w:rsidRPr="00671259">
              <w:rPr>
                <w:rFonts w:ascii="Arial" w:hAnsi="Arial"/>
              </w:rPr>
              <w:t>Risk analysis</w:t>
            </w:r>
          </w:p>
          <w:p w:rsidR="00465BD5" w:rsidRPr="00671259" w:rsidRDefault="00465BD5" w:rsidP="00465BD5">
            <w:pPr>
              <w:pStyle w:val="BodyText"/>
              <w:widowControl w:val="0"/>
              <w:numPr>
                <w:ilvl w:val="0"/>
                <w:numId w:val="105"/>
              </w:numPr>
              <w:suppressAutoHyphens/>
              <w:rPr>
                <w:rFonts w:ascii="Arial" w:hAnsi="Arial"/>
              </w:rPr>
            </w:pPr>
            <w:r>
              <w:rPr>
                <w:rFonts w:ascii="Arial" w:hAnsi="Arial"/>
              </w:rPr>
              <w:t>Inc</w:t>
            </w:r>
            <w:r w:rsidRPr="00671259">
              <w:rPr>
                <w:rFonts w:ascii="Arial" w:hAnsi="Arial"/>
              </w:rPr>
              <w:t xml:space="preserve">ident </w:t>
            </w:r>
            <w:r>
              <w:rPr>
                <w:rFonts w:ascii="Arial" w:hAnsi="Arial"/>
              </w:rPr>
              <w:t xml:space="preserve">reporting and </w:t>
            </w:r>
            <w:r w:rsidRPr="00671259">
              <w:rPr>
                <w:rFonts w:ascii="Arial" w:hAnsi="Arial"/>
              </w:rPr>
              <w:t>investigation</w:t>
            </w:r>
          </w:p>
          <w:p w:rsidR="00465BD5" w:rsidRPr="00671259" w:rsidRDefault="00465BD5" w:rsidP="00465BD5">
            <w:pPr>
              <w:pStyle w:val="BodyText"/>
              <w:widowControl w:val="0"/>
              <w:numPr>
                <w:ilvl w:val="0"/>
                <w:numId w:val="105"/>
              </w:numPr>
              <w:suppressAutoHyphens/>
              <w:rPr>
                <w:rFonts w:ascii="Arial" w:hAnsi="Arial"/>
              </w:rPr>
            </w:pPr>
            <w:r w:rsidRPr="00671259">
              <w:rPr>
                <w:rFonts w:ascii="Arial" w:hAnsi="Arial"/>
              </w:rPr>
              <w:t>Contingency planning</w:t>
            </w:r>
          </w:p>
          <w:p w:rsidR="00465BD5" w:rsidRPr="00DB18AE" w:rsidRDefault="00465BD5" w:rsidP="00465BD5">
            <w:pPr>
              <w:pStyle w:val="BodyText"/>
              <w:widowControl w:val="0"/>
              <w:numPr>
                <w:ilvl w:val="0"/>
                <w:numId w:val="105"/>
              </w:numPr>
              <w:suppressAutoHyphens/>
              <w:rPr>
                <w:rFonts w:ascii="Arial" w:hAnsi="Arial"/>
              </w:rPr>
            </w:pPr>
            <w:r w:rsidRPr="00671259">
              <w:rPr>
                <w:rFonts w:ascii="Arial" w:hAnsi="Arial"/>
              </w:rPr>
              <w:t>Emergency towage and salvage</w:t>
            </w:r>
          </w:p>
        </w:tc>
      </w:tr>
      <w:tr w:rsidR="00465BD5" w:rsidTr="00465BD5">
        <w:tc>
          <w:tcPr>
            <w:tcW w:w="4219" w:type="dxa"/>
          </w:tcPr>
          <w:p w:rsidR="00465BD5" w:rsidRPr="00DB18AE" w:rsidRDefault="00465BD5" w:rsidP="00465BD5">
            <w:pPr>
              <w:pStyle w:val="BodyText"/>
              <w:widowControl w:val="0"/>
              <w:suppressAutoHyphens/>
              <w:jc w:val="left"/>
              <w:rPr>
                <w:rFonts w:ascii="Arial" w:hAnsi="Arial"/>
              </w:rPr>
            </w:pPr>
            <w:r w:rsidRPr="00671259">
              <w:rPr>
                <w:rFonts w:ascii="Arial" w:hAnsi="Arial"/>
              </w:rPr>
              <w:t>SAR</w:t>
            </w:r>
          </w:p>
        </w:tc>
        <w:tc>
          <w:tcPr>
            <w:tcW w:w="4303" w:type="dxa"/>
          </w:tcPr>
          <w:p w:rsidR="00465BD5" w:rsidRDefault="00465BD5" w:rsidP="00465BD5">
            <w:pPr>
              <w:rPr>
                <w:lang w:eastAsia="de-DE"/>
              </w:rPr>
            </w:pPr>
          </w:p>
        </w:tc>
      </w:tr>
      <w:tr w:rsidR="00465BD5" w:rsidTr="00465BD5">
        <w:tc>
          <w:tcPr>
            <w:tcW w:w="4219" w:type="dxa"/>
          </w:tcPr>
          <w:p w:rsidR="00465BD5" w:rsidRPr="00DB18AE" w:rsidRDefault="00465BD5" w:rsidP="00465BD5">
            <w:pPr>
              <w:pStyle w:val="BodyText"/>
              <w:widowControl w:val="0"/>
              <w:suppressAutoHyphens/>
              <w:jc w:val="left"/>
              <w:rPr>
                <w:rFonts w:ascii="Arial" w:hAnsi="Arial"/>
              </w:rPr>
            </w:pPr>
            <w:r w:rsidRPr="00671259">
              <w:rPr>
                <w:rFonts w:ascii="Arial" w:hAnsi="Arial"/>
              </w:rPr>
              <w:t>Pilotage and allied services</w:t>
            </w:r>
          </w:p>
        </w:tc>
        <w:tc>
          <w:tcPr>
            <w:tcW w:w="4303" w:type="dxa"/>
          </w:tcPr>
          <w:p w:rsidR="00465BD5" w:rsidRDefault="00465BD5" w:rsidP="00465BD5">
            <w:pPr>
              <w:rPr>
                <w:lang w:eastAsia="de-DE"/>
              </w:rPr>
            </w:pPr>
          </w:p>
        </w:tc>
      </w:tr>
      <w:tr w:rsidR="00465BD5" w:rsidTr="00465BD5">
        <w:tc>
          <w:tcPr>
            <w:tcW w:w="4219" w:type="dxa"/>
          </w:tcPr>
          <w:p w:rsidR="00465BD5" w:rsidRPr="00DB18AE" w:rsidRDefault="00465BD5" w:rsidP="00465BD5">
            <w:pPr>
              <w:pStyle w:val="BodyText"/>
              <w:widowControl w:val="0"/>
              <w:suppressAutoHyphens/>
              <w:jc w:val="left"/>
              <w:rPr>
                <w:rFonts w:ascii="Arial" w:hAnsi="Arial"/>
              </w:rPr>
            </w:pPr>
            <w:r w:rsidRPr="00671259">
              <w:rPr>
                <w:rFonts w:ascii="Arial" w:hAnsi="Arial"/>
              </w:rPr>
              <w:t xml:space="preserve">Support to </w:t>
            </w:r>
            <w:r>
              <w:rPr>
                <w:rFonts w:ascii="Arial" w:hAnsi="Arial"/>
              </w:rPr>
              <w:t xml:space="preserve">the </w:t>
            </w:r>
            <w:r w:rsidRPr="00671259">
              <w:rPr>
                <w:rFonts w:ascii="Arial" w:hAnsi="Arial"/>
              </w:rPr>
              <w:t>logistic chain</w:t>
            </w:r>
          </w:p>
        </w:tc>
        <w:tc>
          <w:tcPr>
            <w:tcW w:w="4303" w:type="dxa"/>
          </w:tcPr>
          <w:p w:rsidR="00465BD5" w:rsidRPr="00671259" w:rsidRDefault="00465BD5" w:rsidP="00465BD5">
            <w:pPr>
              <w:pStyle w:val="BodyText"/>
              <w:widowControl w:val="0"/>
              <w:numPr>
                <w:ilvl w:val="0"/>
                <w:numId w:val="107"/>
              </w:numPr>
              <w:suppressAutoHyphens/>
              <w:rPr>
                <w:rFonts w:ascii="Arial" w:hAnsi="Arial"/>
              </w:rPr>
            </w:pPr>
            <w:r w:rsidRPr="00671259">
              <w:rPr>
                <w:rFonts w:ascii="Arial" w:hAnsi="Arial"/>
              </w:rPr>
              <w:t>Voyage monitoring</w:t>
            </w:r>
          </w:p>
          <w:p w:rsidR="00465BD5" w:rsidRPr="00671259" w:rsidRDefault="00465BD5" w:rsidP="00465BD5">
            <w:pPr>
              <w:pStyle w:val="BodyText"/>
              <w:widowControl w:val="0"/>
              <w:numPr>
                <w:ilvl w:val="0"/>
                <w:numId w:val="107"/>
              </w:numPr>
              <w:suppressAutoHyphens/>
              <w:rPr>
                <w:rFonts w:ascii="Arial" w:hAnsi="Arial"/>
              </w:rPr>
            </w:pPr>
            <w:r w:rsidRPr="00671259">
              <w:rPr>
                <w:rFonts w:ascii="Arial" w:hAnsi="Arial"/>
              </w:rPr>
              <w:t>Port operation</w:t>
            </w:r>
          </w:p>
          <w:p w:rsidR="00465BD5" w:rsidRDefault="00465BD5" w:rsidP="00465BD5">
            <w:pPr>
              <w:pStyle w:val="BodyText"/>
              <w:widowControl w:val="0"/>
              <w:numPr>
                <w:ilvl w:val="0"/>
                <w:numId w:val="107"/>
              </w:numPr>
              <w:suppressAutoHyphens/>
              <w:rPr>
                <w:lang w:eastAsia="de-DE"/>
              </w:rPr>
            </w:pPr>
            <w:r w:rsidRPr="00671259">
              <w:rPr>
                <w:rFonts w:ascii="Arial" w:hAnsi="Arial"/>
              </w:rPr>
              <w:t>Forward planning movements</w:t>
            </w:r>
          </w:p>
        </w:tc>
      </w:tr>
      <w:tr w:rsidR="00465BD5" w:rsidTr="00465BD5">
        <w:tc>
          <w:tcPr>
            <w:tcW w:w="4219" w:type="dxa"/>
          </w:tcPr>
          <w:p w:rsidR="00465BD5" w:rsidRPr="00DB18AE" w:rsidRDefault="00465BD5" w:rsidP="00465BD5">
            <w:pPr>
              <w:pStyle w:val="BodyText"/>
              <w:widowControl w:val="0"/>
              <w:suppressAutoHyphens/>
              <w:jc w:val="left"/>
              <w:rPr>
                <w:rFonts w:ascii="Arial" w:hAnsi="Arial"/>
              </w:rPr>
            </w:pPr>
            <w:r w:rsidRPr="00671259">
              <w:rPr>
                <w:rFonts w:ascii="Arial" w:hAnsi="Arial"/>
              </w:rPr>
              <w:t>Law enforcement</w:t>
            </w:r>
          </w:p>
        </w:tc>
        <w:tc>
          <w:tcPr>
            <w:tcW w:w="4303" w:type="dxa"/>
          </w:tcPr>
          <w:p w:rsidR="00465BD5" w:rsidRDefault="00465BD5" w:rsidP="00465BD5">
            <w:pPr>
              <w:pStyle w:val="BodyText"/>
              <w:widowControl w:val="0"/>
              <w:numPr>
                <w:ilvl w:val="0"/>
                <w:numId w:val="108"/>
              </w:numPr>
              <w:suppressAutoHyphens/>
              <w:jc w:val="left"/>
              <w:rPr>
                <w:rFonts w:ascii="Arial" w:hAnsi="Arial"/>
              </w:rPr>
            </w:pPr>
            <w:r>
              <w:rPr>
                <w:rFonts w:ascii="Arial" w:hAnsi="Arial"/>
              </w:rPr>
              <w:t>Maritime contraventions</w:t>
            </w:r>
          </w:p>
          <w:p w:rsidR="00465BD5" w:rsidRPr="00671259" w:rsidRDefault="00465BD5" w:rsidP="00465BD5">
            <w:pPr>
              <w:pStyle w:val="BodyText"/>
              <w:widowControl w:val="0"/>
              <w:numPr>
                <w:ilvl w:val="0"/>
                <w:numId w:val="108"/>
              </w:numPr>
              <w:suppressAutoHyphens/>
              <w:jc w:val="left"/>
              <w:rPr>
                <w:rFonts w:ascii="Arial" w:hAnsi="Arial"/>
              </w:rPr>
            </w:pPr>
            <w:r w:rsidRPr="00671259">
              <w:rPr>
                <w:rFonts w:ascii="Arial" w:hAnsi="Arial"/>
              </w:rPr>
              <w:t>Fisheries enforcement</w:t>
            </w:r>
          </w:p>
          <w:p w:rsidR="00465BD5" w:rsidRDefault="00465BD5" w:rsidP="00465BD5">
            <w:pPr>
              <w:pStyle w:val="BodyText"/>
              <w:widowControl w:val="0"/>
              <w:numPr>
                <w:ilvl w:val="0"/>
                <w:numId w:val="108"/>
              </w:numPr>
              <w:suppressAutoHyphens/>
              <w:jc w:val="left"/>
              <w:rPr>
                <w:rFonts w:ascii="Arial" w:hAnsi="Arial"/>
              </w:rPr>
            </w:pPr>
            <w:r w:rsidRPr="00671259">
              <w:rPr>
                <w:rFonts w:ascii="Arial" w:hAnsi="Arial"/>
              </w:rPr>
              <w:t>Customs</w:t>
            </w:r>
          </w:p>
          <w:p w:rsidR="00465BD5" w:rsidRPr="00671259" w:rsidRDefault="00465BD5" w:rsidP="00465BD5">
            <w:pPr>
              <w:pStyle w:val="BodyText"/>
              <w:widowControl w:val="0"/>
              <w:numPr>
                <w:ilvl w:val="0"/>
                <w:numId w:val="108"/>
              </w:numPr>
              <w:suppressAutoHyphens/>
              <w:jc w:val="left"/>
              <w:rPr>
                <w:rFonts w:ascii="Arial" w:hAnsi="Arial"/>
              </w:rPr>
            </w:pPr>
            <w:r>
              <w:rPr>
                <w:rFonts w:ascii="Arial" w:hAnsi="Arial"/>
              </w:rPr>
              <w:t>Port state control</w:t>
            </w:r>
          </w:p>
          <w:p w:rsidR="00465BD5" w:rsidRDefault="00465BD5" w:rsidP="00465BD5">
            <w:pPr>
              <w:pStyle w:val="BodyText"/>
              <w:widowControl w:val="0"/>
              <w:numPr>
                <w:ilvl w:val="0"/>
                <w:numId w:val="108"/>
              </w:numPr>
              <w:suppressAutoHyphens/>
              <w:jc w:val="left"/>
              <w:rPr>
                <w:rFonts w:ascii="Arial" w:hAnsi="Arial"/>
              </w:rPr>
            </w:pPr>
            <w:r w:rsidRPr="00671259">
              <w:rPr>
                <w:rFonts w:ascii="Arial" w:hAnsi="Arial"/>
              </w:rPr>
              <w:t>Border control/ immigration</w:t>
            </w:r>
          </w:p>
          <w:p w:rsidR="00465BD5" w:rsidRPr="001B4EF0" w:rsidRDefault="00465BD5" w:rsidP="00465BD5">
            <w:pPr>
              <w:pStyle w:val="BodyText"/>
              <w:widowControl w:val="0"/>
              <w:numPr>
                <w:ilvl w:val="0"/>
                <w:numId w:val="108"/>
              </w:numPr>
              <w:suppressAutoHyphens/>
              <w:jc w:val="left"/>
              <w:rPr>
                <w:rFonts w:ascii="Arial" w:hAnsi="Arial" w:cs="Arial"/>
                <w:lang w:eastAsia="de-DE"/>
              </w:rPr>
            </w:pPr>
            <w:r w:rsidRPr="001B4EF0">
              <w:rPr>
                <w:rFonts w:ascii="Arial" w:hAnsi="Arial" w:cs="Arial"/>
                <w:lang w:eastAsia="de-DE"/>
              </w:rPr>
              <w:t xml:space="preserve">Port </w:t>
            </w:r>
            <w:r>
              <w:rPr>
                <w:rFonts w:ascii="Arial" w:hAnsi="Arial" w:cs="Arial"/>
                <w:lang w:eastAsia="de-DE"/>
              </w:rPr>
              <w:t>health inspections</w:t>
            </w:r>
          </w:p>
        </w:tc>
      </w:tr>
      <w:tr w:rsidR="00465BD5" w:rsidTr="00465BD5">
        <w:tc>
          <w:tcPr>
            <w:tcW w:w="4219" w:type="dxa"/>
          </w:tcPr>
          <w:p w:rsidR="00465BD5" w:rsidRPr="00DB18AE" w:rsidRDefault="00465BD5" w:rsidP="00465BD5">
            <w:pPr>
              <w:pStyle w:val="BodyText"/>
              <w:widowControl w:val="0"/>
              <w:suppressAutoHyphens/>
              <w:jc w:val="left"/>
              <w:rPr>
                <w:rFonts w:ascii="Arial" w:hAnsi="Arial"/>
              </w:rPr>
            </w:pPr>
            <w:r w:rsidRPr="00671259">
              <w:rPr>
                <w:rFonts w:ascii="Arial" w:hAnsi="Arial"/>
              </w:rPr>
              <w:t>Environmental protection</w:t>
            </w:r>
          </w:p>
        </w:tc>
        <w:tc>
          <w:tcPr>
            <w:tcW w:w="4303" w:type="dxa"/>
          </w:tcPr>
          <w:p w:rsidR="00465BD5" w:rsidRDefault="00465BD5" w:rsidP="00465BD5">
            <w:pPr>
              <w:pStyle w:val="BodyText"/>
              <w:widowControl w:val="0"/>
              <w:numPr>
                <w:ilvl w:val="0"/>
                <w:numId w:val="109"/>
              </w:numPr>
              <w:suppressAutoHyphens/>
              <w:jc w:val="left"/>
              <w:rPr>
                <w:rFonts w:ascii="Arial" w:hAnsi="Arial"/>
              </w:rPr>
            </w:pPr>
            <w:r w:rsidRPr="00671259">
              <w:rPr>
                <w:rFonts w:ascii="Arial" w:hAnsi="Arial"/>
              </w:rPr>
              <w:t>Pollution monitoring</w:t>
            </w:r>
          </w:p>
          <w:p w:rsidR="00465BD5" w:rsidRDefault="00465BD5" w:rsidP="00465BD5">
            <w:pPr>
              <w:pStyle w:val="BodyText"/>
              <w:widowControl w:val="0"/>
              <w:numPr>
                <w:ilvl w:val="0"/>
                <w:numId w:val="109"/>
              </w:numPr>
              <w:suppressAutoHyphens/>
              <w:jc w:val="left"/>
              <w:rPr>
                <w:rFonts w:ascii="Arial" w:hAnsi="Arial"/>
              </w:rPr>
            </w:pPr>
            <w:r>
              <w:rPr>
                <w:rFonts w:ascii="Arial" w:hAnsi="Arial"/>
              </w:rPr>
              <w:t>Incident response</w:t>
            </w:r>
          </w:p>
          <w:p w:rsidR="00465BD5" w:rsidRPr="00DB18AE" w:rsidRDefault="00465BD5" w:rsidP="00465BD5">
            <w:pPr>
              <w:pStyle w:val="BodyText"/>
              <w:widowControl w:val="0"/>
              <w:numPr>
                <w:ilvl w:val="0"/>
                <w:numId w:val="109"/>
              </w:numPr>
              <w:suppressAutoHyphens/>
              <w:jc w:val="left"/>
              <w:rPr>
                <w:rFonts w:ascii="Arial" w:hAnsi="Arial"/>
              </w:rPr>
            </w:pPr>
            <w:r>
              <w:rPr>
                <w:rFonts w:ascii="Arial" w:hAnsi="Arial"/>
              </w:rPr>
              <w:t>Waste management</w:t>
            </w:r>
          </w:p>
        </w:tc>
      </w:tr>
      <w:tr w:rsidR="00465BD5" w:rsidTr="00465BD5">
        <w:tc>
          <w:tcPr>
            <w:tcW w:w="4219" w:type="dxa"/>
          </w:tcPr>
          <w:p w:rsidR="00465BD5" w:rsidRPr="00DB18AE" w:rsidRDefault="00465BD5" w:rsidP="00465BD5">
            <w:pPr>
              <w:pStyle w:val="BodyText"/>
              <w:widowControl w:val="0"/>
              <w:suppressAutoHyphens/>
              <w:jc w:val="left"/>
              <w:rPr>
                <w:rFonts w:ascii="Arial" w:hAnsi="Arial"/>
              </w:rPr>
            </w:pPr>
            <w:r w:rsidRPr="00671259">
              <w:rPr>
                <w:rFonts w:ascii="Arial" w:hAnsi="Arial"/>
              </w:rPr>
              <w:t>Waterways infrastructure management (including inland waterways)</w:t>
            </w:r>
          </w:p>
        </w:tc>
        <w:tc>
          <w:tcPr>
            <w:tcW w:w="4303" w:type="dxa"/>
          </w:tcPr>
          <w:p w:rsidR="00465BD5" w:rsidRPr="00671259" w:rsidRDefault="00465BD5" w:rsidP="00465BD5">
            <w:pPr>
              <w:pStyle w:val="BodyText"/>
              <w:widowControl w:val="0"/>
              <w:numPr>
                <w:ilvl w:val="0"/>
                <w:numId w:val="110"/>
              </w:numPr>
              <w:suppressAutoHyphens/>
              <w:jc w:val="left"/>
              <w:rPr>
                <w:rFonts w:ascii="Arial" w:hAnsi="Arial"/>
              </w:rPr>
            </w:pPr>
            <w:r w:rsidRPr="00671259">
              <w:rPr>
                <w:rFonts w:ascii="Arial" w:hAnsi="Arial"/>
              </w:rPr>
              <w:t>AtoN operations and system optimisation</w:t>
            </w:r>
          </w:p>
          <w:p w:rsidR="00465BD5" w:rsidRDefault="00465BD5" w:rsidP="00465BD5">
            <w:pPr>
              <w:pStyle w:val="BodyText"/>
              <w:widowControl w:val="0"/>
              <w:numPr>
                <w:ilvl w:val="0"/>
                <w:numId w:val="110"/>
              </w:numPr>
              <w:suppressAutoHyphens/>
              <w:jc w:val="left"/>
              <w:rPr>
                <w:lang w:eastAsia="de-DE"/>
              </w:rPr>
            </w:pPr>
            <w:r w:rsidRPr="00671259">
              <w:rPr>
                <w:rFonts w:ascii="Arial" w:hAnsi="Arial"/>
              </w:rPr>
              <w:t>Infrastructure</w:t>
            </w:r>
            <w:r>
              <w:rPr>
                <w:rFonts w:ascii="Arial" w:hAnsi="Arial"/>
              </w:rPr>
              <w:t xml:space="preserve"> maintenance and update</w:t>
            </w:r>
          </w:p>
        </w:tc>
      </w:tr>
      <w:tr w:rsidR="00465BD5" w:rsidTr="00465BD5">
        <w:tc>
          <w:tcPr>
            <w:tcW w:w="4219" w:type="dxa"/>
          </w:tcPr>
          <w:p w:rsidR="00465BD5" w:rsidRPr="00671259" w:rsidRDefault="00465BD5" w:rsidP="00465BD5">
            <w:pPr>
              <w:pStyle w:val="BodyText"/>
              <w:widowControl w:val="0"/>
              <w:suppressAutoHyphens/>
              <w:jc w:val="left"/>
              <w:rPr>
                <w:rFonts w:ascii="Arial" w:hAnsi="Arial"/>
              </w:rPr>
            </w:pPr>
            <w:r w:rsidRPr="00671259">
              <w:rPr>
                <w:rFonts w:ascii="Arial" w:hAnsi="Arial"/>
              </w:rPr>
              <w:t>Maritime safety information (MSI)</w:t>
            </w:r>
          </w:p>
        </w:tc>
        <w:tc>
          <w:tcPr>
            <w:tcW w:w="4303" w:type="dxa"/>
          </w:tcPr>
          <w:p w:rsidR="00465BD5" w:rsidRPr="00671259" w:rsidRDefault="00465BD5" w:rsidP="00465BD5">
            <w:pPr>
              <w:pStyle w:val="BodyText"/>
              <w:widowControl w:val="0"/>
              <w:suppressAutoHyphens/>
              <w:rPr>
                <w:rFonts w:ascii="Arial" w:hAnsi="Arial"/>
              </w:rPr>
            </w:pPr>
          </w:p>
        </w:tc>
      </w:tr>
    </w:tbl>
    <w:p w:rsidR="00465BD5" w:rsidRPr="00DB18AE" w:rsidRDefault="00465BD5" w:rsidP="00465BD5">
      <w:pPr>
        <w:rPr>
          <w:lang w:eastAsia="de-DE"/>
        </w:rPr>
      </w:pPr>
    </w:p>
    <w:p w:rsidR="00465BD5" w:rsidRPr="00671259" w:rsidRDefault="00465BD5" w:rsidP="00465BD5">
      <w:pPr>
        <w:pStyle w:val="Heading3"/>
        <w:keepLines/>
        <w:widowControl/>
        <w:tabs>
          <w:tab w:val="clear" w:pos="720"/>
          <w:tab w:val="left" w:pos="851"/>
        </w:tabs>
        <w:suppressAutoHyphens w:val="0"/>
        <w:spacing w:before="200" w:after="0"/>
      </w:pPr>
      <w:bookmarkStart w:id="118" w:name="_Toc334686322"/>
      <w:bookmarkStart w:id="119" w:name="_Toc348687063"/>
      <w:r>
        <w:t>VTS D</w:t>
      </w:r>
      <w:r w:rsidRPr="00671259">
        <w:t>ata</w:t>
      </w:r>
      <w:bookmarkEnd w:id="118"/>
      <w:bookmarkEnd w:id="119"/>
    </w:p>
    <w:p w:rsidR="00465BD5" w:rsidRPr="001B4EF0" w:rsidRDefault="00465BD5" w:rsidP="00465BD5">
      <w:pPr>
        <w:pStyle w:val="BodyText"/>
        <w:rPr>
          <w:rFonts w:ascii="Arial" w:hAnsi="Arial"/>
        </w:rPr>
      </w:pPr>
      <w:r w:rsidRPr="00671259">
        <w:rPr>
          <w:rFonts w:ascii="Arial" w:hAnsi="Arial"/>
        </w:rPr>
        <w:t>An authority, organi</w:t>
      </w:r>
      <w:r>
        <w:rPr>
          <w:rFonts w:ascii="Arial" w:hAnsi="Arial"/>
        </w:rPr>
        <w:t>s</w:t>
      </w:r>
      <w:r w:rsidRPr="00671259">
        <w:rPr>
          <w:rFonts w:ascii="Arial" w:hAnsi="Arial"/>
        </w:rPr>
        <w:t>ation or service that intends to undertake any of the activities or operations</w:t>
      </w:r>
      <w:r>
        <w:rPr>
          <w:rFonts w:ascii="Arial" w:hAnsi="Arial"/>
        </w:rPr>
        <w:t xml:space="preserve"> indicated in the previous section,</w:t>
      </w:r>
      <w:r w:rsidRPr="00671259">
        <w:rPr>
          <w:rFonts w:ascii="Arial" w:hAnsi="Arial"/>
        </w:rPr>
        <w:t xml:space="preserve"> requires timely, </w:t>
      </w:r>
      <w:r w:rsidRPr="00671259">
        <w:rPr>
          <w:rFonts w:ascii="Arial" w:hAnsi="Arial"/>
        </w:rPr>
        <w:lastRenderedPageBreak/>
        <w:t>relevant and accurate data. Such data takes many forms and may be derived from many sources.</w:t>
      </w:r>
      <w:r>
        <w:rPr>
          <w:rFonts w:ascii="Arial" w:hAnsi="Arial"/>
        </w:rPr>
        <w:t xml:space="preserve"> </w:t>
      </w:r>
      <w:r w:rsidRPr="001B4EF0">
        <w:rPr>
          <w:rFonts w:ascii="Arial" w:hAnsi="Arial"/>
        </w:rPr>
        <w:t>A VTS</w:t>
      </w:r>
      <w:r w:rsidRPr="00DA689F">
        <w:rPr>
          <w:rFonts w:ascii="Arial" w:hAnsi="Arial"/>
        </w:rPr>
        <w:t xml:space="preserve"> primarily focuss</w:t>
      </w:r>
      <w:r>
        <w:rPr>
          <w:rFonts w:ascii="Arial" w:hAnsi="Arial"/>
        </w:rPr>
        <w:t>es</w:t>
      </w:r>
      <w:r w:rsidRPr="00DA689F">
        <w:rPr>
          <w:rFonts w:ascii="Arial" w:hAnsi="Arial"/>
        </w:rPr>
        <w:t xml:space="preserve"> on vessel</w:t>
      </w:r>
      <w:r>
        <w:rPr>
          <w:rFonts w:ascii="Arial" w:hAnsi="Arial"/>
        </w:rPr>
        <w:t xml:space="preserve"> movement</w:t>
      </w:r>
      <w:r w:rsidRPr="00DA689F">
        <w:rPr>
          <w:rFonts w:ascii="Arial" w:hAnsi="Arial"/>
        </w:rPr>
        <w:t xml:space="preserve"> and environmental </w:t>
      </w:r>
      <w:r>
        <w:rPr>
          <w:rFonts w:ascii="Arial" w:hAnsi="Arial"/>
        </w:rPr>
        <w:t>monitoring</w:t>
      </w:r>
      <w:r w:rsidRPr="00DA689F">
        <w:rPr>
          <w:rFonts w:ascii="Arial" w:hAnsi="Arial"/>
        </w:rPr>
        <w:t>,</w:t>
      </w:r>
      <w:r>
        <w:rPr>
          <w:rFonts w:ascii="Arial" w:hAnsi="Arial"/>
        </w:rPr>
        <w:t xml:space="preserve"> but</w:t>
      </w:r>
      <w:r w:rsidRPr="00DA689F">
        <w:rPr>
          <w:rFonts w:ascii="Arial" w:hAnsi="Arial"/>
        </w:rPr>
        <w:t xml:space="preserve"> it may also </w:t>
      </w:r>
      <w:r>
        <w:rPr>
          <w:rFonts w:ascii="Arial" w:hAnsi="Arial"/>
        </w:rPr>
        <w:t>have an interest in</w:t>
      </w:r>
      <w:r w:rsidRPr="00DA689F">
        <w:rPr>
          <w:rFonts w:ascii="Arial" w:hAnsi="Arial"/>
        </w:rPr>
        <w:t xml:space="preserve"> regulatory and technical matters. Furthermore, </w:t>
      </w:r>
      <w:r>
        <w:rPr>
          <w:rFonts w:ascii="Arial" w:hAnsi="Arial"/>
        </w:rPr>
        <w:t xml:space="preserve">VTS </w:t>
      </w:r>
      <w:r w:rsidRPr="00DA689F">
        <w:rPr>
          <w:rFonts w:ascii="Arial" w:hAnsi="Arial"/>
        </w:rPr>
        <w:t>historical and baseline data</w:t>
      </w:r>
      <w:r w:rsidRPr="001B4EF0">
        <w:rPr>
          <w:rFonts w:ascii="Arial" w:hAnsi="Arial"/>
        </w:rPr>
        <w:t xml:space="preserve"> might be of use to external parties </w:t>
      </w:r>
      <w:r>
        <w:rPr>
          <w:rFonts w:ascii="Arial" w:hAnsi="Arial"/>
        </w:rPr>
        <w:t xml:space="preserve">as well </w:t>
      </w:r>
      <w:r w:rsidRPr="001B4EF0">
        <w:rPr>
          <w:rFonts w:ascii="Arial" w:hAnsi="Arial"/>
        </w:rPr>
        <w:t>e.g. for strategic purposes</w:t>
      </w:r>
      <w:r w:rsidRPr="001B4EF0">
        <w:rPr>
          <w:rFonts w:ascii="Arial" w:hAnsi="Arial" w:cs="Arial"/>
        </w:rPr>
        <w:t xml:space="preserve">. </w:t>
      </w:r>
    </w:p>
    <w:p w:rsidR="00465BD5" w:rsidRPr="001B4EF0" w:rsidRDefault="00465BD5" w:rsidP="00465BD5">
      <w:pPr>
        <w:pStyle w:val="BodyText"/>
        <w:rPr>
          <w:rFonts w:ascii="Arial" w:hAnsi="Arial" w:cs="Arial"/>
        </w:rPr>
      </w:pPr>
      <w:r>
        <w:rPr>
          <w:rFonts w:ascii="Arial" w:hAnsi="Arial" w:cs="Arial"/>
        </w:rPr>
        <w:t>The following table describes the type of data that may be available from a VTS and could be relevant to external users</w:t>
      </w:r>
    </w:p>
    <w:tbl>
      <w:tblPr>
        <w:tblStyle w:val="TableGrid"/>
        <w:tblW w:w="0" w:type="auto"/>
        <w:tblLook w:val="04A0" w:firstRow="1" w:lastRow="0" w:firstColumn="1" w:lastColumn="0" w:noHBand="0" w:noVBand="1"/>
      </w:tblPr>
      <w:tblGrid>
        <w:gridCol w:w="4180"/>
        <w:gridCol w:w="4342"/>
      </w:tblGrid>
      <w:tr w:rsidR="00465BD5" w:rsidRPr="00AA13C8" w:rsidTr="00465BD5">
        <w:tc>
          <w:tcPr>
            <w:tcW w:w="4180" w:type="dxa"/>
          </w:tcPr>
          <w:p w:rsidR="00465BD5" w:rsidRPr="001B4EF0" w:rsidRDefault="00465BD5" w:rsidP="00465BD5">
            <w:pPr>
              <w:pStyle w:val="BodyText"/>
              <w:rPr>
                <w:rFonts w:ascii="Arial" w:hAnsi="Arial" w:cs="Arial"/>
              </w:rPr>
            </w:pPr>
            <w:r w:rsidRPr="001B4EF0">
              <w:rPr>
                <w:rFonts w:ascii="Arial" w:hAnsi="Arial" w:cs="Arial"/>
              </w:rPr>
              <w:t>Vessel data</w:t>
            </w:r>
          </w:p>
        </w:tc>
        <w:tc>
          <w:tcPr>
            <w:tcW w:w="4342" w:type="dxa"/>
          </w:tcPr>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Static</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Dynamic</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Voyage related data (cargo, crew, passengers, route, etc.)</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Defects (including local intelligence on defects)</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Incident reports</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Anomalous activities</w:t>
            </w:r>
          </w:p>
        </w:tc>
      </w:tr>
      <w:tr w:rsidR="00465BD5" w:rsidRPr="00AA13C8" w:rsidTr="00465BD5">
        <w:tc>
          <w:tcPr>
            <w:tcW w:w="4180" w:type="dxa"/>
          </w:tcPr>
          <w:p w:rsidR="00465BD5" w:rsidRPr="001B4EF0" w:rsidRDefault="00465BD5" w:rsidP="00465BD5">
            <w:pPr>
              <w:pStyle w:val="BodyText"/>
              <w:rPr>
                <w:rFonts w:ascii="Arial" w:hAnsi="Arial" w:cs="Arial"/>
              </w:rPr>
            </w:pPr>
            <w:r w:rsidRPr="001B4EF0">
              <w:rPr>
                <w:rFonts w:ascii="Arial" w:hAnsi="Arial" w:cs="Arial"/>
              </w:rPr>
              <w:t>Environmental data</w:t>
            </w:r>
          </w:p>
        </w:tc>
        <w:tc>
          <w:tcPr>
            <w:tcW w:w="4342" w:type="dxa"/>
          </w:tcPr>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Hydrographic</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Meteorological</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Physical environment</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Ecological</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Oceanographic (</w:t>
            </w:r>
            <w:r>
              <w:rPr>
                <w:rFonts w:ascii="Arial" w:hAnsi="Arial" w:cs="Arial"/>
              </w:rPr>
              <w:t xml:space="preserve">e.g. </w:t>
            </w:r>
            <w:r w:rsidRPr="001B4EF0">
              <w:rPr>
                <w:rFonts w:ascii="Arial" w:hAnsi="Arial" w:cs="Arial"/>
              </w:rPr>
              <w:t>tsunami)</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Special areas of conservation</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Oil spill / pollution detection and reporting</w:t>
            </w:r>
          </w:p>
          <w:p w:rsidR="00465BD5" w:rsidRPr="001B4EF0" w:rsidRDefault="00465BD5" w:rsidP="00465BD5">
            <w:pPr>
              <w:pStyle w:val="BodyText"/>
              <w:widowControl w:val="0"/>
              <w:numPr>
                <w:ilvl w:val="0"/>
                <w:numId w:val="111"/>
              </w:numPr>
              <w:suppressAutoHyphens/>
              <w:rPr>
                <w:rFonts w:ascii="Arial" w:hAnsi="Arial" w:cs="Arial"/>
              </w:rPr>
            </w:pPr>
            <w:r w:rsidRPr="001B4EF0">
              <w:rPr>
                <w:rFonts w:ascii="Arial" w:hAnsi="Arial" w:cs="Arial"/>
              </w:rPr>
              <w:t>Signal propagation (atmospheric data)</w:t>
            </w:r>
          </w:p>
          <w:p w:rsidR="00465BD5" w:rsidRPr="001B4EF0" w:rsidRDefault="00465BD5" w:rsidP="00465BD5">
            <w:pPr>
              <w:pStyle w:val="BodyText"/>
              <w:rPr>
                <w:rFonts w:ascii="Arial" w:hAnsi="Arial" w:cs="Arial"/>
              </w:rPr>
            </w:pPr>
          </w:p>
        </w:tc>
      </w:tr>
      <w:tr w:rsidR="00465BD5" w:rsidRPr="00AA13C8" w:rsidTr="00465BD5">
        <w:tc>
          <w:tcPr>
            <w:tcW w:w="4180" w:type="dxa"/>
          </w:tcPr>
          <w:p w:rsidR="00465BD5" w:rsidRPr="001B4EF0" w:rsidRDefault="00465BD5" w:rsidP="00465BD5">
            <w:pPr>
              <w:rPr>
                <w:rFonts w:ascii="Arial" w:hAnsi="Arial" w:cs="Arial"/>
              </w:rPr>
            </w:pPr>
            <w:r w:rsidRPr="001B4EF0">
              <w:rPr>
                <w:rFonts w:ascii="Arial" w:hAnsi="Arial" w:cs="Arial"/>
                <w:sz w:val="24"/>
              </w:rPr>
              <w:t>Regulation and references</w:t>
            </w:r>
          </w:p>
        </w:tc>
        <w:tc>
          <w:tcPr>
            <w:tcW w:w="4342" w:type="dxa"/>
          </w:tcPr>
          <w:p w:rsidR="00465BD5" w:rsidRPr="001B4EF0" w:rsidRDefault="00465BD5" w:rsidP="00465BD5">
            <w:pPr>
              <w:pStyle w:val="BodyText"/>
              <w:widowControl w:val="0"/>
              <w:numPr>
                <w:ilvl w:val="0"/>
                <w:numId w:val="112"/>
              </w:numPr>
              <w:suppressAutoHyphens/>
              <w:rPr>
                <w:rFonts w:ascii="Arial" w:hAnsi="Arial" w:cs="Arial"/>
              </w:rPr>
            </w:pPr>
            <w:r w:rsidRPr="001B4EF0">
              <w:rPr>
                <w:rFonts w:ascii="Arial" w:hAnsi="Arial" w:cs="Arial"/>
              </w:rPr>
              <w:t>Port state control</w:t>
            </w:r>
          </w:p>
          <w:p w:rsidR="00465BD5" w:rsidRPr="001B4EF0" w:rsidRDefault="00465BD5" w:rsidP="00465BD5">
            <w:pPr>
              <w:pStyle w:val="BodyText"/>
              <w:widowControl w:val="0"/>
              <w:numPr>
                <w:ilvl w:val="0"/>
                <w:numId w:val="112"/>
              </w:numPr>
              <w:suppressAutoHyphens/>
              <w:rPr>
                <w:rFonts w:ascii="Arial" w:hAnsi="Arial" w:cs="Arial"/>
              </w:rPr>
            </w:pPr>
            <w:r w:rsidRPr="001B4EF0">
              <w:rPr>
                <w:rFonts w:ascii="Arial" w:hAnsi="Arial" w:cs="Arial"/>
              </w:rPr>
              <w:t>Technical references</w:t>
            </w:r>
          </w:p>
        </w:tc>
      </w:tr>
    </w:tbl>
    <w:p w:rsidR="00BE4EFD" w:rsidRPr="006F653D" w:rsidRDefault="00BE4EFD" w:rsidP="00BE4EFD">
      <w:pPr>
        <w:pStyle w:val="BodyText"/>
        <w:rPr>
          <w:rFonts w:ascii="Arial" w:hAnsi="Arial"/>
        </w:rPr>
      </w:pPr>
    </w:p>
    <w:p w:rsidR="00BE4EFD" w:rsidRPr="00465BD5" w:rsidRDefault="00BE4EFD" w:rsidP="0058374F">
      <w:pPr>
        <w:pStyle w:val="Heading2"/>
        <w:rPr>
          <w:highlight w:val="yellow"/>
        </w:rPr>
      </w:pPr>
      <w:r w:rsidRPr="006F653D">
        <w:t xml:space="preserve"> </w:t>
      </w:r>
      <w:bookmarkStart w:id="120" w:name="_Toc348687064"/>
      <w:r w:rsidRPr="00465BD5">
        <w:rPr>
          <w:highlight w:val="yellow"/>
        </w:rPr>
        <w:t>Operational, functional and performance requirements</w:t>
      </w:r>
      <w:bookmarkEnd w:id="120"/>
    </w:p>
    <w:p w:rsidR="00BE4EFD" w:rsidRPr="00465BD5" w:rsidRDefault="00BE4EFD" w:rsidP="0058374F">
      <w:pPr>
        <w:pStyle w:val="Heading3"/>
        <w:rPr>
          <w:highlight w:val="yellow"/>
        </w:rPr>
      </w:pPr>
      <w:r w:rsidRPr="00465BD5">
        <w:rPr>
          <w:highlight w:val="yellow"/>
        </w:rPr>
        <w:t xml:space="preserve"> </w:t>
      </w:r>
      <w:bookmarkStart w:id="121" w:name="_Toc348687065"/>
      <w:r w:rsidRPr="00465BD5">
        <w:rPr>
          <w:highlight w:val="yellow"/>
        </w:rPr>
        <w:t>Data integrity</w:t>
      </w:r>
      <w:bookmarkEnd w:id="121"/>
    </w:p>
    <w:p w:rsidR="00BE4EFD" w:rsidRPr="00465BD5" w:rsidRDefault="00BE4EFD" w:rsidP="00BE4EFD">
      <w:pPr>
        <w:pStyle w:val="BodyText"/>
        <w:rPr>
          <w:rFonts w:ascii="Arial" w:hAnsi="Arial"/>
          <w:highlight w:val="yellow"/>
        </w:rPr>
      </w:pPr>
      <w:r w:rsidRPr="00465BD5">
        <w:rPr>
          <w:rFonts w:ascii="Arial" w:hAnsi="Arial"/>
          <w:highlight w:val="yellow"/>
        </w:rPr>
        <w:t>Data integrity is a key concern of both users and providers.</w:t>
      </w:r>
    </w:p>
    <w:p w:rsidR="00BE4EFD" w:rsidRPr="00465BD5" w:rsidRDefault="00BE4EFD" w:rsidP="00BE4EFD">
      <w:pPr>
        <w:pStyle w:val="BodyText"/>
        <w:rPr>
          <w:rFonts w:ascii="Arial" w:hAnsi="Arial"/>
          <w:highlight w:val="yellow"/>
        </w:rPr>
      </w:pPr>
      <w:r w:rsidRPr="00465BD5">
        <w:rPr>
          <w:rFonts w:ascii="Arial" w:hAnsi="Arial"/>
          <w:highlight w:val="yellow"/>
        </w:rPr>
        <w:t xml:space="preserve">Source data holders are often reluctant to allow access to their data. If the intention is free and open exchange of data there </w:t>
      </w:r>
      <w:r w:rsidR="00DD453D">
        <w:rPr>
          <w:rFonts w:ascii="Arial" w:hAnsi="Arial"/>
          <w:highlight w:val="yellow"/>
        </w:rPr>
        <w:t>should</w:t>
      </w:r>
      <w:r w:rsidRPr="00465BD5">
        <w:rPr>
          <w:rFonts w:ascii="Arial" w:hAnsi="Arial"/>
          <w:highlight w:val="yellow"/>
        </w:rPr>
        <w:t xml:space="preserve"> be a process trusted by all parties (providers and recipients) to enable access.</w:t>
      </w:r>
    </w:p>
    <w:p w:rsidR="00BE4EFD" w:rsidRPr="00465BD5" w:rsidRDefault="00BE4EFD" w:rsidP="00BE4EFD">
      <w:pPr>
        <w:pStyle w:val="BodyText"/>
        <w:rPr>
          <w:rFonts w:ascii="Arial" w:hAnsi="Arial"/>
          <w:highlight w:val="yellow"/>
        </w:rPr>
      </w:pPr>
      <w:r w:rsidRPr="00465BD5">
        <w:rPr>
          <w:rFonts w:ascii="Arial" w:hAnsi="Arial"/>
          <w:highlight w:val="yellow"/>
        </w:rPr>
        <w:t xml:space="preserve">Users expect that data provided will be accurate and consistent. Furthermore, </w:t>
      </w:r>
      <w:r w:rsidR="00391E7B" w:rsidRPr="00465BD5">
        <w:rPr>
          <w:rFonts w:ascii="Arial" w:hAnsi="Arial"/>
          <w:highlight w:val="yellow"/>
        </w:rPr>
        <w:t xml:space="preserve">they expect </w:t>
      </w:r>
      <w:r w:rsidRPr="00465BD5">
        <w:rPr>
          <w:rFonts w:ascii="Arial" w:hAnsi="Arial"/>
          <w:highlight w:val="yellow"/>
        </w:rPr>
        <w:t xml:space="preserve">the data </w:t>
      </w:r>
      <w:r w:rsidR="00391E7B" w:rsidRPr="00465BD5">
        <w:rPr>
          <w:rFonts w:ascii="Arial" w:hAnsi="Arial"/>
          <w:highlight w:val="yellow"/>
        </w:rPr>
        <w:t>to be</w:t>
      </w:r>
      <w:r w:rsidRPr="00465BD5">
        <w:rPr>
          <w:rFonts w:ascii="Arial" w:hAnsi="Arial"/>
          <w:highlight w:val="yellow"/>
        </w:rPr>
        <w:t xml:space="preserve"> authentic in that they are derived from credible sources which can be validated.</w:t>
      </w:r>
    </w:p>
    <w:p w:rsidR="00BE4EFD" w:rsidRPr="00465BD5" w:rsidRDefault="00DD453D" w:rsidP="00BE4EFD">
      <w:pPr>
        <w:pStyle w:val="BodyText"/>
        <w:rPr>
          <w:rFonts w:ascii="Arial" w:hAnsi="Arial"/>
          <w:highlight w:val="yellow"/>
        </w:rPr>
      </w:pPr>
      <w:r>
        <w:rPr>
          <w:rFonts w:ascii="Arial" w:hAnsi="Arial"/>
          <w:highlight w:val="yellow"/>
        </w:rPr>
        <w:lastRenderedPageBreak/>
        <w:t>Another</w:t>
      </w:r>
      <w:r w:rsidR="00BE4EFD" w:rsidRPr="00465BD5">
        <w:rPr>
          <w:rFonts w:ascii="Arial" w:hAnsi="Arial"/>
          <w:highlight w:val="yellow"/>
        </w:rPr>
        <w:t xml:space="preserve"> concern</w:t>
      </w:r>
      <w:r w:rsidR="00391E7B" w:rsidRPr="00465BD5">
        <w:rPr>
          <w:rFonts w:ascii="Arial" w:hAnsi="Arial"/>
          <w:highlight w:val="yellow"/>
        </w:rPr>
        <w:t xml:space="preserve"> </w:t>
      </w:r>
      <w:r>
        <w:rPr>
          <w:rFonts w:ascii="Arial" w:hAnsi="Arial"/>
          <w:highlight w:val="yellow"/>
        </w:rPr>
        <w:t xml:space="preserve">is </w:t>
      </w:r>
      <w:r w:rsidR="00391E7B" w:rsidRPr="00465BD5">
        <w:rPr>
          <w:rFonts w:ascii="Arial" w:hAnsi="Arial"/>
          <w:highlight w:val="yellow"/>
        </w:rPr>
        <w:t xml:space="preserve">that </w:t>
      </w:r>
      <w:r w:rsidR="00BE4EFD" w:rsidRPr="00465BD5">
        <w:rPr>
          <w:rFonts w:ascii="Arial" w:hAnsi="Arial"/>
          <w:highlight w:val="yellow"/>
        </w:rPr>
        <w:t xml:space="preserve">there </w:t>
      </w:r>
      <w:r>
        <w:rPr>
          <w:rFonts w:ascii="Arial" w:hAnsi="Arial"/>
          <w:highlight w:val="yellow"/>
        </w:rPr>
        <w:t>should</w:t>
      </w:r>
      <w:r w:rsidR="00BE4EFD" w:rsidRPr="00465BD5">
        <w:rPr>
          <w:rFonts w:ascii="Arial" w:hAnsi="Arial"/>
          <w:highlight w:val="yellow"/>
        </w:rPr>
        <w:t xml:space="preserve"> be some means of confirming data integrity along the data supply chain</w:t>
      </w:r>
      <w:r w:rsidR="00391E7B" w:rsidRPr="00465BD5">
        <w:rPr>
          <w:rFonts w:ascii="Arial" w:hAnsi="Arial"/>
          <w:highlight w:val="yellow"/>
        </w:rPr>
        <w:t xml:space="preserve"> because the route from provider to user may be a chain of different links with various opportunities for interference</w:t>
      </w:r>
      <w:r w:rsidR="00BE4EFD" w:rsidRPr="00465BD5">
        <w:rPr>
          <w:rFonts w:ascii="Arial" w:hAnsi="Arial"/>
          <w:highlight w:val="yellow"/>
        </w:rPr>
        <w:t xml:space="preserve">. Loss of integrity may be accidental or </w:t>
      </w:r>
      <w:r w:rsidR="00391E7B" w:rsidRPr="00465BD5">
        <w:rPr>
          <w:rFonts w:ascii="Arial" w:hAnsi="Arial"/>
          <w:highlight w:val="yellow"/>
        </w:rPr>
        <w:t xml:space="preserve">occur </w:t>
      </w:r>
      <w:r w:rsidR="00BE4EFD" w:rsidRPr="00465BD5">
        <w:rPr>
          <w:rFonts w:ascii="Arial" w:hAnsi="Arial"/>
          <w:highlight w:val="yellow"/>
        </w:rPr>
        <w:t>through deliberate interference.</w:t>
      </w:r>
    </w:p>
    <w:p w:rsidR="00BE4EFD" w:rsidRPr="00465BD5" w:rsidRDefault="00BE4EFD" w:rsidP="00BE4EFD">
      <w:pPr>
        <w:pStyle w:val="BodyText"/>
        <w:rPr>
          <w:rFonts w:ascii="Arial" w:hAnsi="Arial"/>
          <w:highlight w:val="yellow"/>
        </w:rPr>
      </w:pPr>
      <w:r w:rsidRPr="00465BD5">
        <w:rPr>
          <w:rFonts w:ascii="Arial" w:hAnsi="Arial"/>
          <w:highlight w:val="yellow"/>
        </w:rPr>
        <w:t>Data should be transmitted using recognised formats such that the receiver will understand the format used by the sender.</w:t>
      </w:r>
    </w:p>
    <w:p w:rsidR="00BE4EFD" w:rsidRPr="00465BD5" w:rsidRDefault="00BE4EFD" w:rsidP="00BE4EFD">
      <w:pPr>
        <w:pStyle w:val="BodyText"/>
        <w:rPr>
          <w:rFonts w:ascii="Arial" w:hAnsi="Arial"/>
          <w:highlight w:val="yellow"/>
        </w:rPr>
      </w:pPr>
      <w:r w:rsidRPr="00465BD5">
        <w:rPr>
          <w:rFonts w:ascii="Arial" w:hAnsi="Arial"/>
          <w:highlight w:val="yellow"/>
        </w:rPr>
        <w:t>Timeliness can be regarded as a part of data integrity (Sec. 4.4 Timeliness refers)</w:t>
      </w:r>
    </w:p>
    <w:p w:rsidR="00BE4EFD" w:rsidRPr="00465BD5" w:rsidRDefault="00BE4EFD" w:rsidP="00BE4EFD">
      <w:pPr>
        <w:pStyle w:val="BodyText"/>
        <w:rPr>
          <w:rFonts w:ascii="Arial" w:hAnsi="Arial"/>
          <w:highlight w:val="yellow"/>
        </w:rPr>
      </w:pPr>
      <w:r w:rsidRPr="00465BD5">
        <w:rPr>
          <w:rFonts w:ascii="Arial" w:hAnsi="Arial"/>
          <w:highlight w:val="yellow"/>
        </w:rPr>
        <w:t>Quality of data is also very important. Data therefore should include some form of quality marker information (Sec. 4.4 Data quality and integrity refers)</w:t>
      </w:r>
    </w:p>
    <w:p w:rsidR="00BE4EFD" w:rsidRPr="00465BD5" w:rsidRDefault="00BE4EFD" w:rsidP="00BE4EFD">
      <w:pPr>
        <w:pStyle w:val="BodyText"/>
        <w:rPr>
          <w:rFonts w:ascii="Arial" w:hAnsi="Arial"/>
          <w:highlight w:val="yellow"/>
        </w:rPr>
      </w:pPr>
      <w:r w:rsidRPr="00465BD5">
        <w:rPr>
          <w:rFonts w:ascii="Arial" w:hAnsi="Arial"/>
          <w:highlight w:val="yellow"/>
        </w:rPr>
        <w:t xml:space="preserve">Quality and integrity of data </w:t>
      </w:r>
      <w:r w:rsidR="00DD453D">
        <w:rPr>
          <w:rFonts w:ascii="Arial" w:hAnsi="Arial"/>
          <w:highlight w:val="yellow"/>
        </w:rPr>
        <w:t>is also relevant for</w:t>
      </w:r>
      <w:r w:rsidRPr="00465BD5">
        <w:rPr>
          <w:rFonts w:ascii="Arial" w:hAnsi="Arial"/>
          <w:highlight w:val="yellow"/>
        </w:rPr>
        <w:t xml:space="preserve"> the transmission process between sender and user.</w:t>
      </w:r>
    </w:p>
    <w:p w:rsidR="00BE4EFD" w:rsidRPr="00465BD5" w:rsidRDefault="00BE4EFD" w:rsidP="0058374F">
      <w:pPr>
        <w:pStyle w:val="Heading3"/>
        <w:rPr>
          <w:highlight w:val="yellow"/>
        </w:rPr>
      </w:pPr>
      <w:r w:rsidRPr="00465BD5">
        <w:rPr>
          <w:highlight w:val="yellow"/>
        </w:rPr>
        <w:t xml:space="preserve"> </w:t>
      </w:r>
      <w:bookmarkStart w:id="122" w:name="_Toc348687066"/>
      <w:r w:rsidRPr="00465BD5">
        <w:rPr>
          <w:highlight w:val="yellow"/>
        </w:rPr>
        <w:t>Architecture of sharing</w:t>
      </w:r>
      <w:bookmarkEnd w:id="122"/>
    </w:p>
    <w:p w:rsidR="00B8029D" w:rsidRPr="00465BD5" w:rsidRDefault="00BE4EFD">
      <w:pPr>
        <w:pStyle w:val="Heading5"/>
        <w:rPr>
          <w:ins w:id="123" w:author="Abercrombie, Kerrie" w:date="2013-01-25T13:48:00Z"/>
          <w:highlight w:val="yellow"/>
        </w:rPr>
        <w:pPrChange w:id="124" w:author="Abercrombie, Kerrie" w:date="2013-01-25T13:48:00Z">
          <w:pPr>
            <w:pStyle w:val="BodyText"/>
          </w:pPr>
        </w:pPrChange>
      </w:pPr>
      <w:r w:rsidRPr="00465BD5">
        <w:rPr>
          <w:highlight w:val="yellow"/>
          <w:lang w:val="en-GB"/>
        </w:rPr>
        <w:t>Suitability for purpose</w:t>
      </w:r>
    </w:p>
    <w:p w:rsidR="00BE4EFD" w:rsidRPr="00465BD5" w:rsidRDefault="00391E7B" w:rsidP="00BE4EFD">
      <w:pPr>
        <w:pStyle w:val="BodyText"/>
        <w:rPr>
          <w:rFonts w:ascii="Arial" w:hAnsi="Arial"/>
          <w:highlight w:val="yellow"/>
        </w:rPr>
      </w:pPr>
      <w:del w:id="125" w:author="Abercrombie, Kerrie" w:date="2013-01-25T13:48:00Z">
        <w:r w:rsidRPr="00465BD5" w:rsidDel="00CE5A23">
          <w:rPr>
            <w:rFonts w:ascii="Arial" w:hAnsi="Arial"/>
            <w:highlight w:val="yellow"/>
          </w:rPr>
          <w:delText xml:space="preserve">: </w:delText>
        </w:r>
      </w:del>
      <w:r w:rsidRPr="00465BD5">
        <w:rPr>
          <w:rFonts w:ascii="Arial" w:hAnsi="Arial"/>
          <w:highlight w:val="yellow"/>
        </w:rPr>
        <w:t>U</w:t>
      </w:r>
      <w:r w:rsidR="00BE4EFD" w:rsidRPr="00465BD5">
        <w:rPr>
          <w:rFonts w:ascii="Arial" w:hAnsi="Arial"/>
          <w:highlight w:val="yellow"/>
        </w:rPr>
        <w:t>sers need to be aware of the limitations of the data or information to avoid taking action based on inappropriate, incomplete or inaccurate data.</w:t>
      </w:r>
    </w:p>
    <w:p w:rsidR="00BE4EFD" w:rsidRPr="00465BD5" w:rsidRDefault="00BE4EFD" w:rsidP="00BE4EFD">
      <w:pPr>
        <w:pStyle w:val="BodyText"/>
        <w:rPr>
          <w:rFonts w:ascii="Arial" w:hAnsi="Arial"/>
          <w:highlight w:val="yellow"/>
        </w:rPr>
      </w:pPr>
      <w:r w:rsidRPr="00465BD5">
        <w:rPr>
          <w:rFonts w:ascii="Arial" w:hAnsi="Arial"/>
          <w:highlight w:val="yellow"/>
        </w:rPr>
        <w:t xml:space="preserve">This suitability for purpose is obtained by transmitting information that </w:t>
      </w:r>
      <w:r w:rsidR="000F7A9E" w:rsidRPr="00465BD5">
        <w:rPr>
          <w:rFonts w:ascii="Arial" w:hAnsi="Arial"/>
          <w:highlight w:val="yellow"/>
        </w:rPr>
        <w:t>has</w:t>
      </w:r>
      <w:r w:rsidRPr="00465BD5">
        <w:rPr>
          <w:rFonts w:ascii="Arial" w:hAnsi="Arial"/>
          <w:highlight w:val="yellow"/>
        </w:rPr>
        <w:t xml:space="preserve"> been used </w:t>
      </w:r>
      <w:ins w:id="126" w:author="Abercrombie, Kerrie" w:date="2013-01-25T13:50:00Z">
        <w:r w:rsidR="00CE5A23" w:rsidRPr="00465BD5">
          <w:rPr>
            <w:rFonts w:ascii="Arial" w:hAnsi="Arial"/>
            <w:highlight w:val="yellow"/>
          </w:rPr>
          <w:t>by the VTS</w:t>
        </w:r>
      </w:ins>
      <w:del w:id="127" w:author="Abercrombie, Kerrie" w:date="2013-01-25T13:50:00Z">
        <w:r w:rsidRPr="00465BD5" w:rsidDel="00CE5A23">
          <w:rPr>
            <w:rFonts w:ascii="Arial" w:hAnsi="Arial"/>
            <w:highlight w:val="yellow"/>
          </w:rPr>
          <w:delText xml:space="preserve">on the </w:delText>
        </w:r>
      </w:del>
      <w:ins w:id="128" w:author="Abercrombie, Kerrie" w:date="2013-01-25T13:50:00Z">
        <w:r w:rsidR="00CE5A23" w:rsidRPr="00465BD5">
          <w:rPr>
            <w:rFonts w:ascii="Arial" w:hAnsi="Arial"/>
            <w:highlight w:val="yellow"/>
          </w:rPr>
          <w:t xml:space="preserve"> at an </w:t>
        </w:r>
      </w:ins>
      <w:r w:rsidRPr="00465BD5">
        <w:rPr>
          <w:rFonts w:ascii="Arial" w:hAnsi="Arial"/>
          <w:highlight w:val="yellow"/>
        </w:rPr>
        <w:t xml:space="preserve">operational </w:t>
      </w:r>
      <w:ins w:id="129" w:author="Abercrombie, Kerrie" w:date="2013-01-25T13:50:00Z">
        <w:r w:rsidR="00CE5A23" w:rsidRPr="00465BD5">
          <w:rPr>
            <w:rFonts w:ascii="Arial" w:hAnsi="Arial"/>
            <w:highlight w:val="yellow"/>
          </w:rPr>
          <w:t>level.</w:t>
        </w:r>
      </w:ins>
      <w:del w:id="130" w:author="Abercrombie, Kerrie" w:date="2013-01-25T13:50:00Z">
        <w:r w:rsidRPr="00465BD5" w:rsidDel="00CE5A23">
          <w:rPr>
            <w:rFonts w:ascii="Arial" w:hAnsi="Arial"/>
            <w:highlight w:val="yellow"/>
          </w:rPr>
          <w:delText>field (used by the transmitting VTS for example).</w:delText>
        </w:r>
      </w:del>
    </w:p>
    <w:p w:rsidR="00BE4EFD" w:rsidRPr="00465BD5" w:rsidRDefault="00BE4EFD" w:rsidP="00BE4EFD">
      <w:pPr>
        <w:pStyle w:val="BodyText"/>
        <w:rPr>
          <w:rFonts w:ascii="Arial" w:hAnsi="Arial"/>
          <w:highlight w:val="yellow"/>
        </w:rPr>
      </w:pPr>
      <w:commentRangeStart w:id="131"/>
      <w:r w:rsidRPr="00465BD5">
        <w:rPr>
          <w:rFonts w:ascii="Arial" w:hAnsi="Arial"/>
          <w:highlight w:val="yellow"/>
        </w:rPr>
        <w:t>S</w:t>
      </w:r>
      <w:commentRangeEnd w:id="131"/>
      <w:r w:rsidR="00CE5A23" w:rsidRPr="00465BD5">
        <w:rPr>
          <w:rStyle w:val="CommentReference"/>
          <w:highlight w:val="yellow"/>
        </w:rPr>
        <w:commentReference w:id="131"/>
      </w:r>
      <w:del w:id="132" w:author="Abercrombie, Kerrie" w:date="2013-01-25T14:00:00Z">
        <w:r w:rsidRPr="00465BD5" w:rsidDel="00E74CE1">
          <w:rPr>
            <w:rFonts w:ascii="Arial" w:hAnsi="Arial"/>
            <w:highlight w:val="yellow"/>
          </w:rPr>
          <w:delText>ensor level sharing of data is usually less costly, but it provides less integrity and quality to data or the maritime information</w:delText>
        </w:r>
      </w:del>
      <w:r w:rsidRPr="00465BD5">
        <w:rPr>
          <w:rFonts w:ascii="Arial" w:hAnsi="Arial"/>
          <w:highlight w:val="yellow"/>
        </w:rPr>
        <w:t>.</w:t>
      </w:r>
    </w:p>
    <w:p w:rsidR="00BE4EFD" w:rsidRPr="00465BD5" w:rsidRDefault="00BE4EFD" w:rsidP="00BE4EFD">
      <w:pPr>
        <w:pStyle w:val="BodyText"/>
        <w:rPr>
          <w:rFonts w:ascii="Arial" w:hAnsi="Arial"/>
          <w:highlight w:val="yellow"/>
        </w:rPr>
      </w:pPr>
      <w:r w:rsidRPr="00465BD5">
        <w:rPr>
          <w:rFonts w:ascii="Arial" w:hAnsi="Arial"/>
          <w:highlight w:val="yellow"/>
        </w:rPr>
        <w:t xml:space="preserve">Information may be shared with or without being controlled by the sender. Usually, if the information shared is at sensor level, data may be routed directly from sensor to different receivers or </w:t>
      </w:r>
      <w:del w:id="133" w:author="Abercrombie, Kerrie" w:date="2013-01-25T13:53:00Z">
        <w:r w:rsidRPr="00465BD5" w:rsidDel="00CE5A23">
          <w:rPr>
            <w:rFonts w:ascii="Arial" w:hAnsi="Arial"/>
            <w:highlight w:val="yellow"/>
          </w:rPr>
          <w:delText xml:space="preserve">it may be </w:delText>
        </w:r>
      </w:del>
      <w:r w:rsidRPr="00465BD5">
        <w:rPr>
          <w:rFonts w:ascii="Arial" w:hAnsi="Arial"/>
          <w:highlight w:val="yellow"/>
        </w:rPr>
        <w:t xml:space="preserve">transmitted after </w:t>
      </w:r>
      <w:del w:id="134" w:author="Abercrombie, Kerrie" w:date="2013-01-25T13:53:00Z">
        <w:r w:rsidRPr="00465BD5" w:rsidDel="00CE5A23">
          <w:rPr>
            <w:rFonts w:ascii="Arial" w:hAnsi="Arial"/>
            <w:highlight w:val="yellow"/>
          </w:rPr>
          <w:delText xml:space="preserve">transiting </w:delText>
        </w:r>
      </w:del>
      <w:ins w:id="135" w:author="Abercrombie, Kerrie" w:date="2013-01-25T13:53:00Z">
        <w:r w:rsidR="00CE5A23" w:rsidRPr="00465BD5">
          <w:rPr>
            <w:rFonts w:ascii="Arial" w:hAnsi="Arial"/>
            <w:highlight w:val="yellow"/>
          </w:rPr>
          <w:t xml:space="preserve">passing </w:t>
        </w:r>
      </w:ins>
      <w:r w:rsidRPr="00465BD5">
        <w:rPr>
          <w:rFonts w:ascii="Arial" w:hAnsi="Arial"/>
          <w:highlight w:val="yellow"/>
        </w:rPr>
        <w:t>through a VTS</w:t>
      </w:r>
      <w:ins w:id="136" w:author="Abercrombie, Kerrie" w:date="2013-01-25T13:53:00Z">
        <w:r w:rsidR="00CE5A23" w:rsidRPr="00465BD5">
          <w:rPr>
            <w:rFonts w:ascii="Arial" w:hAnsi="Arial"/>
            <w:highlight w:val="yellow"/>
          </w:rPr>
          <w:t xml:space="preserve">. This may be </w:t>
        </w:r>
      </w:ins>
      <w:del w:id="137" w:author="Abercrombie, Kerrie" w:date="2013-01-25T13:53:00Z">
        <w:r w:rsidR="00391E7B" w:rsidRPr="00465BD5" w:rsidDel="00CE5A23">
          <w:rPr>
            <w:rFonts w:ascii="Arial" w:hAnsi="Arial"/>
            <w:highlight w:val="yellow"/>
          </w:rPr>
          <w:delText>,</w:delText>
        </w:r>
        <w:r w:rsidRPr="00465BD5" w:rsidDel="00CE5A23">
          <w:rPr>
            <w:rFonts w:ascii="Arial" w:hAnsi="Arial"/>
            <w:highlight w:val="yellow"/>
          </w:rPr>
          <w:delText xml:space="preserve"> but </w:delText>
        </w:r>
      </w:del>
      <w:r w:rsidRPr="00465BD5">
        <w:rPr>
          <w:rFonts w:ascii="Arial" w:hAnsi="Arial"/>
          <w:highlight w:val="yellow"/>
        </w:rPr>
        <w:t>with or without control or processing of the raw data. As such</w:t>
      </w:r>
      <w:r w:rsidR="00391E7B" w:rsidRPr="00465BD5">
        <w:rPr>
          <w:rFonts w:ascii="Arial" w:hAnsi="Arial"/>
          <w:highlight w:val="yellow"/>
        </w:rPr>
        <w:t>,</w:t>
      </w:r>
      <w:r w:rsidRPr="00465BD5">
        <w:rPr>
          <w:rFonts w:ascii="Arial" w:hAnsi="Arial"/>
          <w:highlight w:val="yellow"/>
        </w:rPr>
        <w:t xml:space="preserve"> it is of the responsibility of the receiver to ensure this information meets its own operational requirements before being used in an operational context.</w:t>
      </w:r>
    </w:p>
    <w:p w:rsidR="00B8029D" w:rsidRPr="00465BD5" w:rsidRDefault="00BE4EFD">
      <w:pPr>
        <w:pStyle w:val="Heading5"/>
        <w:rPr>
          <w:ins w:id="138" w:author="Abercrombie, Kerrie" w:date="2013-01-25T13:48:00Z"/>
          <w:highlight w:val="yellow"/>
          <w:lang w:val="en-US"/>
        </w:rPr>
        <w:pPrChange w:id="139" w:author="Abercrombie, Kerrie" w:date="2013-01-25T13:48:00Z">
          <w:pPr>
            <w:pStyle w:val="BodyText"/>
          </w:pPr>
        </w:pPrChange>
      </w:pPr>
      <w:r w:rsidRPr="00465BD5">
        <w:rPr>
          <w:highlight w:val="yellow"/>
          <w:lang w:val="en-GB"/>
        </w:rPr>
        <w:t>System level sharing of processed data</w:t>
      </w:r>
    </w:p>
    <w:p w:rsidR="00BE4EFD" w:rsidRPr="00465BD5" w:rsidRDefault="00391E7B" w:rsidP="00BE4EFD">
      <w:pPr>
        <w:pStyle w:val="BodyText"/>
        <w:rPr>
          <w:rFonts w:ascii="Arial" w:hAnsi="Arial"/>
          <w:highlight w:val="yellow"/>
        </w:rPr>
      </w:pPr>
      <w:del w:id="140" w:author="Abercrombie, Kerrie" w:date="2013-01-25T13:48:00Z">
        <w:r w:rsidRPr="00465BD5" w:rsidDel="00CE5A23">
          <w:rPr>
            <w:rFonts w:ascii="Arial" w:hAnsi="Arial"/>
            <w:highlight w:val="yellow"/>
          </w:rPr>
          <w:delText xml:space="preserve">: </w:delText>
        </w:r>
      </w:del>
      <w:del w:id="141" w:author="Abercrombie, Kerrie" w:date="2013-01-25T13:59:00Z">
        <w:r w:rsidRPr="00465BD5" w:rsidDel="00E74CE1">
          <w:rPr>
            <w:rFonts w:ascii="Arial" w:hAnsi="Arial"/>
            <w:highlight w:val="yellow"/>
          </w:rPr>
          <w:delText>T</w:delText>
        </w:r>
        <w:r w:rsidR="00BE4EFD" w:rsidRPr="00465BD5" w:rsidDel="00E74CE1">
          <w:rPr>
            <w:rFonts w:ascii="Arial" w:hAnsi="Arial"/>
            <w:highlight w:val="yellow"/>
          </w:rPr>
          <w:delText xml:space="preserve">he information is </w:delText>
        </w:r>
      </w:del>
      <w:del w:id="142" w:author="Abercrombie, Kerrie" w:date="2013-01-25T13:58:00Z">
        <w:r w:rsidR="00BE4EFD" w:rsidRPr="00465BD5" w:rsidDel="00E74CE1">
          <w:rPr>
            <w:rFonts w:ascii="Arial" w:hAnsi="Arial"/>
            <w:highlight w:val="yellow"/>
          </w:rPr>
          <w:delText xml:space="preserve">transmitted after having </w:delText>
        </w:r>
      </w:del>
      <w:del w:id="143" w:author="Abercrombie, Kerrie" w:date="2013-01-25T13:59:00Z">
        <w:r w:rsidR="00BE4EFD" w:rsidRPr="00465BD5" w:rsidDel="00E74CE1">
          <w:rPr>
            <w:rFonts w:ascii="Arial" w:hAnsi="Arial"/>
            <w:highlight w:val="yellow"/>
          </w:rPr>
          <w:delText>been controlled after the sensor level according to the specifications given in Anne</w:delText>
        </w:r>
        <w:r w:rsidRPr="00465BD5" w:rsidDel="00E74CE1">
          <w:rPr>
            <w:rFonts w:ascii="Arial" w:hAnsi="Arial"/>
            <w:highlight w:val="yellow"/>
          </w:rPr>
          <w:delText>x</w:delText>
        </w:r>
        <w:r w:rsidR="00BE4EFD" w:rsidRPr="00465BD5" w:rsidDel="00E74CE1">
          <w:rPr>
            <w:rFonts w:ascii="Arial" w:hAnsi="Arial"/>
            <w:highlight w:val="yellow"/>
          </w:rPr>
          <w:delText xml:space="preserve"> 10 (Data processing). </w:delText>
        </w:r>
      </w:del>
      <w:ins w:id="144" w:author="Abercrombie, Kerrie" w:date="2013-01-25T13:55:00Z">
        <w:r w:rsidR="00CE5A23" w:rsidRPr="00465BD5">
          <w:rPr>
            <w:rFonts w:ascii="Arial" w:hAnsi="Arial"/>
            <w:highlight w:val="yellow"/>
          </w:rPr>
          <w:t xml:space="preserve">The information </w:t>
        </w:r>
      </w:ins>
      <w:ins w:id="145" w:author="Abercrombie, Kerrie" w:date="2013-01-25T13:57:00Z">
        <w:r w:rsidR="00E74CE1" w:rsidRPr="00465BD5">
          <w:rPr>
            <w:rFonts w:ascii="Arial" w:hAnsi="Arial"/>
            <w:highlight w:val="yellow"/>
          </w:rPr>
          <w:t>i</w:t>
        </w:r>
      </w:ins>
      <w:ins w:id="146" w:author="Abercrombie, Kerrie" w:date="2013-01-25T13:55:00Z">
        <w:r w:rsidR="00CE5A23" w:rsidRPr="00465BD5">
          <w:rPr>
            <w:rFonts w:ascii="Arial" w:hAnsi="Arial"/>
            <w:highlight w:val="yellow"/>
          </w:rPr>
          <w:t xml:space="preserve">s </w:t>
        </w:r>
      </w:ins>
      <w:del w:id="147" w:author="Abercrombie, Kerrie" w:date="2013-01-25T13:55:00Z">
        <w:r w:rsidR="00BE4EFD" w:rsidRPr="00465BD5" w:rsidDel="00CE5A23">
          <w:rPr>
            <w:rFonts w:ascii="Arial" w:hAnsi="Arial"/>
            <w:highlight w:val="yellow"/>
          </w:rPr>
          <w:delText xml:space="preserve">It </w:delText>
        </w:r>
      </w:del>
      <w:r w:rsidR="00BE4EFD" w:rsidRPr="00465BD5">
        <w:rPr>
          <w:rFonts w:ascii="Arial" w:hAnsi="Arial"/>
          <w:highlight w:val="yellow"/>
        </w:rPr>
        <w:t xml:space="preserve">usually </w:t>
      </w:r>
      <w:ins w:id="148" w:author="Abercrombie, Kerrie" w:date="2013-01-25T13:58:00Z">
        <w:r w:rsidR="00E74CE1" w:rsidRPr="00465BD5">
          <w:rPr>
            <w:rFonts w:ascii="Arial" w:hAnsi="Arial"/>
            <w:highlight w:val="yellow"/>
          </w:rPr>
          <w:t xml:space="preserve">transmitted after having </w:t>
        </w:r>
      </w:ins>
      <w:del w:id="149" w:author="Abercrombie, Kerrie" w:date="2013-01-25T13:55:00Z">
        <w:r w:rsidR="00BE4EFD" w:rsidRPr="00465BD5" w:rsidDel="00CE5A23">
          <w:rPr>
            <w:rFonts w:ascii="Arial" w:hAnsi="Arial"/>
            <w:highlight w:val="yellow"/>
          </w:rPr>
          <w:delText xml:space="preserve">is information that also has </w:delText>
        </w:r>
      </w:del>
      <w:r w:rsidR="00BE4EFD" w:rsidRPr="00465BD5">
        <w:rPr>
          <w:rFonts w:ascii="Arial" w:hAnsi="Arial"/>
          <w:highlight w:val="yellow"/>
        </w:rPr>
        <w:t xml:space="preserve">been </w:t>
      </w:r>
      <w:ins w:id="150" w:author="Abercrombie, Kerrie" w:date="2013-01-25T13:55:00Z">
        <w:r w:rsidR="00CE5A23" w:rsidRPr="00465BD5">
          <w:rPr>
            <w:rFonts w:ascii="Arial" w:hAnsi="Arial"/>
            <w:highlight w:val="yellow"/>
          </w:rPr>
          <w:t>processed</w:t>
        </w:r>
      </w:ins>
      <w:del w:id="151" w:author="Abercrombie, Kerrie" w:date="2013-01-25T13:55:00Z">
        <w:r w:rsidR="00BE4EFD" w:rsidRPr="00465BD5" w:rsidDel="00CE5A23">
          <w:rPr>
            <w:rFonts w:ascii="Arial" w:hAnsi="Arial"/>
            <w:highlight w:val="yellow"/>
          </w:rPr>
          <w:delText>used</w:delText>
        </w:r>
      </w:del>
      <w:r w:rsidR="00BE4EFD" w:rsidRPr="00465BD5">
        <w:rPr>
          <w:rFonts w:ascii="Arial" w:hAnsi="Arial"/>
          <w:highlight w:val="yellow"/>
        </w:rPr>
        <w:t xml:space="preserve"> by a VTS before being transmitted to other parties.</w:t>
      </w:r>
      <w:ins w:id="152" w:author="Abercrombie, Kerrie" w:date="2013-01-25T13:59:00Z">
        <w:r w:rsidR="00E74CE1" w:rsidRPr="00465BD5">
          <w:rPr>
            <w:rFonts w:ascii="Arial" w:hAnsi="Arial"/>
            <w:highlight w:val="yellow"/>
          </w:rPr>
          <w:t xml:space="preserve"> Refer also to</w:t>
        </w:r>
      </w:ins>
      <w:r w:rsidR="00BE4EFD" w:rsidRPr="00465BD5">
        <w:rPr>
          <w:rFonts w:ascii="Arial" w:hAnsi="Arial"/>
          <w:highlight w:val="yellow"/>
        </w:rPr>
        <w:t xml:space="preserve"> </w:t>
      </w:r>
      <w:ins w:id="153" w:author="Abercrombie, Kerrie" w:date="2013-01-25T13:59:00Z">
        <w:r w:rsidR="00E74CE1" w:rsidRPr="00465BD5">
          <w:rPr>
            <w:rFonts w:ascii="Arial" w:hAnsi="Arial"/>
            <w:highlight w:val="yellow"/>
          </w:rPr>
          <w:t xml:space="preserve">Annex 10 (Data processing). </w:t>
        </w:r>
      </w:ins>
      <w:del w:id="154" w:author="Abercrombie, Kerrie" w:date="2013-01-25T13:58:00Z">
        <w:r w:rsidR="00BE4EFD" w:rsidRPr="00465BD5" w:rsidDel="00E74CE1">
          <w:rPr>
            <w:rFonts w:ascii="Arial" w:hAnsi="Arial"/>
            <w:highlight w:val="yellow"/>
          </w:rPr>
          <w:delText xml:space="preserve">As such, this information fulfils the suitability for purpose mentioned earlier and it is supposed to be </w:delText>
        </w:r>
        <w:commentRangeStart w:id="155"/>
        <w:r w:rsidR="00BE4EFD" w:rsidRPr="00465BD5" w:rsidDel="00E74CE1">
          <w:rPr>
            <w:rFonts w:ascii="Arial" w:hAnsi="Arial"/>
            <w:highlight w:val="yellow"/>
          </w:rPr>
          <w:delText>e</w:delText>
        </w:r>
      </w:del>
      <w:commentRangeEnd w:id="155"/>
      <w:r w:rsidR="00E74CE1" w:rsidRPr="00465BD5">
        <w:rPr>
          <w:rStyle w:val="CommentReference"/>
          <w:highlight w:val="yellow"/>
        </w:rPr>
        <w:commentReference w:id="155"/>
      </w:r>
      <w:del w:id="156" w:author="Abercrombie, Kerrie" w:date="2013-01-25T13:58:00Z">
        <w:r w:rsidR="00BE4EFD" w:rsidRPr="00465BD5" w:rsidDel="00E74CE1">
          <w:rPr>
            <w:rFonts w:ascii="Arial" w:hAnsi="Arial"/>
            <w:highlight w:val="yellow"/>
          </w:rPr>
          <w:delText>xploitable by the end user.</w:delText>
        </w:r>
      </w:del>
    </w:p>
    <w:p w:rsidR="00BE4EFD" w:rsidRPr="00465BD5" w:rsidRDefault="00BE4EFD" w:rsidP="0058374F">
      <w:pPr>
        <w:pStyle w:val="Heading3"/>
        <w:rPr>
          <w:highlight w:val="yellow"/>
        </w:rPr>
      </w:pPr>
      <w:r w:rsidRPr="00465BD5">
        <w:rPr>
          <w:highlight w:val="yellow"/>
        </w:rPr>
        <w:t xml:space="preserve"> </w:t>
      </w:r>
      <w:bookmarkStart w:id="157" w:name="_Toc348687067"/>
      <w:r w:rsidRPr="00465BD5">
        <w:rPr>
          <w:highlight w:val="yellow"/>
        </w:rPr>
        <w:t>Data models</w:t>
      </w:r>
      <w:bookmarkEnd w:id="157"/>
    </w:p>
    <w:p w:rsidR="00BE4EFD" w:rsidRPr="00465BD5" w:rsidRDefault="00BE4EFD" w:rsidP="00BE4EFD">
      <w:pPr>
        <w:pStyle w:val="BodyText"/>
        <w:rPr>
          <w:rFonts w:ascii="Arial" w:hAnsi="Arial"/>
          <w:highlight w:val="yellow"/>
        </w:rPr>
      </w:pPr>
      <w:r w:rsidRPr="00465BD5">
        <w:rPr>
          <w:rFonts w:ascii="Arial" w:hAnsi="Arial"/>
          <w:highlight w:val="yellow"/>
        </w:rPr>
        <w:t>Exchange of data requires an understanding of the meaning of each and every data item. This concerns the way in which data values are encoded and the exact meaning of data items. The former is specified by data format, the latter is reflected in the data model.</w:t>
      </w:r>
    </w:p>
    <w:p w:rsidR="00BE4EFD" w:rsidRPr="00465BD5" w:rsidRDefault="00BE4EFD" w:rsidP="00BE4EFD">
      <w:pPr>
        <w:pStyle w:val="BodyText"/>
        <w:rPr>
          <w:rFonts w:ascii="Arial" w:hAnsi="Arial"/>
          <w:highlight w:val="yellow"/>
        </w:rPr>
      </w:pPr>
      <w:r w:rsidRPr="00465BD5">
        <w:rPr>
          <w:rFonts w:ascii="Arial" w:hAnsi="Arial"/>
          <w:highlight w:val="yellow"/>
        </w:rPr>
        <w:t>The data model unambiguously defines the semantics of the data item, the structure of a data item and the permissible values of a data item.</w:t>
      </w:r>
    </w:p>
    <w:p w:rsidR="00BE4EFD" w:rsidRPr="00465BD5" w:rsidRDefault="00BE4EFD" w:rsidP="00391E7B">
      <w:pPr>
        <w:pStyle w:val="BodyText"/>
        <w:jc w:val="left"/>
        <w:rPr>
          <w:rFonts w:ascii="Arial" w:hAnsi="Arial"/>
          <w:highlight w:val="yellow"/>
        </w:rPr>
      </w:pPr>
      <w:r w:rsidRPr="00465BD5">
        <w:rPr>
          <w:rFonts w:ascii="Arial" w:hAnsi="Arial"/>
          <w:highlight w:val="yellow"/>
        </w:rPr>
        <w:lastRenderedPageBreak/>
        <w:t>Since the use of data models is fundamental to the exchange of data, IMO, at NAV57, decided to institute the principle of a Common Maritime Data Model and the IHO S-100 has been proposed to be the baseline of this model.</w:t>
      </w:r>
    </w:p>
    <w:p w:rsidR="00BE4EFD" w:rsidRPr="00465BD5" w:rsidRDefault="00BE4EFD" w:rsidP="00BE4EFD">
      <w:pPr>
        <w:pStyle w:val="BodyText"/>
        <w:rPr>
          <w:rFonts w:ascii="Arial" w:hAnsi="Arial"/>
          <w:highlight w:val="yellow"/>
        </w:rPr>
      </w:pPr>
      <w:r w:rsidRPr="00465BD5">
        <w:rPr>
          <w:rFonts w:ascii="Arial" w:hAnsi="Arial"/>
          <w:highlight w:val="yellow"/>
        </w:rPr>
        <w:t>The IHO S-100 standard is a framework standard intended to allow development of data models and associated product specification for a variety of common and maritime specific information. The data models used in the domains of maritime safety, security and more generally that may be used or acquired by VTS are described in the "data registry".</w:t>
      </w:r>
    </w:p>
    <w:p w:rsidR="00BE4EFD" w:rsidRPr="00465BD5" w:rsidRDefault="00BE4EFD" w:rsidP="0058374F">
      <w:pPr>
        <w:pStyle w:val="Heading3"/>
        <w:rPr>
          <w:highlight w:val="yellow"/>
        </w:rPr>
      </w:pPr>
      <w:r w:rsidRPr="00465BD5">
        <w:rPr>
          <w:highlight w:val="yellow"/>
        </w:rPr>
        <w:t xml:space="preserve"> </w:t>
      </w:r>
      <w:bookmarkStart w:id="158" w:name="_Toc348687068"/>
      <w:r w:rsidRPr="00465BD5">
        <w:rPr>
          <w:highlight w:val="yellow"/>
        </w:rPr>
        <w:t>Timeliness</w:t>
      </w:r>
      <w:bookmarkEnd w:id="158"/>
    </w:p>
    <w:p w:rsidR="00BE4EFD" w:rsidRPr="00465BD5" w:rsidRDefault="00BE4EFD" w:rsidP="00BE4EFD">
      <w:pPr>
        <w:pStyle w:val="BodyText"/>
        <w:rPr>
          <w:rFonts w:ascii="Arial" w:hAnsi="Arial"/>
          <w:highlight w:val="yellow"/>
        </w:rPr>
      </w:pPr>
      <w:r w:rsidRPr="00465BD5">
        <w:rPr>
          <w:rFonts w:ascii="Arial" w:hAnsi="Arial"/>
          <w:highlight w:val="yellow"/>
        </w:rPr>
        <w:t>Information should be received when needed. This may be in advance of an event, real time, near real time or historic as appropriate. Data should be time stamped as appropriate to the nature and use of the information. Time stamp should preferably be at the time of origin</w:t>
      </w:r>
      <w:r w:rsidR="00391E7B" w:rsidRPr="00465BD5">
        <w:rPr>
          <w:rFonts w:ascii="Arial" w:hAnsi="Arial"/>
          <w:highlight w:val="yellow"/>
        </w:rPr>
        <w:t>,</w:t>
      </w:r>
      <w:r w:rsidRPr="00465BD5">
        <w:rPr>
          <w:rFonts w:ascii="Arial" w:hAnsi="Arial"/>
          <w:highlight w:val="yellow"/>
        </w:rPr>
        <w:t xml:space="preserve"> but if not</w:t>
      </w:r>
      <w:r w:rsidR="00391E7B" w:rsidRPr="00465BD5">
        <w:rPr>
          <w:rFonts w:ascii="Arial" w:hAnsi="Arial"/>
          <w:highlight w:val="yellow"/>
        </w:rPr>
        <w:t>, it</w:t>
      </w:r>
      <w:r w:rsidRPr="00465BD5">
        <w:rPr>
          <w:rFonts w:ascii="Arial" w:hAnsi="Arial"/>
          <w:highlight w:val="yellow"/>
        </w:rPr>
        <w:t xml:space="preserve"> should be </w:t>
      </w:r>
      <w:r w:rsidR="00391E7B" w:rsidRPr="00465BD5">
        <w:rPr>
          <w:rFonts w:ascii="Arial" w:hAnsi="Arial"/>
          <w:highlight w:val="yellow"/>
        </w:rPr>
        <w:t xml:space="preserve">stamped </w:t>
      </w:r>
      <w:r w:rsidRPr="00465BD5">
        <w:rPr>
          <w:rFonts w:ascii="Arial" w:hAnsi="Arial"/>
          <w:highlight w:val="yellow"/>
        </w:rPr>
        <w:t xml:space="preserve">as soon </w:t>
      </w:r>
      <w:del w:id="159" w:author="Abercrombie, Kerrie" w:date="2013-01-25T14:05:00Z">
        <w:r w:rsidRPr="00465BD5" w:rsidDel="00E74CE1">
          <w:rPr>
            <w:rFonts w:ascii="Arial" w:hAnsi="Arial"/>
            <w:highlight w:val="yellow"/>
          </w:rPr>
          <w:delText>thereafter as possible</w:delText>
        </w:r>
      </w:del>
      <w:ins w:id="160" w:author="Abercrombie, Kerrie" w:date="2013-01-25T14:05:00Z">
        <w:r w:rsidR="00E74CE1" w:rsidRPr="00465BD5">
          <w:rPr>
            <w:rFonts w:ascii="Arial" w:hAnsi="Arial"/>
            <w:highlight w:val="yellow"/>
          </w:rPr>
          <w:t>as it is receipted by the system</w:t>
        </w:r>
      </w:ins>
      <w:r w:rsidRPr="00465BD5">
        <w:rPr>
          <w:rFonts w:ascii="Arial" w:hAnsi="Arial"/>
          <w:highlight w:val="yellow"/>
        </w:rPr>
        <w:t xml:space="preserve">. Where time stamp is not </w:t>
      </w:r>
      <w:r w:rsidR="00391E7B" w:rsidRPr="00465BD5">
        <w:rPr>
          <w:rFonts w:ascii="Arial" w:hAnsi="Arial"/>
          <w:highlight w:val="yellow"/>
        </w:rPr>
        <w:t xml:space="preserve">the </w:t>
      </w:r>
      <w:r w:rsidRPr="00465BD5">
        <w:rPr>
          <w:rFonts w:ascii="Arial" w:hAnsi="Arial"/>
          <w:highlight w:val="yellow"/>
        </w:rPr>
        <w:t>time of origin</w:t>
      </w:r>
      <w:r w:rsidR="00391E7B" w:rsidRPr="00465BD5">
        <w:rPr>
          <w:rFonts w:ascii="Arial" w:hAnsi="Arial"/>
          <w:highlight w:val="yellow"/>
        </w:rPr>
        <w:t>,</w:t>
      </w:r>
      <w:r w:rsidRPr="00465BD5">
        <w:rPr>
          <w:rFonts w:ascii="Arial" w:hAnsi="Arial"/>
          <w:highlight w:val="yellow"/>
        </w:rPr>
        <w:t xml:space="preserve"> it is desirable that </w:t>
      </w:r>
      <w:ins w:id="161" w:author="Abercrombie, Kerrie" w:date="2013-01-25T14:06:00Z">
        <w:r w:rsidR="00E74CE1" w:rsidRPr="00465BD5">
          <w:rPr>
            <w:rFonts w:ascii="Arial" w:hAnsi="Arial"/>
            <w:highlight w:val="yellow"/>
          </w:rPr>
          <w:t>any potential latency</w:t>
        </w:r>
      </w:ins>
      <w:ins w:id="162" w:author="Abercrombie, Kerrie" w:date="2013-01-25T14:07:00Z">
        <w:r w:rsidR="00E74CE1" w:rsidRPr="00465BD5">
          <w:rPr>
            <w:rFonts w:ascii="Arial" w:hAnsi="Arial"/>
            <w:highlight w:val="yellow"/>
          </w:rPr>
          <w:t xml:space="preserve"> </w:t>
        </w:r>
      </w:ins>
      <w:del w:id="163" w:author="Abercrombie, Kerrie" w:date="2013-01-25T14:06:00Z">
        <w:r w:rsidRPr="00465BD5" w:rsidDel="00E74CE1">
          <w:rPr>
            <w:rFonts w:ascii="Arial" w:hAnsi="Arial"/>
            <w:highlight w:val="yellow"/>
          </w:rPr>
          <w:delText xml:space="preserve">the difference involved </w:delText>
        </w:r>
      </w:del>
      <w:r w:rsidRPr="00465BD5">
        <w:rPr>
          <w:rFonts w:ascii="Arial" w:hAnsi="Arial"/>
          <w:highlight w:val="yellow"/>
        </w:rPr>
        <w:t>be flagged.</w:t>
      </w:r>
    </w:p>
    <w:p w:rsidR="00BE4EFD" w:rsidRPr="00465BD5" w:rsidRDefault="00BE4EFD" w:rsidP="00BE4EFD">
      <w:pPr>
        <w:pStyle w:val="BodyText"/>
        <w:rPr>
          <w:rFonts w:ascii="Arial" w:hAnsi="Arial"/>
          <w:highlight w:val="yellow"/>
        </w:rPr>
      </w:pPr>
      <w:r w:rsidRPr="00465BD5">
        <w:rPr>
          <w:rFonts w:ascii="Arial" w:hAnsi="Arial"/>
          <w:highlight w:val="yellow"/>
        </w:rPr>
        <w:t xml:space="preserve">Quality of service </w:t>
      </w:r>
      <w:commentRangeStart w:id="164"/>
      <w:r w:rsidRPr="00465BD5">
        <w:rPr>
          <w:rFonts w:ascii="Arial" w:hAnsi="Arial"/>
          <w:highlight w:val="yellow"/>
        </w:rPr>
        <w:t>(</w:t>
      </w:r>
      <w:proofErr w:type="spellStart"/>
      <w:r w:rsidRPr="00465BD5">
        <w:rPr>
          <w:rFonts w:ascii="Arial" w:hAnsi="Arial"/>
          <w:highlight w:val="yellow"/>
        </w:rPr>
        <w:t>QoS</w:t>
      </w:r>
      <w:proofErr w:type="spellEnd"/>
      <w:r w:rsidRPr="00465BD5">
        <w:rPr>
          <w:rFonts w:ascii="Arial" w:hAnsi="Arial"/>
          <w:highlight w:val="yellow"/>
        </w:rPr>
        <w:t xml:space="preserve">) </w:t>
      </w:r>
      <w:commentRangeEnd w:id="164"/>
      <w:r w:rsidR="00E83F77" w:rsidRPr="00465BD5">
        <w:rPr>
          <w:rStyle w:val="CommentReference"/>
          <w:highlight w:val="yellow"/>
        </w:rPr>
        <w:commentReference w:id="164"/>
      </w:r>
      <w:r w:rsidRPr="00465BD5">
        <w:rPr>
          <w:rFonts w:ascii="Arial" w:hAnsi="Arial"/>
          <w:highlight w:val="yellow"/>
        </w:rPr>
        <w:t xml:space="preserve">covers the prioritisation of certain data above others in order to guarantee a timely delivery of the data. </w:t>
      </w:r>
      <w:r w:rsidR="00391E7B" w:rsidRPr="00465BD5">
        <w:rPr>
          <w:rFonts w:ascii="Arial" w:hAnsi="Arial"/>
          <w:highlight w:val="yellow"/>
        </w:rPr>
        <w:t>H</w:t>
      </w:r>
      <w:r w:rsidRPr="00465BD5">
        <w:rPr>
          <w:rFonts w:ascii="Arial" w:hAnsi="Arial"/>
          <w:highlight w:val="yellow"/>
        </w:rPr>
        <w:t>igher priority data will be delivered faster than a lower priority item.</w:t>
      </w:r>
    </w:p>
    <w:p w:rsidR="00BE4EFD" w:rsidRPr="00465BD5" w:rsidRDefault="00BE4EFD" w:rsidP="00BE4EFD">
      <w:pPr>
        <w:pStyle w:val="BodyText"/>
        <w:rPr>
          <w:rFonts w:ascii="Arial" w:hAnsi="Arial"/>
          <w:highlight w:val="yellow"/>
        </w:rPr>
      </w:pPr>
      <w:r w:rsidRPr="00465BD5">
        <w:rPr>
          <w:rFonts w:ascii="Arial" w:hAnsi="Arial"/>
          <w:highlight w:val="yellow"/>
        </w:rPr>
        <w:t>In real-time or near real-time systems, it may be necessary to ensure that some data types have priority above others. Furthermore, when Data Sharing Networks use infrastructure</w:t>
      </w:r>
      <w:r w:rsidR="00391E7B" w:rsidRPr="00465BD5">
        <w:rPr>
          <w:rFonts w:ascii="Arial" w:hAnsi="Arial"/>
          <w:highlight w:val="yellow"/>
        </w:rPr>
        <w:t>,</w:t>
      </w:r>
      <w:r w:rsidRPr="00465BD5">
        <w:rPr>
          <w:rFonts w:ascii="Arial" w:hAnsi="Arial"/>
          <w:highlight w:val="yellow"/>
        </w:rPr>
        <w:t xml:space="preserve"> which also is used by other data systems (such as internet, email or phone services), it may be necessary to ensure quality of service for the preferred system.</w:t>
      </w:r>
    </w:p>
    <w:p w:rsidR="00BE4EFD" w:rsidRPr="00465BD5" w:rsidRDefault="00BE4EFD" w:rsidP="0058374F">
      <w:pPr>
        <w:pStyle w:val="Heading3"/>
        <w:rPr>
          <w:highlight w:val="yellow"/>
        </w:rPr>
      </w:pPr>
      <w:r w:rsidRPr="00465BD5">
        <w:rPr>
          <w:highlight w:val="yellow"/>
        </w:rPr>
        <w:t xml:space="preserve"> </w:t>
      </w:r>
      <w:bookmarkStart w:id="165" w:name="_Toc348687069"/>
      <w:r w:rsidRPr="00465BD5">
        <w:rPr>
          <w:highlight w:val="yellow"/>
        </w:rPr>
        <w:t>Storage</w:t>
      </w:r>
      <w:bookmarkEnd w:id="165"/>
    </w:p>
    <w:p w:rsidR="00BE4EFD" w:rsidRPr="00465BD5" w:rsidRDefault="00BE4EFD" w:rsidP="00BE4EFD">
      <w:pPr>
        <w:pStyle w:val="BodyText"/>
        <w:rPr>
          <w:rFonts w:ascii="Arial" w:hAnsi="Arial"/>
          <w:highlight w:val="yellow"/>
        </w:rPr>
      </w:pPr>
      <w:r w:rsidRPr="00465BD5">
        <w:rPr>
          <w:rFonts w:ascii="Arial" w:hAnsi="Arial"/>
          <w:highlight w:val="yellow"/>
        </w:rPr>
        <w:t xml:space="preserve">The volume of data and information involved in many </w:t>
      </w:r>
      <w:ins w:id="166" w:author="Abercrombie, Kerrie" w:date="2013-01-25T14:04:00Z">
        <w:r w:rsidR="00E74CE1" w:rsidRPr="00465BD5">
          <w:rPr>
            <w:rFonts w:ascii="Arial" w:hAnsi="Arial"/>
            <w:highlight w:val="yellow"/>
          </w:rPr>
          <w:t xml:space="preserve">cases </w:t>
        </w:r>
      </w:ins>
      <w:del w:id="167" w:author="Abercrombie, Kerrie" w:date="2013-01-25T14:04:00Z">
        <w:r w:rsidRPr="00465BD5" w:rsidDel="00E74CE1">
          <w:rPr>
            <w:rFonts w:ascii="Arial" w:hAnsi="Arial"/>
            <w:highlight w:val="yellow"/>
          </w:rPr>
          <w:delText xml:space="preserve">of the aforementioned uses </w:delText>
        </w:r>
      </w:del>
      <w:r w:rsidRPr="00465BD5">
        <w:rPr>
          <w:rFonts w:ascii="Arial" w:hAnsi="Arial"/>
          <w:highlight w:val="yellow"/>
        </w:rPr>
        <w:t xml:space="preserve">will be considerable. Given that many of these uses also require access to archive or historic data and information, consideration </w:t>
      </w:r>
      <w:r w:rsidR="00DD453D">
        <w:rPr>
          <w:rFonts w:ascii="Arial" w:hAnsi="Arial"/>
          <w:highlight w:val="yellow"/>
        </w:rPr>
        <w:t>should</w:t>
      </w:r>
      <w:r w:rsidRPr="00465BD5">
        <w:rPr>
          <w:rFonts w:ascii="Arial" w:hAnsi="Arial"/>
          <w:highlight w:val="yellow"/>
        </w:rPr>
        <w:t xml:space="preserve"> be given to providing adequate capacity for retaining and archiving these records.</w:t>
      </w:r>
    </w:p>
    <w:p w:rsidR="00BE4EFD" w:rsidRPr="00465BD5" w:rsidRDefault="00BE4EFD" w:rsidP="00BE4EFD">
      <w:pPr>
        <w:pStyle w:val="BodyText"/>
        <w:rPr>
          <w:rFonts w:ascii="Arial" w:hAnsi="Arial"/>
          <w:highlight w:val="yellow"/>
        </w:rPr>
      </w:pPr>
      <w:r w:rsidRPr="00465BD5">
        <w:rPr>
          <w:rFonts w:ascii="Arial" w:hAnsi="Arial"/>
          <w:highlight w:val="yellow"/>
        </w:rPr>
        <w:t>Some formats are well</w:t>
      </w:r>
      <w:r w:rsidR="00391E7B" w:rsidRPr="00465BD5">
        <w:rPr>
          <w:rFonts w:ascii="Arial" w:hAnsi="Arial"/>
          <w:highlight w:val="yellow"/>
        </w:rPr>
        <w:t>-</w:t>
      </w:r>
      <w:r w:rsidRPr="00465BD5">
        <w:rPr>
          <w:rFonts w:ascii="Arial" w:hAnsi="Arial"/>
          <w:highlight w:val="yellow"/>
        </w:rPr>
        <w:t>suited for transfer and sharing of data and maritime information whereas some formats are more suited for long term archiving of data. (Sec 5.2.2 Common formats gives example of common data formats)</w:t>
      </w:r>
    </w:p>
    <w:p w:rsidR="00BE4EFD" w:rsidRPr="00465BD5" w:rsidRDefault="00BE4EFD" w:rsidP="0058374F">
      <w:pPr>
        <w:pStyle w:val="Heading3"/>
        <w:rPr>
          <w:highlight w:val="yellow"/>
        </w:rPr>
      </w:pPr>
      <w:r w:rsidRPr="00465BD5">
        <w:rPr>
          <w:highlight w:val="yellow"/>
        </w:rPr>
        <w:t xml:space="preserve"> </w:t>
      </w:r>
      <w:bookmarkStart w:id="168" w:name="_Toc348687070"/>
      <w:r w:rsidRPr="00465BD5">
        <w:rPr>
          <w:highlight w:val="yellow"/>
        </w:rPr>
        <w:t>Access to data and information</w:t>
      </w:r>
      <w:bookmarkEnd w:id="168"/>
    </w:p>
    <w:p w:rsidR="00BE4EFD" w:rsidRPr="00465BD5" w:rsidRDefault="00BE4EFD" w:rsidP="00BE4EFD">
      <w:pPr>
        <w:pStyle w:val="BodyText"/>
        <w:rPr>
          <w:rFonts w:ascii="Arial" w:hAnsi="Arial"/>
          <w:highlight w:val="yellow"/>
        </w:rPr>
      </w:pPr>
      <w:r w:rsidRPr="00465BD5">
        <w:rPr>
          <w:rFonts w:ascii="Arial" w:hAnsi="Arial"/>
          <w:highlight w:val="yellow"/>
        </w:rPr>
        <w:t xml:space="preserve">The reception and use of broadcast information is subject to ITU-R </w:t>
      </w:r>
      <w:proofErr w:type="gramStart"/>
      <w:r w:rsidRPr="00465BD5">
        <w:rPr>
          <w:rFonts w:ascii="Arial" w:hAnsi="Arial"/>
          <w:highlight w:val="yellow"/>
        </w:rPr>
        <w:t>Radio  Regulations</w:t>
      </w:r>
      <w:proofErr w:type="gramEnd"/>
      <w:r w:rsidRPr="00465BD5">
        <w:rPr>
          <w:rFonts w:ascii="Arial" w:hAnsi="Arial"/>
          <w:highlight w:val="yellow"/>
        </w:rPr>
        <w:t xml:space="preserve"> article 17 on Secrecy. Clear and realistic principles and rules regarding access to AIS and other navigation safety data should be defined and adopted by the international community.</w:t>
      </w:r>
    </w:p>
    <w:p w:rsidR="00BE4EFD" w:rsidRPr="00465BD5" w:rsidRDefault="00BE4EFD" w:rsidP="00BE4EFD">
      <w:pPr>
        <w:pStyle w:val="BodyText"/>
        <w:rPr>
          <w:rFonts w:ascii="Arial" w:hAnsi="Arial"/>
          <w:highlight w:val="yellow"/>
        </w:rPr>
      </w:pPr>
      <w:r w:rsidRPr="00465BD5">
        <w:rPr>
          <w:rFonts w:ascii="Arial" w:hAnsi="Arial"/>
          <w:highlight w:val="yellow"/>
        </w:rPr>
        <w:t>National competent authorities could have criteria to ensure that exchanged data is of the highest quality</w:t>
      </w:r>
      <w:ins w:id="169" w:author="Abercrombie, Kerrie" w:date="2013-01-25T14:08:00Z">
        <w:r w:rsidR="00E83F77" w:rsidRPr="00465BD5">
          <w:rPr>
            <w:rFonts w:ascii="Arial" w:hAnsi="Arial"/>
            <w:highlight w:val="yellow"/>
          </w:rPr>
          <w:t xml:space="preserve"> such as </w:t>
        </w:r>
      </w:ins>
      <w:del w:id="170" w:author="Abercrombie, Kerrie" w:date="2013-01-25T14:08:00Z">
        <w:r w:rsidRPr="00465BD5" w:rsidDel="00E83F77">
          <w:rPr>
            <w:rFonts w:ascii="Arial" w:hAnsi="Arial"/>
            <w:highlight w:val="yellow"/>
          </w:rPr>
          <w:delText xml:space="preserve">. </w:delText>
        </w:r>
        <w:r w:rsidR="00391E7B" w:rsidRPr="00465BD5" w:rsidDel="00E83F77">
          <w:rPr>
            <w:rFonts w:ascii="Arial" w:hAnsi="Arial"/>
            <w:highlight w:val="yellow"/>
          </w:rPr>
          <w:delText>E.g.</w:delText>
        </w:r>
        <w:r w:rsidRPr="00465BD5" w:rsidDel="00E83F77">
          <w:rPr>
            <w:rFonts w:ascii="Arial" w:hAnsi="Arial"/>
            <w:highlight w:val="yellow"/>
          </w:rPr>
          <w:delText xml:space="preserve">, </w:delText>
        </w:r>
      </w:del>
      <w:r w:rsidRPr="00465BD5">
        <w:rPr>
          <w:rFonts w:ascii="Arial" w:hAnsi="Arial"/>
          <w:highlight w:val="yellow"/>
        </w:rPr>
        <w:t>the established international system of exchanging Maritime Safety Information. The quality of exchanged information should be made known to the end user.</w:t>
      </w:r>
    </w:p>
    <w:p w:rsidR="00BE4EFD" w:rsidRPr="00465BD5" w:rsidRDefault="00BE4EFD" w:rsidP="00BE4EFD">
      <w:pPr>
        <w:pStyle w:val="BodyText"/>
        <w:rPr>
          <w:rFonts w:ascii="Arial" w:hAnsi="Arial"/>
          <w:highlight w:val="yellow"/>
        </w:rPr>
      </w:pPr>
      <w:r w:rsidRPr="00465BD5">
        <w:rPr>
          <w:rFonts w:ascii="Arial" w:hAnsi="Arial"/>
          <w:highlight w:val="yellow"/>
        </w:rPr>
        <w:t xml:space="preserve">Exchange of data may be clearly defined for both sender and user through the use of a sharing agreement. This document should state clearly the level of service needed and provided, the security and privacy wanted for the data. </w:t>
      </w:r>
      <w:r w:rsidRPr="00465BD5">
        <w:rPr>
          <w:rFonts w:ascii="Arial" w:hAnsi="Arial"/>
          <w:highlight w:val="yellow"/>
        </w:rPr>
        <w:lastRenderedPageBreak/>
        <w:t>Finally, it should clearly state the use of the data, if it is to be used in operational environment, for maritime purposes or for academic or historical studies for instance.</w:t>
      </w:r>
    </w:p>
    <w:p w:rsidR="00BE4EFD" w:rsidRPr="00465BD5" w:rsidRDefault="00BE4EFD" w:rsidP="0058374F">
      <w:pPr>
        <w:pStyle w:val="Heading3"/>
        <w:rPr>
          <w:highlight w:val="yellow"/>
        </w:rPr>
      </w:pPr>
      <w:r w:rsidRPr="00465BD5">
        <w:rPr>
          <w:highlight w:val="yellow"/>
        </w:rPr>
        <w:t xml:space="preserve"> </w:t>
      </w:r>
      <w:bookmarkStart w:id="171" w:name="_Toc348687071"/>
      <w:r w:rsidRPr="00465BD5">
        <w:rPr>
          <w:highlight w:val="yellow"/>
        </w:rPr>
        <w:t>Data security and confidentiality</w:t>
      </w:r>
      <w:bookmarkEnd w:id="171"/>
    </w:p>
    <w:p w:rsidR="00BE4EFD" w:rsidRPr="00465BD5" w:rsidRDefault="00BE4EFD" w:rsidP="00BE4EFD">
      <w:pPr>
        <w:pStyle w:val="BodyText"/>
        <w:rPr>
          <w:rFonts w:ascii="Arial" w:hAnsi="Arial"/>
          <w:highlight w:val="yellow"/>
        </w:rPr>
      </w:pPr>
      <w:r w:rsidRPr="00465BD5">
        <w:rPr>
          <w:rFonts w:ascii="Arial" w:hAnsi="Arial"/>
          <w:highlight w:val="yellow"/>
        </w:rPr>
        <w:t>Information that requires protection includes localization of sensitive information such as locali</w:t>
      </w:r>
      <w:ins w:id="172" w:author="Abercrombie, Kerrie" w:date="2013-01-25T14:09:00Z">
        <w:r w:rsidR="00E83F77" w:rsidRPr="00465BD5">
          <w:rPr>
            <w:rFonts w:ascii="Arial" w:hAnsi="Arial"/>
            <w:highlight w:val="yellow"/>
          </w:rPr>
          <w:t>s</w:t>
        </w:r>
      </w:ins>
      <w:del w:id="173" w:author="Abercrombie, Kerrie" w:date="2013-01-25T14:09:00Z">
        <w:r w:rsidRPr="00465BD5" w:rsidDel="00E83F77">
          <w:rPr>
            <w:rFonts w:ascii="Arial" w:hAnsi="Arial"/>
            <w:highlight w:val="yellow"/>
          </w:rPr>
          <w:delText>z</w:delText>
        </w:r>
      </w:del>
      <w:r w:rsidRPr="00465BD5">
        <w:rPr>
          <w:rFonts w:ascii="Arial" w:hAnsi="Arial"/>
          <w:highlight w:val="yellow"/>
        </w:rPr>
        <w:t>ation of fishing grounds or personal identification information. Personal data includes identity data relating to vessels as well as individuals.</w:t>
      </w:r>
    </w:p>
    <w:p w:rsidR="00BE4EFD" w:rsidRPr="00465BD5" w:rsidRDefault="00BE4EFD" w:rsidP="00BE4EFD">
      <w:pPr>
        <w:pStyle w:val="BodyText"/>
        <w:rPr>
          <w:rFonts w:ascii="Arial" w:hAnsi="Arial"/>
          <w:highlight w:val="yellow"/>
        </w:rPr>
      </w:pPr>
      <w:r w:rsidRPr="00465BD5">
        <w:rPr>
          <w:rFonts w:ascii="Arial" w:hAnsi="Arial"/>
          <w:highlight w:val="yellow"/>
        </w:rPr>
        <w:t>Users are concerned with issues of data security and confidentiality and in particular any commercial sensitivity of data as it relates to release of information that may compromise investors or introduce competitive advantage/disadvantage.</w:t>
      </w:r>
    </w:p>
    <w:p w:rsidR="00BE4EFD" w:rsidRPr="00465BD5" w:rsidRDefault="00BE4EFD" w:rsidP="00BE4EFD">
      <w:pPr>
        <w:pStyle w:val="BodyText"/>
        <w:rPr>
          <w:rFonts w:ascii="Arial" w:hAnsi="Arial"/>
          <w:highlight w:val="yellow"/>
        </w:rPr>
      </w:pPr>
      <w:r w:rsidRPr="00465BD5">
        <w:rPr>
          <w:rFonts w:ascii="Arial" w:hAnsi="Arial"/>
          <w:highlight w:val="yellow"/>
        </w:rPr>
        <w:t>In many cases confidentiality is already protected by legislation but this is not universal throughout the maritime domain. The requirement to protect access to data may go beyond the limits of primary legislation. Confidentiality needs</w:t>
      </w:r>
      <w:proofErr w:type="gramStart"/>
      <w:r w:rsidRPr="00465BD5">
        <w:rPr>
          <w:rFonts w:ascii="Arial" w:hAnsi="Arial"/>
          <w:highlight w:val="yellow"/>
        </w:rPr>
        <w:t>,</w:t>
      </w:r>
      <w:proofErr w:type="gramEnd"/>
      <w:r w:rsidRPr="00465BD5">
        <w:rPr>
          <w:rFonts w:ascii="Arial" w:hAnsi="Arial"/>
          <w:highlight w:val="yellow"/>
        </w:rPr>
        <w:t xml:space="preserve"> at least to be protected by appropriate levels of access rights to data exercised through physical security encryption and password protection.</w:t>
      </w:r>
    </w:p>
    <w:p w:rsidR="00BE4EFD" w:rsidRPr="00465BD5" w:rsidRDefault="00BE4EFD" w:rsidP="00BE4EFD">
      <w:pPr>
        <w:pStyle w:val="BodyText"/>
        <w:rPr>
          <w:rFonts w:ascii="Arial" w:hAnsi="Arial"/>
          <w:highlight w:val="yellow"/>
        </w:rPr>
      </w:pPr>
      <w:r w:rsidRPr="00465BD5">
        <w:rPr>
          <w:rFonts w:ascii="Arial" w:hAnsi="Arial"/>
          <w:highlight w:val="yellow"/>
        </w:rPr>
        <w:t>If personal and commercial identification is not needed, for academic studies for instance, all related data may be blanked in order to suppress any doubts on the legal issues linked to the exchange of maritime information.</w:t>
      </w:r>
    </w:p>
    <w:p w:rsidR="00BE4EFD" w:rsidRPr="00465BD5" w:rsidRDefault="00BE4EFD" w:rsidP="00BE4EFD">
      <w:pPr>
        <w:pStyle w:val="BodyText"/>
        <w:rPr>
          <w:rFonts w:ascii="Arial" w:hAnsi="Arial"/>
          <w:highlight w:val="yellow"/>
        </w:rPr>
      </w:pPr>
      <w:r w:rsidRPr="00465BD5">
        <w:rPr>
          <w:rFonts w:ascii="Arial" w:hAnsi="Arial"/>
          <w:highlight w:val="yellow"/>
        </w:rPr>
        <w:t>Data confidentiality should be defined in the sharing agreement. It means that the data is protected against eavesdropping. No other parties other than the sender and receiver are able to read the data. Data confidentiality can be obtained by physical protection, authentication or data encryption. The main objective is to prevent access to the data source or to data link.</w:t>
      </w:r>
    </w:p>
    <w:p w:rsidR="00BE4EFD" w:rsidRPr="00465BD5" w:rsidRDefault="00BE4EFD" w:rsidP="00BE4EFD">
      <w:pPr>
        <w:pStyle w:val="BodyText"/>
        <w:rPr>
          <w:rFonts w:ascii="Arial" w:hAnsi="Arial"/>
          <w:highlight w:val="yellow"/>
        </w:rPr>
      </w:pPr>
      <w:r w:rsidRPr="00465BD5">
        <w:rPr>
          <w:rFonts w:ascii="Arial" w:hAnsi="Arial"/>
          <w:highlight w:val="yellow"/>
        </w:rPr>
        <w:t>Authentication means that the sending and receiving parties are able to unambiguously identify each other. This means that each party knows who he is communicating with.</w:t>
      </w:r>
    </w:p>
    <w:p w:rsidR="00BE4EFD" w:rsidRPr="00465BD5" w:rsidRDefault="00BE4EFD" w:rsidP="00BE4EFD">
      <w:pPr>
        <w:pStyle w:val="BodyText"/>
        <w:rPr>
          <w:rFonts w:ascii="Arial" w:hAnsi="Arial"/>
          <w:highlight w:val="yellow"/>
        </w:rPr>
      </w:pPr>
      <w:r w:rsidRPr="00465BD5">
        <w:rPr>
          <w:rFonts w:ascii="Arial" w:hAnsi="Arial"/>
          <w:highlight w:val="yellow"/>
        </w:rPr>
        <w:t>Encryption is commonly obtained by using a secret key that is only accessible to authorised parties. Depending on the sensitivity of the data, a certain level of data encryption may be required.</w:t>
      </w:r>
    </w:p>
    <w:p w:rsidR="00BE4EFD" w:rsidRPr="00465BD5" w:rsidRDefault="00BE4EFD" w:rsidP="0058374F">
      <w:pPr>
        <w:pStyle w:val="Heading3"/>
        <w:rPr>
          <w:highlight w:val="yellow"/>
        </w:rPr>
      </w:pPr>
      <w:r w:rsidRPr="00465BD5">
        <w:rPr>
          <w:highlight w:val="yellow"/>
        </w:rPr>
        <w:t xml:space="preserve"> </w:t>
      </w:r>
      <w:bookmarkStart w:id="174" w:name="_Toc348687072"/>
      <w:r w:rsidRPr="00465BD5">
        <w:rPr>
          <w:highlight w:val="yellow"/>
        </w:rPr>
        <w:t>Legal limitations</w:t>
      </w:r>
      <w:bookmarkEnd w:id="174"/>
    </w:p>
    <w:p w:rsidR="00BE4EFD" w:rsidRPr="00465BD5" w:rsidRDefault="00BE4EFD" w:rsidP="00BE4EFD">
      <w:pPr>
        <w:pStyle w:val="BodyText"/>
        <w:rPr>
          <w:rFonts w:ascii="Arial" w:hAnsi="Arial"/>
          <w:highlight w:val="yellow"/>
        </w:rPr>
      </w:pPr>
      <w:r w:rsidRPr="00465BD5">
        <w:rPr>
          <w:rFonts w:ascii="Arial" w:hAnsi="Arial"/>
          <w:highlight w:val="yellow"/>
        </w:rPr>
        <w:t>Many national states, in the lawful exercise of their authority, place legal limits on the exchange and public dissemin</w:t>
      </w:r>
      <w:r w:rsidR="00391E7B" w:rsidRPr="00465BD5">
        <w:rPr>
          <w:rFonts w:ascii="Arial" w:hAnsi="Arial"/>
          <w:highlight w:val="yellow"/>
        </w:rPr>
        <w:t>ation of data and information. T</w:t>
      </w:r>
      <w:r w:rsidRPr="00465BD5">
        <w:rPr>
          <w:rFonts w:ascii="Arial" w:hAnsi="Arial"/>
          <w:highlight w:val="yellow"/>
        </w:rPr>
        <w:t>hese include protections on intellectual and commercial property rights, and limitations on third party use of data and information.</w:t>
      </w:r>
    </w:p>
    <w:p w:rsidR="00BE4EFD" w:rsidRPr="00465BD5" w:rsidRDefault="00BE4EFD" w:rsidP="00BE4EFD">
      <w:pPr>
        <w:pStyle w:val="BodyText"/>
        <w:rPr>
          <w:rFonts w:ascii="Arial" w:hAnsi="Arial"/>
          <w:highlight w:val="yellow"/>
        </w:rPr>
      </w:pPr>
      <w:r w:rsidRPr="00465BD5">
        <w:rPr>
          <w:rFonts w:ascii="Arial" w:hAnsi="Arial"/>
          <w:highlight w:val="yellow"/>
        </w:rPr>
        <w:t xml:space="preserve">In the course of exchanging maritime data and information in the interest of safety, security and efficiency, these limitations </w:t>
      </w:r>
      <w:r w:rsidR="00DD453D">
        <w:rPr>
          <w:rFonts w:ascii="Arial" w:hAnsi="Arial"/>
          <w:highlight w:val="yellow"/>
        </w:rPr>
        <w:t>shall</w:t>
      </w:r>
      <w:r w:rsidRPr="00465BD5">
        <w:rPr>
          <w:rFonts w:ascii="Arial" w:hAnsi="Arial"/>
          <w:highlight w:val="yellow"/>
        </w:rPr>
        <w:t xml:space="preserve"> be respected and the authorities involved </w:t>
      </w:r>
      <w:r w:rsidR="00DD453D">
        <w:rPr>
          <w:rFonts w:ascii="Arial" w:hAnsi="Arial"/>
          <w:highlight w:val="yellow"/>
        </w:rPr>
        <w:t>should</w:t>
      </w:r>
      <w:r w:rsidRPr="00465BD5">
        <w:rPr>
          <w:rFonts w:ascii="Arial" w:hAnsi="Arial"/>
          <w:highlight w:val="yellow"/>
        </w:rPr>
        <w:t xml:space="preserve"> be aware of their rights and obligations under law. In particular data received should be consistent with the laws of the national authority receiving the data.</w:t>
      </w:r>
    </w:p>
    <w:p w:rsidR="00BE4EFD" w:rsidRPr="00465BD5" w:rsidRDefault="00BE4EFD" w:rsidP="00BE4EFD">
      <w:pPr>
        <w:pStyle w:val="BodyText"/>
        <w:rPr>
          <w:rFonts w:ascii="Arial" w:hAnsi="Arial"/>
          <w:highlight w:val="yellow"/>
        </w:rPr>
      </w:pPr>
      <w:r w:rsidRPr="00465BD5">
        <w:rPr>
          <w:rFonts w:ascii="Arial" w:hAnsi="Arial"/>
          <w:highlight w:val="yellow"/>
        </w:rPr>
        <w:t>Authorities need to be aware of any exposure to liability that might occur from their actions or inactions with regard to data and information exchange.</w:t>
      </w:r>
    </w:p>
    <w:p w:rsidR="00BE4EFD" w:rsidRPr="00465BD5" w:rsidRDefault="00BE4EFD" w:rsidP="0058374F">
      <w:pPr>
        <w:pStyle w:val="Heading3"/>
        <w:rPr>
          <w:highlight w:val="yellow"/>
        </w:rPr>
      </w:pPr>
      <w:r w:rsidRPr="00465BD5">
        <w:rPr>
          <w:highlight w:val="yellow"/>
        </w:rPr>
        <w:lastRenderedPageBreak/>
        <w:t xml:space="preserve"> </w:t>
      </w:r>
      <w:bookmarkStart w:id="175" w:name="_Toc348687073"/>
      <w:r w:rsidRPr="00465BD5">
        <w:rPr>
          <w:highlight w:val="yellow"/>
        </w:rPr>
        <w:t>Communication links</w:t>
      </w:r>
      <w:bookmarkEnd w:id="175"/>
    </w:p>
    <w:p w:rsidR="00BE4EFD" w:rsidRPr="00465BD5" w:rsidRDefault="00BE4EFD" w:rsidP="00BE4EFD">
      <w:pPr>
        <w:pStyle w:val="BodyText"/>
        <w:rPr>
          <w:rFonts w:ascii="Arial" w:hAnsi="Arial"/>
          <w:highlight w:val="yellow"/>
        </w:rPr>
      </w:pPr>
      <w:r w:rsidRPr="00465BD5">
        <w:rPr>
          <w:rFonts w:ascii="Arial" w:hAnsi="Arial"/>
          <w:highlight w:val="yellow"/>
        </w:rPr>
        <w:t>The transfer of data from A to B requires connectivity via a data link or more generally a network. A network comprises appropriate hardware and software interconnected by communication channels. In the maritime world, both aboard ship and shore side, data links may be wired or wireless.</w:t>
      </w:r>
    </w:p>
    <w:p w:rsidR="00BE4EFD" w:rsidRPr="00465BD5" w:rsidRDefault="00BE4EFD" w:rsidP="00BE4EFD">
      <w:pPr>
        <w:pStyle w:val="BodyText"/>
        <w:rPr>
          <w:rFonts w:ascii="Arial" w:hAnsi="Arial"/>
          <w:highlight w:val="yellow"/>
        </w:rPr>
      </w:pPr>
      <w:r w:rsidRPr="00465BD5">
        <w:rPr>
          <w:rFonts w:ascii="Arial" w:hAnsi="Arial"/>
          <w:highlight w:val="yellow"/>
        </w:rPr>
        <w:t>Different technical solutions and architectures can be used when establishing a data sharing network. Consideration should be given to:</w:t>
      </w:r>
    </w:p>
    <w:p w:rsidR="00BE4EFD" w:rsidRPr="00465BD5" w:rsidRDefault="00BE4EFD" w:rsidP="00BE4EFD">
      <w:pPr>
        <w:pStyle w:val="BodyText"/>
        <w:rPr>
          <w:rFonts w:ascii="Arial" w:hAnsi="Arial"/>
          <w:highlight w:val="yellow"/>
        </w:rPr>
      </w:pPr>
      <w:r w:rsidRPr="00465BD5">
        <w:rPr>
          <w:rFonts w:ascii="Arial" w:hAnsi="Arial"/>
          <w:highlight w:val="yellow"/>
        </w:rPr>
        <w:tab/>
      </w:r>
      <w:proofErr w:type="gramStart"/>
      <w:r w:rsidRPr="00465BD5">
        <w:rPr>
          <w:rFonts w:ascii="Arial" w:hAnsi="Arial"/>
          <w:highlight w:val="yellow"/>
        </w:rPr>
        <w:t>the</w:t>
      </w:r>
      <w:proofErr w:type="gramEnd"/>
      <w:r w:rsidRPr="00465BD5">
        <w:rPr>
          <w:rFonts w:ascii="Arial" w:hAnsi="Arial"/>
          <w:highlight w:val="yellow"/>
        </w:rPr>
        <w:t xml:space="preserve"> physical distance between the sending and receiving parties</w:t>
      </w:r>
      <w:r w:rsidR="00391E7B" w:rsidRPr="00465BD5">
        <w:rPr>
          <w:rFonts w:ascii="Arial" w:hAnsi="Arial"/>
          <w:highlight w:val="yellow"/>
        </w:rPr>
        <w:t>,</w:t>
      </w:r>
    </w:p>
    <w:p w:rsidR="00BE4EFD" w:rsidRPr="00465BD5" w:rsidRDefault="00BE4EFD" w:rsidP="00BE4EFD">
      <w:pPr>
        <w:pStyle w:val="BodyText"/>
        <w:rPr>
          <w:rFonts w:ascii="Arial" w:hAnsi="Arial"/>
          <w:highlight w:val="yellow"/>
        </w:rPr>
      </w:pPr>
      <w:r w:rsidRPr="00465BD5">
        <w:rPr>
          <w:rFonts w:ascii="Arial" w:hAnsi="Arial"/>
          <w:highlight w:val="yellow"/>
        </w:rPr>
        <w:tab/>
      </w:r>
      <w:proofErr w:type="gramStart"/>
      <w:r w:rsidRPr="00465BD5">
        <w:rPr>
          <w:rFonts w:ascii="Arial" w:hAnsi="Arial"/>
          <w:highlight w:val="yellow"/>
        </w:rPr>
        <w:t>the</w:t>
      </w:r>
      <w:proofErr w:type="gramEnd"/>
      <w:r w:rsidRPr="00465BD5">
        <w:rPr>
          <w:rFonts w:ascii="Arial" w:hAnsi="Arial"/>
          <w:highlight w:val="yellow"/>
        </w:rPr>
        <w:t xml:space="preserve"> services provided by the network</w:t>
      </w:r>
      <w:r w:rsidR="00391E7B" w:rsidRPr="00465BD5">
        <w:rPr>
          <w:rFonts w:ascii="Arial" w:hAnsi="Arial"/>
          <w:highlight w:val="yellow"/>
        </w:rPr>
        <w:t>,</w:t>
      </w:r>
    </w:p>
    <w:p w:rsidR="00BE4EFD" w:rsidRPr="00465BD5" w:rsidRDefault="00BE4EFD" w:rsidP="00BE4EFD">
      <w:pPr>
        <w:pStyle w:val="BodyText"/>
        <w:rPr>
          <w:rFonts w:ascii="Arial" w:hAnsi="Arial"/>
          <w:highlight w:val="yellow"/>
        </w:rPr>
      </w:pPr>
      <w:r w:rsidRPr="00465BD5">
        <w:rPr>
          <w:rFonts w:ascii="Arial" w:hAnsi="Arial"/>
          <w:highlight w:val="yellow"/>
        </w:rPr>
        <w:tab/>
      </w:r>
      <w:proofErr w:type="gramStart"/>
      <w:r w:rsidRPr="00465BD5">
        <w:rPr>
          <w:rFonts w:ascii="Arial" w:hAnsi="Arial"/>
          <w:highlight w:val="yellow"/>
        </w:rPr>
        <w:t>the</w:t>
      </w:r>
      <w:proofErr w:type="gramEnd"/>
      <w:r w:rsidRPr="00465BD5">
        <w:rPr>
          <w:rFonts w:ascii="Arial" w:hAnsi="Arial"/>
          <w:highlight w:val="yellow"/>
        </w:rPr>
        <w:t xml:space="preserve"> quality of services requested by the users.</w:t>
      </w:r>
    </w:p>
    <w:p w:rsidR="00BE4EFD" w:rsidRPr="00465BD5" w:rsidRDefault="00BE4EFD" w:rsidP="00BE4EFD">
      <w:pPr>
        <w:pStyle w:val="BodyText"/>
        <w:rPr>
          <w:rFonts w:ascii="Arial" w:hAnsi="Arial"/>
          <w:highlight w:val="yellow"/>
        </w:rPr>
      </w:pPr>
    </w:p>
    <w:p w:rsidR="00BE4EFD" w:rsidRPr="00465BD5" w:rsidRDefault="00BE4EFD" w:rsidP="00BE4EFD">
      <w:pPr>
        <w:pStyle w:val="BodyText"/>
        <w:rPr>
          <w:rFonts w:ascii="Arial" w:hAnsi="Arial"/>
          <w:highlight w:val="yellow"/>
        </w:rPr>
      </w:pPr>
      <w:r w:rsidRPr="00465BD5">
        <w:rPr>
          <w:rFonts w:ascii="Arial" w:hAnsi="Arial"/>
          <w:highlight w:val="yellow"/>
        </w:rPr>
        <w:t>The processes established to guarantee the quality of the services provided by a data sharing network should be carefully defined and monitored and could be part of a Quality Management System.</w:t>
      </w:r>
    </w:p>
    <w:p w:rsidR="00BE4EFD" w:rsidRPr="00465BD5" w:rsidRDefault="00BE4EFD" w:rsidP="00BE4EFD">
      <w:pPr>
        <w:pStyle w:val="BodyText"/>
        <w:rPr>
          <w:rFonts w:ascii="Arial" w:hAnsi="Arial"/>
          <w:highlight w:val="yellow"/>
        </w:rPr>
      </w:pPr>
      <w:r w:rsidRPr="00465BD5">
        <w:rPr>
          <w:rFonts w:ascii="Arial" w:hAnsi="Arial"/>
          <w:highlight w:val="yellow"/>
        </w:rPr>
        <w:t>Global sharing of maritime data and information can take place either through the internet or through dedicated networks. The internet is public</w:t>
      </w:r>
      <w:r w:rsidR="00391E7B" w:rsidRPr="00465BD5">
        <w:rPr>
          <w:rFonts w:ascii="Arial" w:hAnsi="Arial"/>
          <w:highlight w:val="yellow"/>
        </w:rPr>
        <w:t>,</w:t>
      </w:r>
      <w:r w:rsidRPr="00465BD5">
        <w:rPr>
          <w:rFonts w:ascii="Arial" w:hAnsi="Arial"/>
          <w:highlight w:val="yellow"/>
        </w:rPr>
        <w:t xml:space="preserve"> while dedicated networks are generally closed. Consideration should be given to the security related characteristics of </w:t>
      </w:r>
      <w:proofErr w:type="spellStart"/>
      <w:r w:rsidRPr="00465BD5">
        <w:rPr>
          <w:rFonts w:ascii="Arial" w:hAnsi="Arial"/>
          <w:highlight w:val="yellow"/>
        </w:rPr>
        <w:t>theses</w:t>
      </w:r>
      <w:proofErr w:type="spellEnd"/>
      <w:r w:rsidRPr="00465BD5">
        <w:rPr>
          <w:rFonts w:ascii="Arial" w:hAnsi="Arial"/>
          <w:highlight w:val="yellow"/>
        </w:rPr>
        <w:t xml:space="preserve"> different network types.</w:t>
      </w:r>
    </w:p>
    <w:p w:rsidR="00BE4EFD" w:rsidRPr="00465BD5" w:rsidRDefault="00BE4EFD" w:rsidP="00BE4EFD">
      <w:pPr>
        <w:pStyle w:val="BodyText"/>
        <w:rPr>
          <w:rFonts w:ascii="Arial" w:hAnsi="Arial"/>
          <w:highlight w:val="yellow"/>
        </w:rPr>
      </w:pPr>
      <w:r w:rsidRPr="00465BD5">
        <w:rPr>
          <w:rFonts w:ascii="Arial" w:hAnsi="Arial"/>
          <w:highlight w:val="yellow"/>
        </w:rPr>
        <w:t>Systems used for global sharing of maritime data and information are in reality a network of networks.</w:t>
      </w:r>
    </w:p>
    <w:p w:rsidR="00BE4EFD" w:rsidRPr="00465BD5" w:rsidRDefault="00BE4EFD" w:rsidP="00BE4EFD">
      <w:pPr>
        <w:pStyle w:val="BodyText"/>
        <w:rPr>
          <w:rFonts w:ascii="Arial" w:hAnsi="Arial"/>
          <w:highlight w:val="yellow"/>
        </w:rPr>
      </w:pPr>
      <w:r w:rsidRPr="00465BD5">
        <w:rPr>
          <w:rFonts w:ascii="Arial" w:hAnsi="Arial"/>
          <w:highlight w:val="yellow"/>
        </w:rPr>
        <w:t>When designing a network for global sharing of maritime data, consideration should be given to transmission protocols, bandwidth limitations, communication / data distribution strategy, security aspects such as authentication and confidentiality as well as data integrity.</w:t>
      </w:r>
    </w:p>
    <w:p w:rsidR="00BE4EFD" w:rsidRPr="00465BD5" w:rsidRDefault="00BE4EFD" w:rsidP="00BE4EFD">
      <w:pPr>
        <w:pStyle w:val="BodyText"/>
        <w:rPr>
          <w:rFonts w:ascii="Arial" w:hAnsi="Arial"/>
          <w:highlight w:val="yellow"/>
        </w:rPr>
      </w:pPr>
      <w:r w:rsidRPr="00465BD5">
        <w:rPr>
          <w:rFonts w:ascii="Arial" w:hAnsi="Arial"/>
          <w:highlight w:val="yellow"/>
        </w:rPr>
        <w:t>A selection between the options available should be based on a number of criteria, including the type of data being transferred, volume of data, types and number of clients connected to the network.</w:t>
      </w:r>
    </w:p>
    <w:p w:rsidR="00BE4EFD" w:rsidRPr="00465BD5" w:rsidRDefault="00BE4EFD" w:rsidP="00BE4EFD">
      <w:pPr>
        <w:pStyle w:val="BodyText"/>
        <w:rPr>
          <w:rFonts w:ascii="Arial" w:hAnsi="Arial"/>
          <w:highlight w:val="yellow"/>
        </w:rPr>
      </w:pPr>
      <w:r w:rsidRPr="00465BD5">
        <w:rPr>
          <w:rFonts w:ascii="Arial" w:hAnsi="Arial"/>
          <w:highlight w:val="yellow"/>
        </w:rPr>
        <w:t>Although bandwidth cost is ever decreasing, there is still a cost associated with the transfer of a certain data item. So the value of the conveyed information has to be balanced against the cost of transmitting it. Another trade-off is the time required to transfer a data item versus a higher required bandwidth (with increased cost). In the future, one can expect to have more flexibility in terms of roaming i.e. dynamic choice of communication links with different bandwidths coverage and costs.</w:t>
      </w:r>
    </w:p>
    <w:p w:rsidR="00BE4EFD" w:rsidRPr="00465BD5" w:rsidRDefault="00BE4EFD" w:rsidP="00BE4EFD">
      <w:pPr>
        <w:rPr>
          <w:rFonts w:ascii="Arial" w:hAnsi="Arial"/>
          <w:highlight w:val="yellow"/>
        </w:rPr>
      </w:pPr>
    </w:p>
    <w:p w:rsidR="00BE4EFD" w:rsidRPr="00465BD5" w:rsidRDefault="00BE4EFD" w:rsidP="0058374F">
      <w:pPr>
        <w:pStyle w:val="Heading2"/>
        <w:rPr>
          <w:highlight w:val="yellow"/>
        </w:rPr>
      </w:pPr>
      <w:r w:rsidRPr="00465BD5">
        <w:rPr>
          <w:highlight w:val="yellow"/>
        </w:rPr>
        <w:t xml:space="preserve"> </w:t>
      </w:r>
      <w:bookmarkStart w:id="176" w:name="_Toc348687074"/>
      <w:r w:rsidRPr="00465BD5">
        <w:rPr>
          <w:highlight w:val="yellow"/>
        </w:rPr>
        <w:t>Specific Design and Installation Considerations</w:t>
      </w:r>
      <w:bookmarkEnd w:id="176"/>
    </w:p>
    <w:p w:rsidR="00BE4EFD" w:rsidRPr="00465BD5" w:rsidRDefault="00BE4EFD" w:rsidP="0058374F">
      <w:pPr>
        <w:pStyle w:val="Heading3"/>
        <w:rPr>
          <w:highlight w:val="yellow"/>
        </w:rPr>
      </w:pPr>
      <w:r w:rsidRPr="00465BD5">
        <w:rPr>
          <w:highlight w:val="yellow"/>
        </w:rPr>
        <w:t xml:space="preserve"> </w:t>
      </w:r>
      <w:bookmarkStart w:id="177" w:name="_Toc348687075"/>
      <w:r w:rsidRPr="00465BD5">
        <w:rPr>
          <w:highlight w:val="yellow"/>
        </w:rPr>
        <w:t>Interface Requirements</w:t>
      </w:r>
      <w:bookmarkEnd w:id="177"/>
    </w:p>
    <w:p w:rsidR="00BE4EFD" w:rsidRPr="00465BD5" w:rsidRDefault="00BE4EFD" w:rsidP="00BE4EFD">
      <w:pPr>
        <w:rPr>
          <w:rFonts w:ascii="Arial" w:hAnsi="Arial"/>
          <w:highlight w:val="yellow"/>
        </w:rPr>
      </w:pPr>
      <w:r w:rsidRPr="00465BD5">
        <w:rPr>
          <w:rFonts w:ascii="Arial" w:hAnsi="Arial"/>
          <w:highlight w:val="yellow"/>
        </w:rPr>
        <w:t>As mentioned earlier, many ways exist in order to ensure one that he is able to exchange and disseminate data and maritime information while meeting the recommended level of security and integrity regarding the data.</w:t>
      </w:r>
    </w:p>
    <w:p w:rsidR="00BE4EFD" w:rsidRPr="00465BD5" w:rsidRDefault="00BE4EFD" w:rsidP="00BE4EFD">
      <w:pPr>
        <w:rPr>
          <w:rFonts w:ascii="Arial" w:hAnsi="Arial"/>
          <w:highlight w:val="yellow"/>
        </w:rPr>
      </w:pPr>
      <w:r w:rsidRPr="00465BD5">
        <w:rPr>
          <w:rFonts w:ascii="Arial" w:hAnsi="Arial"/>
          <w:highlight w:val="yellow"/>
        </w:rPr>
        <w:t xml:space="preserve">If the network used is administrated by the VTS, it is possible to make sure that the data links (sub-network, protocols, ports and sockets) used for data sharing are </w:t>
      </w:r>
      <w:r w:rsidRPr="00465BD5">
        <w:rPr>
          <w:rFonts w:ascii="Arial" w:hAnsi="Arial"/>
          <w:highlight w:val="yellow"/>
        </w:rPr>
        <w:lastRenderedPageBreak/>
        <w:t>differentiated from supervising tasks such as sensor monitoring and administration of other parts of the system.</w:t>
      </w:r>
    </w:p>
    <w:p w:rsidR="00BE4EFD" w:rsidRPr="00465BD5" w:rsidRDefault="00BE4EFD" w:rsidP="00BE4EFD">
      <w:pPr>
        <w:rPr>
          <w:rFonts w:ascii="Arial" w:hAnsi="Arial"/>
          <w:highlight w:val="yellow"/>
          <w:shd w:val="clear" w:color="auto" w:fill="FFFF00"/>
        </w:rPr>
      </w:pPr>
      <w:r w:rsidRPr="00465BD5">
        <w:rPr>
          <w:rFonts w:ascii="Arial" w:hAnsi="Arial"/>
          <w:highlight w:val="yellow"/>
          <w:shd w:val="clear" w:color="auto" w:fill="FFFF00"/>
        </w:rPr>
        <w:t xml:space="preserve">Common authentication and encryption methods and </w:t>
      </w:r>
      <w:r w:rsidR="00CE4FCA" w:rsidRPr="00465BD5">
        <w:rPr>
          <w:rFonts w:ascii="Arial" w:hAnsi="Arial"/>
          <w:highlight w:val="yellow"/>
          <w:shd w:val="clear" w:color="auto" w:fill="FFFF00"/>
        </w:rPr>
        <w:t>protocols:</w:t>
      </w:r>
    </w:p>
    <w:p w:rsidR="00BE4EFD" w:rsidRPr="00465BD5" w:rsidRDefault="001D0502" w:rsidP="00BE4EFD">
      <w:pPr>
        <w:rPr>
          <w:rFonts w:ascii="Arial" w:hAnsi="Arial"/>
          <w:highlight w:val="yellow"/>
          <w:shd w:val="clear" w:color="auto" w:fill="FFFF00"/>
        </w:rPr>
      </w:pPr>
      <w:r w:rsidRPr="00465BD5">
        <w:rPr>
          <w:rFonts w:ascii="Arial" w:hAnsi="Arial"/>
          <w:highlight w:val="yellow"/>
          <w:shd w:val="clear" w:color="auto" w:fill="FFFF00"/>
        </w:rPr>
        <w:t>Basic</w:t>
      </w:r>
      <w:r w:rsidR="00BE4EFD" w:rsidRPr="00465BD5">
        <w:rPr>
          <w:rFonts w:ascii="Arial" w:hAnsi="Arial"/>
          <w:highlight w:val="yellow"/>
          <w:shd w:val="clear" w:color="auto" w:fill="FFFF00"/>
        </w:rPr>
        <w:t xml:space="preserve"> rules of authentication and network security</w:t>
      </w:r>
    </w:p>
    <w:p w:rsidR="00BE4EFD" w:rsidRPr="00465BD5" w:rsidRDefault="00391E7B" w:rsidP="00BE4EFD">
      <w:pPr>
        <w:rPr>
          <w:rFonts w:ascii="Arial" w:hAnsi="Arial"/>
          <w:highlight w:val="yellow"/>
          <w:shd w:val="clear" w:color="auto" w:fill="FFFF00"/>
        </w:rPr>
      </w:pPr>
      <w:r w:rsidRPr="00465BD5">
        <w:rPr>
          <w:rFonts w:ascii="Arial" w:hAnsi="Arial"/>
          <w:highlight w:val="yellow"/>
          <w:shd w:val="clear" w:color="auto" w:fill="FFFF00"/>
        </w:rPr>
        <w:t>A</w:t>
      </w:r>
      <w:r w:rsidR="00BE4EFD" w:rsidRPr="00465BD5">
        <w:rPr>
          <w:rFonts w:ascii="Arial" w:hAnsi="Arial"/>
          <w:highlight w:val="yellow"/>
          <w:shd w:val="clear" w:color="auto" w:fill="FFFF00"/>
        </w:rPr>
        <w:t>dvanced methods based on specific software, protocols and materials.</w:t>
      </w:r>
    </w:p>
    <w:p w:rsidR="00BE4EFD" w:rsidRPr="00465BD5" w:rsidRDefault="00BE4EFD" w:rsidP="00BE4EFD">
      <w:pPr>
        <w:rPr>
          <w:rFonts w:ascii="Arial" w:hAnsi="Arial"/>
          <w:highlight w:val="yellow"/>
        </w:rPr>
      </w:pPr>
    </w:p>
    <w:p w:rsidR="00BE4EFD" w:rsidRPr="00465BD5" w:rsidRDefault="00BE4EFD" w:rsidP="0058374F">
      <w:pPr>
        <w:pStyle w:val="Heading3"/>
        <w:rPr>
          <w:highlight w:val="yellow"/>
        </w:rPr>
      </w:pPr>
      <w:r w:rsidRPr="00465BD5">
        <w:rPr>
          <w:highlight w:val="yellow"/>
        </w:rPr>
        <w:t xml:space="preserve"> </w:t>
      </w:r>
      <w:bookmarkStart w:id="178" w:name="_Toc348687076"/>
      <w:r w:rsidRPr="00465BD5">
        <w:rPr>
          <w:highlight w:val="yellow"/>
        </w:rPr>
        <w:t>Relevant technical standards</w:t>
      </w:r>
      <w:bookmarkEnd w:id="178"/>
    </w:p>
    <w:p w:rsidR="00BE4EFD" w:rsidRPr="00465BD5" w:rsidRDefault="00BE4EFD" w:rsidP="00120A55">
      <w:pPr>
        <w:pStyle w:val="Heading4"/>
        <w:rPr>
          <w:highlight w:val="yellow"/>
        </w:rPr>
      </w:pPr>
      <w:r w:rsidRPr="00465BD5">
        <w:rPr>
          <w:highlight w:val="yellow"/>
        </w:rPr>
        <w:t xml:space="preserve"> Common standards</w:t>
      </w:r>
    </w:p>
    <w:p w:rsidR="00BE4EFD" w:rsidRPr="00465BD5" w:rsidRDefault="00BE4EFD" w:rsidP="00BE4EFD">
      <w:pPr>
        <w:pStyle w:val="BodyText"/>
        <w:rPr>
          <w:rFonts w:ascii="Arial" w:hAnsi="Arial"/>
          <w:highlight w:val="yellow"/>
        </w:rPr>
      </w:pPr>
      <w:r w:rsidRPr="00465BD5">
        <w:rPr>
          <w:rFonts w:ascii="Arial" w:hAnsi="Arial"/>
          <w:highlight w:val="yellow"/>
        </w:rPr>
        <w:t>It is widely acknowledged that there are already a significant number of standards covering description and transfer of data</w:t>
      </w:r>
      <w:r w:rsidR="00391E7B" w:rsidRPr="00465BD5">
        <w:rPr>
          <w:rFonts w:ascii="Arial" w:hAnsi="Arial"/>
          <w:highlight w:val="yellow"/>
        </w:rPr>
        <w:t>. H</w:t>
      </w:r>
      <w:r w:rsidRPr="00465BD5">
        <w:rPr>
          <w:rFonts w:ascii="Arial" w:hAnsi="Arial"/>
          <w:highlight w:val="yellow"/>
        </w:rPr>
        <w:t>owever</w:t>
      </w:r>
      <w:r w:rsidR="00391E7B" w:rsidRPr="00465BD5">
        <w:rPr>
          <w:rFonts w:ascii="Arial" w:hAnsi="Arial"/>
          <w:highlight w:val="yellow"/>
        </w:rPr>
        <w:t>,</w:t>
      </w:r>
      <w:r w:rsidRPr="00465BD5">
        <w:rPr>
          <w:rFonts w:ascii="Arial" w:hAnsi="Arial"/>
          <w:highlight w:val="yellow"/>
        </w:rPr>
        <w:t xml:space="preserve"> still a few gaps</w:t>
      </w:r>
      <w:r w:rsidR="00391E7B" w:rsidRPr="00465BD5">
        <w:rPr>
          <w:rFonts w:ascii="Arial" w:hAnsi="Arial"/>
          <w:highlight w:val="yellow"/>
        </w:rPr>
        <w:t xml:space="preserve"> remain</w:t>
      </w:r>
      <w:r w:rsidRPr="00465BD5">
        <w:rPr>
          <w:rFonts w:ascii="Arial" w:hAnsi="Arial"/>
          <w:highlight w:val="yellow"/>
        </w:rPr>
        <w:t xml:space="preserve"> that need standardisation, particularly in the field of equipment monitoring and control, interfacing of various sensors etc.</w:t>
      </w:r>
    </w:p>
    <w:p w:rsidR="00BE4EFD" w:rsidRPr="00465BD5" w:rsidRDefault="00BE4EFD" w:rsidP="00BE4EFD">
      <w:pPr>
        <w:pStyle w:val="BodyText"/>
        <w:rPr>
          <w:rFonts w:ascii="Arial" w:hAnsi="Arial"/>
          <w:highlight w:val="yellow"/>
        </w:rPr>
      </w:pPr>
      <w:r w:rsidRPr="00465BD5">
        <w:rPr>
          <w:rFonts w:ascii="Arial" w:hAnsi="Arial"/>
          <w:highlight w:val="yellow"/>
        </w:rPr>
        <w:t>It is necessary to use the most appropriate standard for the current task although there are a number of choices. Some relevant standards and formats are listed below:</w:t>
      </w:r>
    </w:p>
    <w:p w:rsidR="00BE4EFD" w:rsidRPr="00465BD5" w:rsidRDefault="00BE4EFD" w:rsidP="00BE4EFD">
      <w:pPr>
        <w:pStyle w:val="BodyText"/>
        <w:rPr>
          <w:rFonts w:ascii="Arial" w:hAnsi="Arial"/>
          <w:highlight w:val="yellow"/>
        </w:rPr>
      </w:pPr>
      <w:r w:rsidRPr="00465BD5">
        <w:rPr>
          <w:rFonts w:ascii="Arial" w:hAnsi="Arial"/>
          <w:highlight w:val="yellow"/>
        </w:rPr>
        <w:t>ISO 19100 series</w:t>
      </w:r>
    </w:p>
    <w:p w:rsidR="00BE4EFD" w:rsidRPr="00465BD5" w:rsidRDefault="00BE4EFD" w:rsidP="00BE4EFD">
      <w:pPr>
        <w:pStyle w:val="BodyText"/>
        <w:ind w:left="709"/>
        <w:rPr>
          <w:rFonts w:ascii="Arial" w:hAnsi="Arial"/>
          <w:highlight w:val="yellow"/>
        </w:rPr>
      </w:pPr>
      <w:r w:rsidRPr="00465BD5">
        <w:rPr>
          <w:rFonts w:ascii="Arial" w:hAnsi="Arial"/>
          <w:highlight w:val="yellow"/>
        </w:rPr>
        <w:t>19119:2005: identifies and defines the architecture patterns for service interfaces used for geographic information</w:t>
      </w:r>
    </w:p>
    <w:p w:rsidR="00BE4EFD" w:rsidRPr="00465BD5" w:rsidRDefault="00BE4EFD" w:rsidP="00BE4EFD">
      <w:pPr>
        <w:pStyle w:val="BodyText"/>
        <w:ind w:left="709"/>
        <w:rPr>
          <w:rFonts w:ascii="Arial" w:hAnsi="Arial"/>
          <w:highlight w:val="yellow"/>
        </w:rPr>
      </w:pPr>
      <w:r w:rsidRPr="00465BD5">
        <w:rPr>
          <w:rFonts w:ascii="Arial" w:hAnsi="Arial"/>
          <w:highlight w:val="yellow"/>
        </w:rPr>
        <w:t>19115:2003: defines schema</w:t>
      </w:r>
      <w:r w:rsidR="00F46317" w:rsidRPr="00465BD5">
        <w:rPr>
          <w:rFonts w:ascii="Arial" w:hAnsi="Arial"/>
          <w:highlight w:val="yellow"/>
        </w:rPr>
        <w:t xml:space="preserve"> (template???)</w:t>
      </w:r>
      <w:r w:rsidRPr="00465BD5">
        <w:rPr>
          <w:rFonts w:ascii="Arial" w:hAnsi="Arial"/>
          <w:highlight w:val="yellow"/>
        </w:rPr>
        <w:t xml:space="preserve"> required for describing geographic information and services. It provides information about the identification, the extent, the quality, the spatial and temporal schema, spatial reference, and distribution of digital geographic data.</w:t>
      </w:r>
    </w:p>
    <w:p w:rsidR="00BE4EFD" w:rsidRPr="00465BD5" w:rsidRDefault="00BE4EFD" w:rsidP="00BE4EFD">
      <w:pPr>
        <w:pStyle w:val="BodyText"/>
        <w:ind w:left="709"/>
        <w:rPr>
          <w:rFonts w:ascii="Arial" w:hAnsi="Arial"/>
          <w:highlight w:val="yellow"/>
        </w:rPr>
      </w:pPr>
      <w:r w:rsidRPr="00465BD5">
        <w:rPr>
          <w:rFonts w:ascii="Arial" w:hAnsi="Arial"/>
          <w:highlight w:val="yellow"/>
        </w:rPr>
        <w:t xml:space="preserve">19139:2007: defines Geographic </w:t>
      </w:r>
      <w:proofErr w:type="spellStart"/>
      <w:r w:rsidRPr="00465BD5">
        <w:rPr>
          <w:rFonts w:ascii="Arial" w:hAnsi="Arial"/>
          <w:highlight w:val="yellow"/>
        </w:rPr>
        <w:t>MetaData</w:t>
      </w:r>
      <w:proofErr w:type="spellEnd"/>
      <w:r w:rsidRPr="00465BD5">
        <w:rPr>
          <w:rFonts w:ascii="Arial" w:hAnsi="Arial"/>
          <w:highlight w:val="yellow"/>
        </w:rPr>
        <w:t xml:space="preserve"> XML (</w:t>
      </w:r>
      <w:proofErr w:type="spellStart"/>
      <w:r w:rsidRPr="00465BD5">
        <w:rPr>
          <w:rFonts w:ascii="Arial" w:hAnsi="Arial"/>
          <w:highlight w:val="yellow"/>
        </w:rPr>
        <w:t>gmd</w:t>
      </w:r>
      <w:proofErr w:type="spellEnd"/>
      <w:r w:rsidRPr="00465BD5">
        <w:rPr>
          <w:rFonts w:ascii="Arial" w:hAnsi="Arial"/>
          <w:highlight w:val="yellow"/>
        </w:rPr>
        <w:t xml:space="preserve">) encoding, an XML schema implementation derived </w:t>
      </w:r>
      <w:proofErr w:type="spellStart"/>
      <w:r w:rsidRPr="00465BD5">
        <w:rPr>
          <w:rFonts w:ascii="Arial" w:hAnsi="Arial"/>
          <w:highlight w:val="yellow"/>
        </w:rPr>
        <w:t>form</w:t>
      </w:r>
      <w:proofErr w:type="spellEnd"/>
      <w:r w:rsidRPr="00465BD5">
        <w:rPr>
          <w:rFonts w:ascii="Arial" w:hAnsi="Arial"/>
          <w:highlight w:val="yellow"/>
        </w:rPr>
        <w:t xml:space="preserve"> ISO 19115</w:t>
      </w:r>
    </w:p>
    <w:p w:rsidR="00BE4EFD" w:rsidRPr="00465BD5" w:rsidRDefault="00BE4EFD" w:rsidP="00BE4EFD">
      <w:pPr>
        <w:pStyle w:val="BodyText"/>
        <w:rPr>
          <w:rFonts w:ascii="Arial" w:hAnsi="Arial"/>
          <w:highlight w:val="yellow"/>
        </w:rPr>
      </w:pPr>
      <w:r w:rsidRPr="00465BD5">
        <w:rPr>
          <w:rFonts w:ascii="Arial" w:hAnsi="Arial"/>
          <w:highlight w:val="yellow"/>
        </w:rPr>
        <w:t>IHO digital data transfer standards</w:t>
      </w:r>
    </w:p>
    <w:p w:rsidR="00BE4EFD" w:rsidRPr="00465BD5" w:rsidRDefault="00BE4EFD" w:rsidP="00BE4EFD">
      <w:pPr>
        <w:pStyle w:val="BodyText"/>
        <w:ind w:left="709"/>
        <w:rPr>
          <w:rFonts w:ascii="Arial" w:hAnsi="Arial"/>
          <w:highlight w:val="yellow"/>
        </w:rPr>
      </w:pPr>
      <w:r w:rsidRPr="00465BD5">
        <w:rPr>
          <w:rFonts w:ascii="Arial" w:hAnsi="Arial"/>
          <w:highlight w:val="yellow"/>
        </w:rPr>
        <w:t>S-52</w:t>
      </w:r>
      <w:r w:rsidR="00F46317" w:rsidRPr="00465BD5">
        <w:rPr>
          <w:rFonts w:ascii="Arial" w:hAnsi="Arial"/>
          <w:highlight w:val="yellow"/>
        </w:rPr>
        <w:t>:</w:t>
      </w:r>
      <w:r w:rsidRPr="00465BD5">
        <w:rPr>
          <w:rFonts w:ascii="Arial" w:hAnsi="Arial"/>
          <w:highlight w:val="yellow"/>
        </w:rPr>
        <w:t xml:space="preserve"> Portrayal: provides specifications and guidance regarding the issuing and updating of Electronic Navigational Charts (ENC), and their display in ECDIS. S-52 comprises a number of separate documents.</w:t>
      </w:r>
    </w:p>
    <w:p w:rsidR="00BE4EFD" w:rsidRPr="00465BD5" w:rsidRDefault="00BE4EFD" w:rsidP="00BE4EFD">
      <w:pPr>
        <w:pStyle w:val="BodyText"/>
        <w:ind w:left="709"/>
        <w:rPr>
          <w:rFonts w:ascii="Arial" w:hAnsi="Arial"/>
          <w:highlight w:val="yellow"/>
        </w:rPr>
      </w:pPr>
      <w:r w:rsidRPr="00465BD5">
        <w:rPr>
          <w:rFonts w:ascii="Arial" w:hAnsi="Arial"/>
          <w:highlight w:val="yellow"/>
        </w:rPr>
        <w:t>S-57</w:t>
      </w:r>
      <w:r w:rsidR="00F46317" w:rsidRPr="00465BD5">
        <w:rPr>
          <w:rFonts w:ascii="Arial" w:hAnsi="Arial"/>
          <w:highlight w:val="yellow"/>
        </w:rPr>
        <w:t>: T</w:t>
      </w:r>
      <w:r w:rsidRPr="00465BD5">
        <w:rPr>
          <w:rFonts w:ascii="Arial" w:hAnsi="Arial"/>
          <w:highlight w:val="yellow"/>
        </w:rPr>
        <w:t>he IHO Transfer Standard for Digital Hydrographic Data</w:t>
      </w:r>
    </w:p>
    <w:p w:rsidR="00BE4EFD" w:rsidRPr="00465BD5" w:rsidRDefault="00BE4EFD" w:rsidP="00BE4EFD">
      <w:pPr>
        <w:pStyle w:val="BodyText"/>
        <w:ind w:left="709"/>
        <w:rPr>
          <w:rFonts w:ascii="Arial" w:hAnsi="Arial"/>
          <w:highlight w:val="yellow"/>
        </w:rPr>
      </w:pPr>
      <w:r w:rsidRPr="00465BD5">
        <w:rPr>
          <w:rFonts w:ascii="Arial" w:hAnsi="Arial"/>
          <w:highlight w:val="yellow"/>
        </w:rPr>
        <w:t>S-100: New developed standard for marine data and information data modelling. S-100 will incorporate the requirements of S-57 for ENCs and ECDIS. Significantly it will be aligned with the ISO 19100 series of geographic information standards.</w:t>
      </w:r>
    </w:p>
    <w:p w:rsidR="00BE4EFD" w:rsidRPr="00465BD5" w:rsidRDefault="00BE4EFD" w:rsidP="00BE4EFD">
      <w:pPr>
        <w:pStyle w:val="BodyText"/>
        <w:ind w:left="709"/>
        <w:rPr>
          <w:rFonts w:ascii="Arial" w:hAnsi="Arial"/>
          <w:highlight w:val="yellow"/>
        </w:rPr>
      </w:pPr>
      <w:r w:rsidRPr="00465BD5">
        <w:rPr>
          <w:rFonts w:ascii="Arial" w:hAnsi="Arial"/>
          <w:highlight w:val="yellow"/>
        </w:rPr>
        <w:t>S-63</w:t>
      </w:r>
      <w:r w:rsidR="00F46317" w:rsidRPr="00465BD5">
        <w:rPr>
          <w:rFonts w:ascii="Arial" w:hAnsi="Arial"/>
          <w:highlight w:val="yellow"/>
        </w:rPr>
        <w:t xml:space="preserve">: </w:t>
      </w:r>
      <w:r w:rsidRPr="00465BD5">
        <w:rPr>
          <w:rFonts w:ascii="Arial" w:hAnsi="Arial"/>
          <w:highlight w:val="yellow"/>
        </w:rPr>
        <w:t xml:space="preserve">IHO Data Protection </w:t>
      </w:r>
      <w:r w:rsidR="001D0502" w:rsidRPr="00465BD5">
        <w:rPr>
          <w:rFonts w:ascii="Arial" w:hAnsi="Arial"/>
          <w:highlight w:val="yellow"/>
        </w:rPr>
        <w:t>Scheme:</w:t>
      </w:r>
      <w:r w:rsidRPr="00465BD5">
        <w:rPr>
          <w:rFonts w:ascii="Arial" w:hAnsi="Arial"/>
          <w:highlight w:val="yellow"/>
        </w:rPr>
        <w:t xml:space="preserve"> An IHO standard used to enable the authentication, integrity and confidentiality of ENC data throughout the data distribution chain from Producer Hydrographic Office to individual seafarer licence holder.</w:t>
      </w:r>
    </w:p>
    <w:p w:rsidR="00BE4EFD" w:rsidRPr="00465BD5" w:rsidRDefault="00BE4EFD" w:rsidP="00BE4EFD">
      <w:pPr>
        <w:pStyle w:val="BodyText"/>
        <w:rPr>
          <w:rFonts w:ascii="Arial" w:hAnsi="Arial"/>
          <w:highlight w:val="yellow"/>
        </w:rPr>
      </w:pPr>
      <w:r w:rsidRPr="00465BD5">
        <w:rPr>
          <w:rFonts w:ascii="Arial" w:hAnsi="Arial"/>
          <w:highlight w:val="yellow"/>
        </w:rPr>
        <w:t xml:space="preserve">Since maritime information can be spatial information and related to the field of Environment, further guidance can </w:t>
      </w:r>
      <w:r w:rsidR="00F46317" w:rsidRPr="00465BD5">
        <w:rPr>
          <w:rFonts w:ascii="Arial" w:hAnsi="Arial"/>
          <w:highlight w:val="yellow"/>
        </w:rPr>
        <w:t>b</w:t>
      </w:r>
      <w:r w:rsidRPr="00465BD5">
        <w:rPr>
          <w:rFonts w:ascii="Arial" w:hAnsi="Arial"/>
          <w:highlight w:val="yellow"/>
        </w:rPr>
        <w:t>e found in the European INSPIRE directive for establishing an infrastructure for spatial information as well as the CF - Climate and Forecast Metadata convention (WMO).</w:t>
      </w:r>
    </w:p>
    <w:p w:rsidR="00BE4EFD" w:rsidRPr="00465BD5" w:rsidRDefault="00BE4EFD" w:rsidP="00120A55">
      <w:pPr>
        <w:pStyle w:val="Heading4"/>
        <w:rPr>
          <w:highlight w:val="yellow"/>
        </w:rPr>
      </w:pPr>
      <w:r w:rsidRPr="00465BD5">
        <w:rPr>
          <w:highlight w:val="yellow"/>
        </w:rPr>
        <w:lastRenderedPageBreak/>
        <w:t xml:space="preserve"> Common formats</w:t>
      </w:r>
    </w:p>
    <w:p w:rsidR="00BE4EFD" w:rsidRPr="00465BD5" w:rsidRDefault="00BE4EFD" w:rsidP="00BE4EFD">
      <w:pPr>
        <w:pStyle w:val="BodyText"/>
        <w:rPr>
          <w:rFonts w:ascii="Arial" w:hAnsi="Arial"/>
          <w:highlight w:val="yellow"/>
        </w:rPr>
      </w:pPr>
      <w:r w:rsidRPr="00465BD5">
        <w:rPr>
          <w:rFonts w:ascii="Arial" w:hAnsi="Arial"/>
          <w:highlight w:val="yellow"/>
        </w:rPr>
        <w:t xml:space="preserve">Some of these following formats are well suited for real-time data transport, while the others should be considered for storage and retrieval of historical data on a </w:t>
      </w:r>
      <w:proofErr w:type="spellStart"/>
      <w:r w:rsidRPr="00465BD5">
        <w:rPr>
          <w:rFonts w:ascii="Arial" w:hAnsi="Arial"/>
          <w:highlight w:val="yellow"/>
        </w:rPr>
        <w:t>non real-time</w:t>
      </w:r>
      <w:proofErr w:type="spellEnd"/>
      <w:r w:rsidRPr="00465BD5">
        <w:rPr>
          <w:rFonts w:ascii="Arial" w:hAnsi="Arial"/>
          <w:highlight w:val="yellow"/>
        </w:rPr>
        <w:t xml:space="preserve"> basis.</w:t>
      </w:r>
    </w:p>
    <w:p w:rsidR="0084252B" w:rsidRPr="00465BD5" w:rsidRDefault="0084252B" w:rsidP="00BE4EFD">
      <w:pPr>
        <w:pStyle w:val="BodyText"/>
        <w:rPr>
          <w:rFonts w:ascii="Arial" w:hAnsi="Arial"/>
          <w:highlight w:val="yellow"/>
        </w:rPr>
      </w:pPr>
    </w:p>
    <w:p w:rsidR="0084252B" w:rsidRPr="00465BD5" w:rsidRDefault="0084252B" w:rsidP="0012157B">
      <w:pPr>
        <w:pStyle w:val="Caption"/>
        <w:rPr>
          <w:highlight w:val="yellow"/>
        </w:rPr>
      </w:pPr>
      <w:bookmarkStart w:id="179" w:name="_Toc348620112"/>
      <w:r w:rsidRPr="00465BD5">
        <w:rPr>
          <w:highlight w:val="yellow"/>
        </w:rPr>
        <w:t xml:space="preserve">Table </w:t>
      </w:r>
      <w:r w:rsidR="007E3777" w:rsidRPr="00465BD5">
        <w:rPr>
          <w:highlight w:val="yellow"/>
        </w:rPr>
        <w:fldChar w:fldCharType="begin"/>
      </w:r>
      <w:r w:rsidR="007E3777" w:rsidRPr="00465BD5">
        <w:rPr>
          <w:highlight w:val="yellow"/>
        </w:rPr>
        <w:instrText xml:space="preserve"> STYLEREF 1 \s </w:instrText>
      </w:r>
      <w:r w:rsidR="007E3777" w:rsidRPr="00465BD5">
        <w:rPr>
          <w:highlight w:val="yellow"/>
        </w:rPr>
        <w:fldChar w:fldCharType="separate"/>
      </w:r>
      <w:r w:rsidR="00E1510D">
        <w:rPr>
          <w:noProof/>
          <w:highlight w:val="yellow"/>
        </w:rPr>
        <w:t>12</w:t>
      </w:r>
      <w:r w:rsidR="007E3777" w:rsidRPr="00465BD5">
        <w:rPr>
          <w:highlight w:val="yellow"/>
        </w:rPr>
        <w:fldChar w:fldCharType="end"/>
      </w:r>
      <w:r w:rsidR="007E3777" w:rsidRPr="00465BD5">
        <w:rPr>
          <w:highlight w:val="yellow"/>
        </w:rPr>
        <w:noBreakHyphen/>
      </w:r>
      <w:r w:rsidR="007E3777" w:rsidRPr="00465BD5">
        <w:rPr>
          <w:highlight w:val="yellow"/>
        </w:rPr>
        <w:fldChar w:fldCharType="begin"/>
      </w:r>
      <w:r w:rsidR="007E3777" w:rsidRPr="00465BD5">
        <w:rPr>
          <w:highlight w:val="yellow"/>
        </w:rPr>
        <w:instrText xml:space="preserve"> SEQ Table \* ARABIC \s 1 </w:instrText>
      </w:r>
      <w:r w:rsidR="007E3777" w:rsidRPr="00465BD5">
        <w:rPr>
          <w:highlight w:val="yellow"/>
        </w:rPr>
        <w:fldChar w:fldCharType="separate"/>
      </w:r>
      <w:r w:rsidR="00E1510D">
        <w:rPr>
          <w:noProof/>
          <w:highlight w:val="yellow"/>
        </w:rPr>
        <w:t>1</w:t>
      </w:r>
      <w:r w:rsidR="007E3777" w:rsidRPr="00465BD5">
        <w:rPr>
          <w:highlight w:val="yellow"/>
        </w:rPr>
        <w:fldChar w:fldCharType="end"/>
      </w:r>
      <w:r w:rsidR="00373B7E">
        <w:rPr>
          <w:highlight w:val="yellow"/>
        </w:rPr>
        <w:tab/>
      </w:r>
      <w:r w:rsidR="00373B7E">
        <w:rPr>
          <w:highlight w:val="yellow"/>
        </w:rPr>
        <w:tab/>
        <w:t>Common Standardised Data F</w:t>
      </w:r>
      <w:r w:rsidRPr="00465BD5">
        <w:rPr>
          <w:highlight w:val="yellow"/>
        </w:rPr>
        <w:t>ormats</w:t>
      </w:r>
      <w:bookmarkEnd w:id="179"/>
    </w:p>
    <w:tbl>
      <w:tblPr>
        <w:tblW w:w="8140" w:type="dxa"/>
        <w:tblInd w:w="55" w:type="dxa"/>
        <w:tblLayout w:type="fixed"/>
        <w:tblCellMar>
          <w:top w:w="55" w:type="dxa"/>
          <w:left w:w="55" w:type="dxa"/>
          <w:bottom w:w="55" w:type="dxa"/>
          <w:right w:w="55" w:type="dxa"/>
        </w:tblCellMar>
        <w:tblLook w:val="0000" w:firstRow="0" w:lastRow="0" w:firstColumn="0" w:lastColumn="0" w:noHBand="0" w:noVBand="0"/>
      </w:tblPr>
      <w:tblGrid>
        <w:gridCol w:w="1197"/>
        <w:gridCol w:w="1497"/>
        <w:gridCol w:w="4110"/>
        <w:gridCol w:w="1336"/>
      </w:tblGrid>
      <w:tr w:rsidR="00BE4EFD" w:rsidRPr="00465BD5" w:rsidTr="005C6FC2">
        <w:trPr>
          <w:trHeight w:val="463"/>
        </w:trPr>
        <w:tc>
          <w:tcPr>
            <w:tcW w:w="1197" w:type="dxa"/>
            <w:tcBorders>
              <w:top w:val="single" w:sz="1" w:space="0" w:color="000000"/>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Format name</w:t>
            </w:r>
          </w:p>
        </w:tc>
        <w:tc>
          <w:tcPr>
            <w:tcW w:w="1497" w:type="dxa"/>
            <w:tcBorders>
              <w:top w:val="single" w:sz="1" w:space="0" w:color="000000"/>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Responsible organization</w:t>
            </w:r>
          </w:p>
        </w:tc>
        <w:tc>
          <w:tcPr>
            <w:tcW w:w="4110" w:type="dxa"/>
            <w:tcBorders>
              <w:top w:val="single" w:sz="1" w:space="0" w:color="000000"/>
              <w:left w:val="single" w:sz="1" w:space="0" w:color="000000"/>
              <w:bottom w:val="single" w:sz="1" w:space="0" w:color="000000"/>
            </w:tcBorders>
            <w:shd w:val="clear" w:color="auto" w:fill="auto"/>
          </w:tcPr>
          <w:p w:rsidR="00BE4EFD" w:rsidRPr="005C6FC2" w:rsidRDefault="0084252B"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D</w:t>
            </w:r>
            <w:r w:rsidR="00BE4EFD" w:rsidRPr="005C6FC2">
              <w:rPr>
                <w:rFonts w:ascii="Arial" w:hAnsi="Arial"/>
                <w:sz w:val="20"/>
                <w:szCs w:val="20"/>
                <w:highlight w:val="yellow"/>
              </w:rPr>
              <w:t>escription</w:t>
            </w:r>
          </w:p>
        </w:tc>
        <w:tc>
          <w:tcPr>
            <w:tcW w:w="1336" w:type="dxa"/>
            <w:tcBorders>
              <w:top w:val="single" w:sz="1" w:space="0" w:color="000000"/>
              <w:left w:val="single" w:sz="1" w:space="0" w:color="000000"/>
              <w:bottom w:val="single" w:sz="1" w:space="0" w:color="000000"/>
              <w:right w:val="single" w:sz="1" w:space="0" w:color="000000"/>
            </w:tcBorders>
            <w:shd w:val="clear" w:color="auto" w:fill="auto"/>
          </w:tcPr>
          <w:p w:rsidR="00BE4EFD" w:rsidRPr="005C6FC2" w:rsidRDefault="0084252B"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A</w:t>
            </w:r>
            <w:r w:rsidR="00BE4EFD" w:rsidRPr="005C6FC2">
              <w:rPr>
                <w:rFonts w:ascii="Arial" w:hAnsi="Arial"/>
                <w:sz w:val="20"/>
                <w:szCs w:val="20"/>
                <w:highlight w:val="yellow"/>
              </w:rPr>
              <w:t>pplication</w:t>
            </w:r>
          </w:p>
        </w:tc>
      </w:tr>
      <w:tr w:rsidR="00BE4EFD" w:rsidRPr="00465BD5" w:rsidTr="005C6FC2">
        <w:trPr>
          <w:trHeight w:val="1158"/>
        </w:trPr>
        <w:tc>
          <w:tcPr>
            <w:tcW w:w="11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IEC 61162</w:t>
            </w:r>
          </w:p>
        </w:tc>
        <w:tc>
          <w:tcPr>
            <w:tcW w:w="14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IEC</w:t>
            </w:r>
          </w:p>
        </w:tc>
        <w:tc>
          <w:tcPr>
            <w:tcW w:w="4110" w:type="dxa"/>
            <w:tcBorders>
              <w:left w:val="single" w:sz="1" w:space="0" w:color="000000"/>
              <w:bottom w:val="single" w:sz="1" w:space="0" w:color="000000"/>
            </w:tcBorders>
            <w:shd w:val="clear" w:color="auto" w:fill="auto"/>
          </w:tcPr>
          <w:p w:rsidR="00BE4EFD" w:rsidRPr="005C6FC2" w:rsidRDefault="00BE4EFD" w:rsidP="00F46317">
            <w:pPr>
              <w:pStyle w:val="Contenudetableau"/>
              <w:snapToGrid w:val="0"/>
              <w:rPr>
                <w:rFonts w:ascii="Arial" w:hAnsi="Arial"/>
                <w:sz w:val="20"/>
                <w:szCs w:val="20"/>
                <w:highlight w:val="yellow"/>
              </w:rPr>
            </w:pPr>
            <w:r w:rsidRPr="005C6FC2">
              <w:rPr>
                <w:rFonts w:ascii="Arial" w:hAnsi="Arial"/>
                <w:sz w:val="20"/>
                <w:szCs w:val="20"/>
                <w:highlight w:val="yellow"/>
              </w:rPr>
              <w:t xml:space="preserve">Maritime navigation and </w:t>
            </w:r>
            <w:proofErr w:type="spellStart"/>
            <w:r w:rsidRPr="005C6FC2">
              <w:rPr>
                <w:rFonts w:ascii="Arial" w:hAnsi="Arial"/>
                <w:sz w:val="20"/>
                <w:szCs w:val="20"/>
                <w:highlight w:val="yellow"/>
              </w:rPr>
              <w:t>radiocommunication</w:t>
            </w:r>
            <w:proofErr w:type="spellEnd"/>
            <w:r w:rsidRPr="005C6FC2">
              <w:rPr>
                <w:rFonts w:ascii="Arial" w:hAnsi="Arial"/>
                <w:sz w:val="20"/>
                <w:szCs w:val="20"/>
                <w:highlight w:val="yellow"/>
              </w:rPr>
              <w:t xml:space="preserve"> equipment and systems - Specification for communications between marine electronic devices.</w:t>
            </w:r>
          </w:p>
        </w:tc>
        <w:tc>
          <w:tcPr>
            <w:tcW w:w="1336" w:type="dxa"/>
            <w:tcBorders>
              <w:left w:val="single" w:sz="1" w:space="0" w:color="000000"/>
              <w:bottom w:val="single" w:sz="1" w:space="0" w:color="000000"/>
              <w:right w:val="single" w:sz="1" w:space="0" w:color="000000"/>
            </w:tcBorders>
            <w:shd w:val="clear" w:color="auto" w:fill="auto"/>
          </w:tcPr>
          <w:p w:rsidR="00BE4EFD" w:rsidRPr="005C6FC2" w:rsidRDefault="00BE4EFD" w:rsidP="005C6FC2">
            <w:pPr>
              <w:pStyle w:val="Contenudetableau"/>
              <w:snapToGrid w:val="0"/>
              <w:rPr>
                <w:rFonts w:ascii="Arial" w:hAnsi="Arial"/>
                <w:sz w:val="20"/>
                <w:szCs w:val="20"/>
                <w:highlight w:val="yellow"/>
              </w:rPr>
            </w:pPr>
            <w:r w:rsidRPr="005C6FC2">
              <w:rPr>
                <w:rFonts w:ascii="Arial" w:hAnsi="Arial"/>
                <w:sz w:val="20"/>
                <w:szCs w:val="20"/>
                <w:highlight w:val="yellow"/>
              </w:rPr>
              <w:t>Real-time</w:t>
            </w:r>
          </w:p>
        </w:tc>
      </w:tr>
      <w:tr w:rsidR="00BE4EFD" w:rsidRPr="00465BD5" w:rsidTr="005C6FC2">
        <w:trPr>
          <w:trHeight w:val="463"/>
        </w:trPr>
        <w:tc>
          <w:tcPr>
            <w:tcW w:w="11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IVEF</w:t>
            </w:r>
          </w:p>
        </w:tc>
        <w:tc>
          <w:tcPr>
            <w:tcW w:w="14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IALA</w:t>
            </w:r>
          </w:p>
        </w:tc>
        <w:tc>
          <w:tcPr>
            <w:tcW w:w="4110" w:type="dxa"/>
            <w:tcBorders>
              <w:left w:val="single" w:sz="1" w:space="0" w:color="000000"/>
              <w:bottom w:val="single" w:sz="1" w:space="0" w:color="000000"/>
            </w:tcBorders>
            <w:shd w:val="clear" w:color="auto" w:fill="auto"/>
          </w:tcPr>
          <w:p w:rsidR="00BE4EFD" w:rsidRPr="005C6FC2" w:rsidRDefault="00BE4EFD" w:rsidP="00F46317">
            <w:pPr>
              <w:pStyle w:val="Contenudetableau"/>
              <w:snapToGrid w:val="0"/>
              <w:rPr>
                <w:rFonts w:ascii="Arial" w:hAnsi="Arial"/>
                <w:sz w:val="20"/>
                <w:szCs w:val="20"/>
                <w:highlight w:val="yellow"/>
              </w:rPr>
            </w:pPr>
            <w:r w:rsidRPr="005C6FC2">
              <w:rPr>
                <w:rFonts w:ascii="Arial" w:hAnsi="Arial"/>
                <w:sz w:val="20"/>
                <w:szCs w:val="20"/>
                <w:highlight w:val="yellow"/>
              </w:rPr>
              <w:t>Inter VTS Exchange format (IALA recommendation V-145)</w:t>
            </w:r>
          </w:p>
        </w:tc>
        <w:tc>
          <w:tcPr>
            <w:tcW w:w="1336" w:type="dxa"/>
            <w:tcBorders>
              <w:left w:val="single" w:sz="1" w:space="0" w:color="000000"/>
              <w:bottom w:val="single" w:sz="1" w:space="0" w:color="000000"/>
              <w:right w:val="single" w:sz="1" w:space="0" w:color="000000"/>
            </w:tcBorders>
            <w:shd w:val="clear" w:color="auto" w:fill="auto"/>
          </w:tcPr>
          <w:p w:rsidR="00BE4EFD" w:rsidRPr="005C6FC2" w:rsidRDefault="00BE4EFD" w:rsidP="005C6FC2">
            <w:pPr>
              <w:pStyle w:val="Contenudetableau"/>
              <w:snapToGrid w:val="0"/>
              <w:rPr>
                <w:rFonts w:ascii="Arial" w:hAnsi="Arial"/>
                <w:sz w:val="20"/>
                <w:szCs w:val="20"/>
                <w:highlight w:val="yellow"/>
              </w:rPr>
            </w:pPr>
            <w:r w:rsidRPr="005C6FC2">
              <w:rPr>
                <w:rFonts w:ascii="Arial" w:hAnsi="Arial"/>
                <w:sz w:val="20"/>
                <w:szCs w:val="20"/>
                <w:highlight w:val="yellow"/>
              </w:rPr>
              <w:t>Real-time</w:t>
            </w:r>
          </w:p>
        </w:tc>
      </w:tr>
      <w:tr w:rsidR="00BE4EFD" w:rsidRPr="00465BD5" w:rsidTr="005C6FC2">
        <w:trPr>
          <w:trHeight w:val="695"/>
        </w:trPr>
        <w:tc>
          <w:tcPr>
            <w:tcW w:w="11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ITU-R 1371-4</w:t>
            </w:r>
          </w:p>
        </w:tc>
        <w:tc>
          <w:tcPr>
            <w:tcW w:w="14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ITU</w:t>
            </w:r>
          </w:p>
        </w:tc>
        <w:tc>
          <w:tcPr>
            <w:tcW w:w="4110" w:type="dxa"/>
            <w:tcBorders>
              <w:left w:val="single" w:sz="1" w:space="0" w:color="000000"/>
              <w:bottom w:val="single" w:sz="1" w:space="0" w:color="000000"/>
            </w:tcBorders>
            <w:shd w:val="clear" w:color="auto" w:fill="auto"/>
          </w:tcPr>
          <w:p w:rsidR="00BE4EFD" w:rsidRPr="005C6FC2" w:rsidRDefault="00BE4EFD" w:rsidP="00F46317">
            <w:pPr>
              <w:pStyle w:val="Contenudetableau"/>
              <w:snapToGrid w:val="0"/>
              <w:rPr>
                <w:rFonts w:ascii="Arial" w:hAnsi="Arial"/>
                <w:sz w:val="20"/>
                <w:szCs w:val="20"/>
                <w:highlight w:val="yellow"/>
              </w:rPr>
            </w:pPr>
            <w:r w:rsidRPr="005C6FC2">
              <w:rPr>
                <w:rFonts w:ascii="Arial" w:hAnsi="Arial"/>
                <w:sz w:val="20"/>
                <w:szCs w:val="20"/>
                <w:highlight w:val="yellow"/>
              </w:rPr>
              <w:t>Technical characteristics describing the format of NMEA phrases used in the maritime domain.</w:t>
            </w:r>
          </w:p>
        </w:tc>
        <w:tc>
          <w:tcPr>
            <w:tcW w:w="1336" w:type="dxa"/>
            <w:tcBorders>
              <w:left w:val="single" w:sz="1" w:space="0" w:color="000000"/>
              <w:bottom w:val="single" w:sz="1" w:space="0" w:color="000000"/>
              <w:right w:val="single" w:sz="1" w:space="0" w:color="000000"/>
            </w:tcBorders>
            <w:shd w:val="clear" w:color="auto" w:fill="auto"/>
          </w:tcPr>
          <w:p w:rsidR="00BE4EFD" w:rsidRPr="005C6FC2" w:rsidRDefault="00BE4EFD" w:rsidP="005C6FC2">
            <w:pPr>
              <w:pStyle w:val="Contenudetableau"/>
              <w:snapToGrid w:val="0"/>
              <w:rPr>
                <w:rFonts w:ascii="Arial" w:hAnsi="Arial"/>
                <w:sz w:val="20"/>
                <w:szCs w:val="20"/>
                <w:highlight w:val="yellow"/>
              </w:rPr>
            </w:pPr>
            <w:r w:rsidRPr="005C6FC2">
              <w:rPr>
                <w:rFonts w:ascii="Arial" w:hAnsi="Arial"/>
                <w:sz w:val="20"/>
                <w:szCs w:val="20"/>
                <w:highlight w:val="yellow"/>
              </w:rPr>
              <w:t>Real-time</w:t>
            </w:r>
          </w:p>
        </w:tc>
      </w:tr>
      <w:tr w:rsidR="00BE4EFD" w:rsidRPr="00465BD5" w:rsidTr="005C6FC2">
        <w:trPr>
          <w:trHeight w:val="1388"/>
        </w:trPr>
        <w:tc>
          <w:tcPr>
            <w:tcW w:w="11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proofErr w:type="spellStart"/>
            <w:r w:rsidRPr="005C6FC2">
              <w:rPr>
                <w:rFonts w:ascii="Arial" w:hAnsi="Arial"/>
                <w:sz w:val="20"/>
                <w:szCs w:val="20"/>
                <w:highlight w:val="yellow"/>
              </w:rPr>
              <w:t>NetCDF</w:t>
            </w:r>
            <w:proofErr w:type="spellEnd"/>
          </w:p>
        </w:tc>
        <w:tc>
          <w:tcPr>
            <w:tcW w:w="14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UCAR/</w:t>
            </w:r>
            <w:proofErr w:type="spellStart"/>
            <w:r w:rsidRPr="005C6FC2">
              <w:rPr>
                <w:rFonts w:ascii="Arial" w:hAnsi="Arial"/>
                <w:sz w:val="20"/>
                <w:szCs w:val="20"/>
                <w:highlight w:val="yellow"/>
              </w:rPr>
              <w:t>Unidata</w:t>
            </w:r>
            <w:proofErr w:type="spellEnd"/>
          </w:p>
        </w:tc>
        <w:tc>
          <w:tcPr>
            <w:tcW w:w="4110" w:type="dxa"/>
            <w:tcBorders>
              <w:left w:val="single" w:sz="1" w:space="0" w:color="000000"/>
              <w:bottom w:val="single" w:sz="1" w:space="0" w:color="000000"/>
            </w:tcBorders>
            <w:shd w:val="clear" w:color="auto" w:fill="auto"/>
          </w:tcPr>
          <w:p w:rsidR="00BE4EFD" w:rsidRPr="005C6FC2" w:rsidRDefault="00BE4EFD" w:rsidP="00F46317">
            <w:pPr>
              <w:pStyle w:val="Contenudetableau"/>
              <w:snapToGrid w:val="0"/>
              <w:rPr>
                <w:rFonts w:ascii="Arial" w:hAnsi="Arial"/>
                <w:sz w:val="20"/>
                <w:szCs w:val="20"/>
                <w:highlight w:val="yellow"/>
              </w:rPr>
            </w:pPr>
            <w:proofErr w:type="spellStart"/>
            <w:r w:rsidRPr="005C6FC2">
              <w:rPr>
                <w:rFonts w:ascii="Arial" w:hAnsi="Arial"/>
                <w:sz w:val="20"/>
                <w:szCs w:val="20"/>
                <w:highlight w:val="yellow"/>
              </w:rPr>
              <w:t>NetCDF</w:t>
            </w:r>
            <w:proofErr w:type="spellEnd"/>
            <w:r w:rsidRPr="005C6FC2">
              <w:rPr>
                <w:rFonts w:ascii="Arial" w:hAnsi="Arial"/>
                <w:sz w:val="20"/>
                <w:szCs w:val="20"/>
                <w:highlight w:val="yellow"/>
              </w:rPr>
              <w:t xml:space="preserve"> is a set of open software libraries of the Open Geospatial Consortium.</w:t>
            </w:r>
          </w:p>
          <w:p w:rsidR="00BE4EFD" w:rsidRPr="005C6FC2" w:rsidRDefault="00BE4EFD" w:rsidP="00F46317">
            <w:pPr>
              <w:pStyle w:val="Contenudetableau"/>
              <w:rPr>
                <w:rFonts w:ascii="Arial" w:hAnsi="Arial"/>
                <w:sz w:val="20"/>
                <w:szCs w:val="20"/>
                <w:highlight w:val="yellow"/>
              </w:rPr>
            </w:pPr>
            <w:r w:rsidRPr="005C6FC2">
              <w:rPr>
                <w:rFonts w:ascii="Arial" w:hAnsi="Arial"/>
                <w:sz w:val="20"/>
                <w:szCs w:val="20"/>
                <w:highlight w:val="yellow"/>
              </w:rPr>
              <w:t>This self-describing, machine-independ</w:t>
            </w:r>
            <w:r w:rsidR="001D0502" w:rsidRPr="005C6FC2">
              <w:rPr>
                <w:rFonts w:ascii="Arial" w:hAnsi="Arial"/>
                <w:sz w:val="20"/>
                <w:szCs w:val="20"/>
                <w:highlight w:val="yellow"/>
              </w:rPr>
              <w:t>e</w:t>
            </w:r>
            <w:r w:rsidRPr="005C6FC2">
              <w:rPr>
                <w:rFonts w:ascii="Arial" w:hAnsi="Arial"/>
                <w:sz w:val="20"/>
                <w:szCs w:val="20"/>
                <w:highlight w:val="yellow"/>
              </w:rPr>
              <w:t>nt data format, supports the creation, access, and sharing of array-oriented scientific data.</w:t>
            </w:r>
          </w:p>
        </w:tc>
        <w:tc>
          <w:tcPr>
            <w:tcW w:w="1336" w:type="dxa"/>
            <w:tcBorders>
              <w:left w:val="single" w:sz="1" w:space="0" w:color="000000"/>
              <w:bottom w:val="single" w:sz="1" w:space="0" w:color="000000"/>
              <w:right w:val="single" w:sz="1" w:space="0" w:color="000000"/>
            </w:tcBorders>
            <w:shd w:val="clear" w:color="auto" w:fill="auto"/>
          </w:tcPr>
          <w:p w:rsidR="00BE4EFD" w:rsidRPr="005C6FC2" w:rsidRDefault="00BE4EFD" w:rsidP="005C6FC2">
            <w:pPr>
              <w:pStyle w:val="Contenudetableau"/>
              <w:snapToGrid w:val="0"/>
              <w:rPr>
                <w:rFonts w:ascii="Arial" w:hAnsi="Arial"/>
                <w:sz w:val="20"/>
                <w:szCs w:val="20"/>
                <w:highlight w:val="yellow"/>
              </w:rPr>
            </w:pPr>
            <w:r w:rsidRPr="005C6FC2">
              <w:rPr>
                <w:rFonts w:ascii="Arial" w:hAnsi="Arial"/>
                <w:sz w:val="20"/>
                <w:szCs w:val="20"/>
                <w:highlight w:val="yellow"/>
              </w:rPr>
              <w:t>Non Real-time</w:t>
            </w:r>
          </w:p>
        </w:tc>
      </w:tr>
      <w:tr w:rsidR="00BE4EFD" w:rsidRPr="00465BD5" w:rsidTr="005C6FC2">
        <w:trPr>
          <w:trHeight w:val="463"/>
        </w:trPr>
        <w:tc>
          <w:tcPr>
            <w:tcW w:w="11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HDF5</w:t>
            </w:r>
          </w:p>
        </w:tc>
        <w:tc>
          <w:tcPr>
            <w:tcW w:w="1497" w:type="dxa"/>
            <w:tcBorders>
              <w:left w:val="single" w:sz="1" w:space="0" w:color="000000"/>
              <w:bottom w:val="single" w:sz="1" w:space="0" w:color="000000"/>
            </w:tcBorders>
            <w:shd w:val="clear" w:color="auto" w:fill="auto"/>
          </w:tcPr>
          <w:p w:rsidR="00BE4EFD" w:rsidRPr="005C6FC2" w:rsidRDefault="00BE4EFD" w:rsidP="000A0167">
            <w:pPr>
              <w:pStyle w:val="Contenudetableau"/>
              <w:snapToGrid w:val="0"/>
              <w:jc w:val="both"/>
              <w:rPr>
                <w:rFonts w:ascii="Arial" w:hAnsi="Arial"/>
                <w:sz w:val="20"/>
                <w:szCs w:val="20"/>
                <w:highlight w:val="yellow"/>
              </w:rPr>
            </w:pPr>
            <w:r w:rsidRPr="005C6FC2">
              <w:rPr>
                <w:rFonts w:ascii="Arial" w:hAnsi="Arial"/>
                <w:sz w:val="20"/>
                <w:szCs w:val="20"/>
                <w:highlight w:val="yellow"/>
              </w:rPr>
              <w:t>HDF Group</w:t>
            </w:r>
          </w:p>
        </w:tc>
        <w:tc>
          <w:tcPr>
            <w:tcW w:w="4110" w:type="dxa"/>
            <w:tcBorders>
              <w:left w:val="single" w:sz="1" w:space="0" w:color="000000"/>
              <w:bottom w:val="single" w:sz="1" w:space="0" w:color="000000"/>
            </w:tcBorders>
            <w:shd w:val="clear" w:color="auto" w:fill="auto"/>
          </w:tcPr>
          <w:p w:rsidR="00BE4EFD" w:rsidRPr="005C6FC2" w:rsidRDefault="00BE4EFD" w:rsidP="00F46317">
            <w:pPr>
              <w:pStyle w:val="Contenudetableau"/>
              <w:snapToGrid w:val="0"/>
              <w:rPr>
                <w:rFonts w:ascii="Arial" w:hAnsi="Arial"/>
                <w:sz w:val="20"/>
                <w:szCs w:val="20"/>
                <w:highlight w:val="yellow"/>
              </w:rPr>
            </w:pPr>
            <w:r w:rsidRPr="005C6FC2">
              <w:rPr>
                <w:rFonts w:ascii="Arial" w:hAnsi="Arial"/>
                <w:sz w:val="20"/>
                <w:szCs w:val="20"/>
                <w:highlight w:val="yellow"/>
              </w:rPr>
              <w:t>A data model, library, and file format for storing and managing data.</w:t>
            </w:r>
          </w:p>
        </w:tc>
        <w:tc>
          <w:tcPr>
            <w:tcW w:w="1336" w:type="dxa"/>
            <w:tcBorders>
              <w:left w:val="single" w:sz="1" w:space="0" w:color="000000"/>
              <w:bottom w:val="single" w:sz="1" w:space="0" w:color="000000"/>
              <w:right w:val="single" w:sz="1" w:space="0" w:color="000000"/>
            </w:tcBorders>
            <w:shd w:val="clear" w:color="auto" w:fill="auto"/>
          </w:tcPr>
          <w:p w:rsidR="00BE4EFD" w:rsidRPr="005C6FC2" w:rsidRDefault="00BE4EFD" w:rsidP="005C6FC2">
            <w:pPr>
              <w:pStyle w:val="Contenudetableau"/>
              <w:snapToGrid w:val="0"/>
              <w:rPr>
                <w:rFonts w:ascii="Arial" w:hAnsi="Arial"/>
                <w:sz w:val="20"/>
                <w:szCs w:val="20"/>
                <w:highlight w:val="yellow"/>
              </w:rPr>
            </w:pPr>
            <w:r w:rsidRPr="005C6FC2">
              <w:rPr>
                <w:rFonts w:ascii="Arial" w:hAnsi="Arial"/>
                <w:sz w:val="20"/>
                <w:szCs w:val="20"/>
                <w:highlight w:val="yellow"/>
              </w:rPr>
              <w:t>Non Real-time</w:t>
            </w:r>
          </w:p>
        </w:tc>
      </w:tr>
    </w:tbl>
    <w:p w:rsidR="00BE4EFD" w:rsidRPr="00465BD5" w:rsidRDefault="00BE4EFD" w:rsidP="00BE4EFD">
      <w:pPr>
        <w:pStyle w:val="BodyText"/>
        <w:rPr>
          <w:rFonts w:ascii="Arial" w:hAnsi="Arial"/>
          <w:highlight w:val="yellow"/>
        </w:rPr>
      </w:pPr>
    </w:p>
    <w:p w:rsidR="0053196D" w:rsidRPr="006F653D" w:rsidRDefault="0053196D" w:rsidP="00FD439E">
      <w:pPr>
        <w:pStyle w:val="Heading1"/>
      </w:pPr>
      <w:bookmarkStart w:id="180" w:name="_Toc303419869"/>
      <w:bookmarkStart w:id="181" w:name="_Toc303419870"/>
      <w:bookmarkStart w:id="182" w:name="_Toc303419871"/>
      <w:bookmarkStart w:id="183" w:name="_Toc303419873"/>
      <w:bookmarkStart w:id="184" w:name="_Toc314488172"/>
      <w:bookmarkStart w:id="185" w:name="_Ref315262133"/>
      <w:bookmarkStart w:id="186" w:name="_Ref315697917"/>
      <w:bookmarkStart w:id="187" w:name="_Toc348687077"/>
      <w:bookmarkEnd w:id="180"/>
      <w:bookmarkEnd w:id="181"/>
      <w:bookmarkEnd w:id="182"/>
      <w:bookmarkEnd w:id="183"/>
      <w:r w:rsidRPr="006F653D">
        <w:lastRenderedPageBreak/>
        <w:t>Verification and Validati</w:t>
      </w:r>
      <w:bookmarkEnd w:id="184"/>
      <w:bookmarkEnd w:id="185"/>
      <w:bookmarkEnd w:id="186"/>
      <w:r w:rsidR="0037128F">
        <w:t>on</w:t>
      </w:r>
      <w:bookmarkEnd w:id="187"/>
    </w:p>
    <w:p w:rsidR="0053196D" w:rsidRPr="0037128F" w:rsidRDefault="0053196D" w:rsidP="0037128F">
      <w:pPr>
        <w:pStyle w:val="BodyText"/>
        <w:rPr>
          <w:rFonts w:ascii="Arial" w:hAnsi="Arial"/>
          <w:sz w:val="22"/>
          <w:szCs w:val="22"/>
        </w:rPr>
      </w:pPr>
      <w:r w:rsidRPr="0037128F">
        <w:rPr>
          <w:rFonts w:ascii="Arial" w:hAnsi="Arial"/>
          <w:sz w:val="22"/>
          <w:szCs w:val="22"/>
        </w:rPr>
        <w:t>VTS equipment shall be verified prior to operation and the most important performance parameters should be monitored continuously or periodically during operation.</w:t>
      </w:r>
    </w:p>
    <w:p w:rsidR="0053196D" w:rsidRPr="0037128F" w:rsidRDefault="0053196D" w:rsidP="0037128F">
      <w:pPr>
        <w:pStyle w:val="BodyText"/>
        <w:rPr>
          <w:rFonts w:ascii="Arial" w:hAnsi="Arial"/>
          <w:sz w:val="22"/>
          <w:szCs w:val="22"/>
        </w:rPr>
      </w:pPr>
      <w:r w:rsidRPr="0037128F">
        <w:rPr>
          <w:rFonts w:ascii="Arial" w:hAnsi="Arial"/>
          <w:sz w:val="22"/>
          <w:szCs w:val="22"/>
        </w:rPr>
        <w:t>This includes:</w:t>
      </w:r>
    </w:p>
    <w:p w:rsidR="0053196D" w:rsidRPr="0037128F" w:rsidRDefault="0053196D" w:rsidP="0037128F">
      <w:pPr>
        <w:pStyle w:val="BodyText"/>
        <w:numPr>
          <w:ilvl w:val="0"/>
          <w:numId w:val="91"/>
        </w:numPr>
        <w:rPr>
          <w:rFonts w:ascii="Arial" w:hAnsi="Arial"/>
          <w:sz w:val="22"/>
          <w:szCs w:val="22"/>
        </w:rPr>
      </w:pPr>
      <w:r w:rsidRPr="0037128F">
        <w:rPr>
          <w:rFonts w:ascii="Arial" w:hAnsi="Arial"/>
          <w:sz w:val="22"/>
          <w:szCs w:val="22"/>
        </w:rPr>
        <w:t>Type a</w:t>
      </w:r>
      <w:r w:rsidR="005C6FC2">
        <w:rPr>
          <w:rFonts w:ascii="Arial" w:hAnsi="Arial"/>
          <w:sz w:val="22"/>
          <w:szCs w:val="22"/>
        </w:rPr>
        <w:t>pproval of individual equipment</w:t>
      </w:r>
      <w:r w:rsidRPr="0037128F">
        <w:rPr>
          <w:rFonts w:ascii="Arial" w:hAnsi="Arial"/>
          <w:sz w:val="22"/>
          <w:szCs w:val="22"/>
        </w:rPr>
        <w:t>, as required by law in individual countries.</w:t>
      </w:r>
    </w:p>
    <w:p w:rsidR="0053196D" w:rsidRPr="0037128F" w:rsidRDefault="0053196D" w:rsidP="0037128F">
      <w:pPr>
        <w:pStyle w:val="BodyText"/>
        <w:numPr>
          <w:ilvl w:val="0"/>
          <w:numId w:val="91"/>
        </w:numPr>
        <w:rPr>
          <w:rFonts w:ascii="Arial" w:hAnsi="Arial"/>
          <w:sz w:val="22"/>
          <w:szCs w:val="22"/>
        </w:rPr>
      </w:pPr>
      <w:r w:rsidRPr="0037128F">
        <w:rPr>
          <w:rFonts w:ascii="Arial" w:hAnsi="Arial"/>
          <w:sz w:val="22"/>
          <w:szCs w:val="22"/>
        </w:rPr>
        <w:t>Other equipment specific verification tests as required by the individual VTS authority</w:t>
      </w:r>
    </w:p>
    <w:p w:rsidR="0053196D" w:rsidRPr="0037128F" w:rsidRDefault="0053196D" w:rsidP="0037128F">
      <w:pPr>
        <w:pStyle w:val="BodyText"/>
        <w:numPr>
          <w:ilvl w:val="0"/>
          <w:numId w:val="91"/>
        </w:numPr>
        <w:rPr>
          <w:rFonts w:ascii="Arial" w:hAnsi="Arial"/>
          <w:sz w:val="22"/>
          <w:szCs w:val="22"/>
        </w:rPr>
      </w:pPr>
      <w:r w:rsidRPr="0037128F">
        <w:rPr>
          <w:rFonts w:ascii="Arial" w:hAnsi="Arial"/>
          <w:sz w:val="22"/>
          <w:szCs w:val="22"/>
        </w:rPr>
        <w:t>Verification of equipment prior to delivery in the form of Factory Acceptance Tests</w:t>
      </w:r>
    </w:p>
    <w:p w:rsidR="0053196D" w:rsidRPr="0037128F" w:rsidRDefault="0053196D" w:rsidP="0037128F">
      <w:pPr>
        <w:pStyle w:val="BodyText"/>
        <w:numPr>
          <w:ilvl w:val="0"/>
          <w:numId w:val="91"/>
        </w:numPr>
        <w:rPr>
          <w:rFonts w:ascii="Arial" w:hAnsi="Arial"/>
          <w:sz w:val="22"/>
          <w:szCs w:val="22"/>
        </w:rPr>
      </w:pPr>
      <w:r w:rsidRPr="0037128F">
        <w:rPr>
          <w:rFonts w:ascii="Arial" w:hAnsi="Arial"/>
          <w:sz w:val="22"/>
          <w:szCs w:val="22"/>
        </w:rPr>
        <w:t>Verification of individual equipment or systems upon installation and Setting To Work, but prior to  prior to operational used,  in the form of Site  Acceptance Tests</w:t>
      </w:r>
    </w:p>
    <w:p w:rsidR="0053196D" w:rsidRPr="0037128F" w:rsidRDefault="0053196D" w:rsidP="0037128F">
      <w:pPr>
        <w:pStyle w:val="BodyText"/>
        <w:numPr>
          <w:ilvl w:val="0"/>
          <w:numId w:val="91"/>
        </w:numPr>
        <w:rPr>
          <w:rFonts w:ascii="Arial" w:hAnsi="Arial"/>
          <w:sz w:val="22"/>
          <w:szCs w:val="22"/>
        </w:rPr>
      </w:pPr>
      <w:r w:rsidRPr="0037128F">
        <w:rPr>
          <w:rFonts w:ascii="Arial" w:hAnsi="Arial"/>
          <w:sz w:val="22"/>
          <w:szCs w:val="22"/>
        </w:rPr>
        <w:t>In operation test, e.g. during an initial operation period of a new or updated VTS</w:t>
      </w:r>
    </w:p>
    <w:p w:rsidR="0053196D" w:rsidRPr="0037128F" w:rsidRDefault="0053196D" w:rsidP="0037128F">
      <w:pPr>
        <w:pStyle w:val="BodyText"/>
        <w:numPr>
          <w:ilvl w:val="0"/>
          <w:numId w:val="91"/>
        </w:numPr>
        <w:rPr>
          <w:rFonts w:ascii="Arial" w:hAnsi="Arial"/>
          <w:sz w:val="22"/>
          <w:szCs w:val="22"/>
        </w:rPr>
      </w:pPr>
      <w:r w:rsidRPr="0037128F">
        <w:rPr>
          <w:rFonts w:ascii="Arial" w:hAnsi="Arial"/>
          <w:sz w:val="22"/>
          <w:szCs w:val="22"/>
        </w:rPr>
        <w:t>Continuous or periodic monitoring of selected functions and parameters during operation of the VTS</w:t>
      </w:r>
    </w:p>
    <w:p w:rsidR="0053196D" w:rsidRPr="0037128F" w:rsidRDefault="0053196D" w:rsidP="0037128F">
      <w:pPr>
        <w:pStyle w:val="BodyText"/>
        <w:rPr>
          <w:rFonts w:ascii="Arial" w:hAnsi="Arial"/>
          <w:sz w:val="22"/>
          <w:szCs w:val="22"/>
        </w:rPr>
      </w:pPr>
      <w:r w:rsidRPr="0037128F">
        <w:rPr>
          <w:rFonts w:ascii="Arial" w:hAnsi="Arial"/>
          <w:sz w:val="22"/>
          <w:szCs w:val="22"/>
        </w:rPr>
        <w:t>The overall specifications should be agreed in contractual documents, and it is recommended that FAT, SAT, CAT</w:t>
      </w:r>
      <w:r w:rsidR="0072258C" w:rsidRPr="0037128F">
        <w:rPr>
          <w:rFonts w:ascii="Arial" w:hAnsi="Arial"/>
          <w:sz w:val="22"/>
          <w:szCs w:val="22"/>
        </w:rPr>
        <w:t xml:space="preserve"> (in operation test)</w:t>
      </w:r>
      <w:r w:rsidRPr="0037128F">
        <w:rPr>
          <w:rFonts w:ascii="Arial" w:hAnsi="Arial"/>
          <w:sz w:val="22"/>
          <w:szCs w:val="22"/>
        </w:rPr>
        <w:t xml:space="preserve"> and other procedures are agreed upon before conducting test. </w:t>
      </w:r>
    </w:p>
    <w:p w:rsidR="0053196D" w:rsidRDefault="0053196D" w:rsidP="0037128F">
      <w:pPr>
        <w:pStyle w:val="BodyText"/>
        <w:rPr>
          <w:rFonts w:ascii="Arial" w:hAnsi="Arial"/>
          <w:sz w:val="22"/>
          <w:szCs w:val="22"/>
        </w:rPr>
      </w:pPr>
      <w:r w:rsidRPr="0037128F">
        <w:rPr>
          <w:rFonts w:ascii="Arial" w:hAnsi="Arial"/>
          <w:sz w:val="22"/>
          <w:szCs w:val="22"/>
        </w:rPr>
        <w:t>Procedures may be generic to the individual equipment and/or specific to the individual contract.</w:t>
      </w:r>
    </w:p>
    <w:p w:rsidR="0037128F" w:rsidRPr="0037128F" w:rsidRDefault="0037128F" w:rsidP="0037128F">
      <w:pPr>
        <w:pStyle w:val="BodyText"/>
        <w:rPr>
          <w:rFonts w:ascii="Arial" w:hAnsi="Arial"/>
          <w:sz w:val="22"/>
          <w:szCs w:val="22"/>
        </w:rPr>
      </w:pPr>
    </w:p>
    <w:p w:rsidR="0053196D" w:rsidRPr="006F653D" w:rsidRDefault="005C6FC2" w:rsidP="0053196D">
      <w:pPr>
        <w:pStyle w:val="Heading2"/>
        <w:jc w:val="left"/>
      </w:pPr>
      <w:bookmarkStart w:id="188" w:name="_Toc348687078"/>
      <w:r>
        <w:t>Planning and M</w:t>
      </w:r>
      <w:r w:rsidR="0053196D" w:rsidRPr="006F653D">
        <w:t xml:space="preserve">anagement of </w:t>
      </w:r>
      <w:r>
        <w:t>A</w:t>
      </w:r>
      <w:r w:rsidR="0053196D" w:rsidRPr="006F653D">
        <w:t>ctivities</w:t>
      </w:r>
      <w:bookmarkEnd w:id="188"/>
    </w:p>
    <w:p w:rsidR="0053196D" w:rsidRPr="0037128F" w:rsidRDefault="0053196D" w:rsidP="0053196D">
      <w:pPr>
        <w:pStyle w:val="BodyText"/>
        <w:rPr>
          <w:rFonts w:ascii="Arial" w:hAnsi="Arial" w:cs="Arial"/>
          <w:sz w:val="22"/>
          <w:szCs w:val="22"/>
        </w:rPr>
      </w:pPr>
      <w:r w:rsidRPr="0037128F">
        <w:rPr>
          <w:rFonts w:ascii="Arial" w:hAnsi="Arial" w:cs="Arial"/>
          <w:sz w:val="22"/>
          <w:szCs w:val="22"/>
        </w:rPr>
        <w:t>Implementing, extending or upgrading an existing VTS should be planned and managed in details like any other construction and building project. For upgrade and extension projects this shall include planning of cutover activities to minimise disruption.</w:t>
      </w:r>
    </w:p>
    <w:p w:rsidR="0053196D" w:rsidRPr="0037128F" w:rsidRDefault="0053196D" w:rsidP="0053196D">
      <w:pPr>
        <w:pStyle w:val="BodyText"/>
        <w:rPr>
          <w:rFonts w:ascii="Arial" w:hAnsi="Arial" w:cs="Arial"/>
          <w:sz w:val="22"/>
          <w:szCs w:val="22"/>
        </w:rPr>
      </w:pPr>
      <w:r w:rsidRPr="0037128F">
        <w:rPr>
          <w:rFonts w:ascii="Arial" w:hAnsi="Arial" w:cs="Arial"/>
          <w:sz w:val="22"/>
          <w:szCs w:val="22"/>
        </w:rPr>
        <w:t>The establishment and validation of acceptance plan(s) and a verification matrix is necessary to assist all stakeholders. This will for example call upon:</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Early prototyping for the validation of critical parts and user interface to minimise risk at a later stage in the programme</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Focus on acceptance of HMI</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Verification of incoming and outgoing interfaces</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Verification of fall back modes, graceful degradation, redundancy within the VTS system</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Check on latency of data presentation</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Verification of performance (including minimum coverage) during the various stages of acceptance</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 xml:space="preserve">Verification of radio communications (including </w:t>
      </w:r>
      <w:proofErr w:type="spellStart"/>
      <w:r w:rsidRPr="0037128F">
        <w:rPr>
          <w:rFonts w:ascii="Arial" w:hAnsi="Arial" w:cs="Arial"/>
          <w:sz w:val="22"/>
          <w:szCs w:val="22"/>
        </w:rPr>
        <w:t>satcoms</w:t>
      </w:r>
      <w:proofErr w:type="spellEnd"/>
      <w:r w:rsidRPr="0037128F">
        <w:rPr>
          <w:rFonts w:ascii="Arial" w:hAnsi="Arial" w:cs="Arial"/>
          <w:sz w:val="22"/>
          <w:szCs w:val="22"/>
        </w:rPr>
        <w:t xml:space="preserve"> and radio links), Bit Error Rate, Signal to Noise etc.</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lastRenderedPageBreak/>
        <w:t>Verification of overlapping sensor coverage, including different sensor types and associated correlation</w:t>
      </w:r>
    </w:p>
    <w:p w:rsidR="0053196D" w:rsidRPr="0037128F" w:rsidRDefault="0053196D" w:rsidP="0037128F">
      <w:pPr>
        <w:pStyle w:val="BodyText"/>
        <w:numPr>
          <w:ilvl w:val="0"/>
          <w:numId w:val="92"/>
        </w:numPr>
        <w:rPr>
          <w:rFonts w:ascii="Arial" w:hAnsi="Arial" w:cs="Arial"/>
          <w:sz w:val="22"/>
          <w:szCs w:val="22"/>
        </w:rPr>
      </w:pPr>
      <w:r w:rsidRPr="0037128F">
        <w:rPr>
          <w:rFonts w:ascii="Arial" w:hAnsi="Arial" w:cs="Arial"/>
          <w:sz w:val="22"/>
          <w:szCs w:val="22"/>
        </w:rPr>
        <w:t>Coordination and definition of Factory Acceptance test, Setting to Work, Site/System Acceptance Tests and possible In Operation Test</w:t>
      </w:r>
    </w:p>
    <w:p w:rsidR="0053196D" w:rsidRDefault="0053196D" w:rsidP="0037128F">
      <w:pPr>
        <w:pStyle w:val="BodyText"/>
        <w:rPr>
          <w:rFonts w:ascii="Arial" w:hAnsi="Arial" w:cs="Arial"/>
          <w:sz w:val="22"/>
          <w:szCs w:val="22"/>
        </w:rPr>
      </w:pPr>
      <w:r w:rsidRPr="0037128F">
        <w:rPr>
          <w:rFonts w:ascii="Arial" w:hAnsi="Arial" w:cs="Arial"/>
          <w:sz w:val="22"/>
          <w:szCs w:val="22"/>
        </w:rPr>
        <w:t>As the overall complexity of VTS is high it is often desirable to avoid very detailed technical requirements, but focus on operational performance to be validated by inspection, analysis, demonstration and test.</w:t>
      </w:r>
    </w:p>
    <w:p w:rsidR="0037128F" w:rsidRDefault="0037128F" w:rsidP="0037128F">
      <w:pPr>
        <w:pStyle w:val="BodyText"/>
        <w:rPr>
          <w:rFonts w:ascii="Arial" w:hAnsi="Arial" w:cs="Arial"/>
          <w:sz w:val="22"/>
          <w:szCs w:val="22"/>
        </w:rPr>
      </w:pPr>
      <w:r>
        <w:rPr>
          <w:rFonts w:ascii="Arial" w:hAnsi="Arial" w:cs="Arial"/>
          <w:sz w:val="22"/>
          <w:szCs w:val="22"/>
        </w:rPr>
        <w:t>Hardware and Software shall be included.</w:t>
      </w:r>
    </w:p>
    <w:p w:rsidR="0037128F" w:rsidRPr="0037128F" w:rsidRDefault="0037128F" w:rsidP="0037128F">
      <w:pPr>
        <w:pStyle w:val="BodyText"/>
        <w:rPr>
          <w:rFonts w:ascii="Arial" w:hAnsi="Arial" w:cs="Arial"/>
          <w:sz w:val="22"/>
          <w:szCs w:val="22"/>
        </w:rPr>
      </w:pPr>
    </w:p>
    <w:p w:rsidR="0053196D" w:rsidRPr="006F653D" w:rsidRDefault="005C6FC2" w:rsidP="0053196D">
      <w:pPr>
        <w:pStyle w:val="Heading3"/>
      </w:pPr>
      <w:bookmarkStart w:id="189" w:name="_Toc348687079"/>
      <w:r>
        <w:t>Renewal, Update or Extension of E</w:t>
      </w:r>
      <w:r w:rsidR="0053196D" w:rsidRPr="006F653D">
        <w:t>xisting VTS</w:t>
      </w:r>
      <w:bookmarkEnd w:id="189"/>
    </w:p>
    <w:p w:rsidR="0053196D" w:rsidRPr="0037128F" w:rsidRDefault="0053196D" w:rsidP="0037128F">
      <w:pPr>
        <w:pStyle w:val="BodyText"/>
        <w:rPr>
          <w:rFonts w:ascii="Arial" w:hAnsi="Arial" w:cs="Arial"/>
          <w:sz w:val="22"/>
          <w:szCs w:val="22"/>
        </w:rPr>
      </w:pPr>
      <w:r w:rsidRPr="0037128F">
        <w:rPr>
          <w:rFonts w:ascii="Arial" w:hAnsi="Arial" w:cs="Arial"/>
          <w:sz w:val="22"/>
          <w:szCs w:val="22"/>
        </w:rPr>
        <w:t>Prior to FAT (ideally prior to contract award)</w:t>
      </w:r>
      <w:proofErr w:type="gramStart"/>
      <w:r w:rsidRPr="0037128F">
        <w:rPr>
          <w:rFonts w:ascii="Arial" w:hAnsi="Arial" w:cs="Arial"/>
          <w:sz w:val="22"/>
          <w:szCs w:val="22"/>
        </w:rPr>
        <w:t>,</w:t>
      </w:r>
      <w:proofErr w:type="gramEnd"/>
      <w:r w:rsidRPr="0037128F">
        <w:rPr>
          <w:rFonts w:ascii="Arial" w:hAnsi="Arial" w:cs="Arial"/>
          <w:sz w:val="22"/>
          <w:szCs w:val="22"/>
        </w:rPr>
        <w:t xml:space="preserve"> the VTS Authority should specify its requirements for maintaining a level of service during the transition from the old system to the new system. Recognising these requirements, the supplier(s) and the VTS Authority should propose and agree a Cutover Plan taking into account parallel working, the use of temporary interfaces between the old system components and the new system components and in some cases recognizing that the new equipment may have to form part of the interim and / or final system configuration prior to final acceptance.</w:t>
      </w:r>
    </w:p>
    <w:p w:rsidR="0053196D" w:rsidRDefault="0053196D" w:rsidP="0037128F">
      <w:pPr>
        <w:pStyle w:val="BodyText"/>
        <w:rPr>
          <w:rFonts w:ascii="Arial" w:hAnsi="Arial" w:cs="Arial"/>
          <w:sz w:val="22"/>
          <w:szCs w:val="22"/>
        </w:rPr>
      </w:pPr>
      <w:r w:rsidRPr="0037128F">
        <w:rPr>
          <w:rFonts w:ascii="Arial" w:hAnsi="Arial" w:cs="Arial"/>
          <w:sz w:val="22"/>
          <w:szCs w:val="22"/>
        </w:rPr>
        <w:t xml:space="preserve">In many circumstances it will not be possible to maintain the desired continuity of service throughout the planned installation activities and </w:t>
      </w:r>
      <w:proofErr w:type="gramStart"/>
      <w:r w:rsidRPr="0037128F">
        <w:rPr>
          <w:rFonts w:ascii="Arial" w:hAnsi="Arial" w:cs="Arial"/>
          <w:sz w:val="22"/>
          <w:szCs w:val="22"/>
        </w:rPr>
        <w:t>this needs</w:t>
      </w:r>
      <w:proofErr w:type="gramEnd"/>
      <w:r w:rsidRPr="0037128F">
        <w:rPr>
          <w:rFonts w:ascii="Arial" w:hAnsi="Arial" w:cs="Arial"/>
          <w:sz w:val="22"/>
          <w:szCs w:val="22"/>
        </w:rPr>
        <w:t xml:space="preserve"> to be understood by all stakeholders. Alternative procedures offering minimal safety provision, possibly including reduced traffic levels, should be invoked by the VTS Authority. Any undesirable system or sub system downtime should be declared and understood at contract negotiation with associated contractual incentives or penalties forming part of the contract if appropriate.</w:t>
      </w:r>
      <w:r w:rsidR="00426C01" w:rsidRPr="0037128F">
        <w:rPr>
          <w:rFonts w:ascii="Arial" w:hAnsi="Arial" w:cs="Arial"/>
          <w:sz w:val="22"/>
          <w:szCs w:val="22"/>
        </w:rPr>
        <w:t xml:space="preserve"> </w:t>
      </w:r>
    </w:p>
    <w:p w:rsidR="007E3777" w:rsidRPr="006F653D" w:rsidRDefault="007E3777" w:rsidP="007E3777">
      <w:pPr>
        <w:rPr>
          <w:lang w:eastAsia="de-DE"/>
        </w:rPr>
      </w:pPr>
    </w:p>
    <w:p w:rsidR="007E3777" w:rsidRPr="006F653D" w:rsidRDefault="005C6FC2" w:rsidP="007E3777">
      <w:pPr>
        <w:pStyle w:val="Heading2"/>
        <w:jc w:val="left"/>
      </w:pPr>
      <w:bookmarkStart w:id="190" w:name="_Toc348687080"/>
      <w:r>
        <w:rPr>
          <w:highlight w:val="yellow"/>
        </w:rPr>
        <w:t>Customer Acceptance T</w:t>
      </w:r>
      <w:r w:rsidR="007E3777" w:rsidRPr="006F653D">
        <w:rPr>
          <w:highlight w:val="yellow"/>
        </w:rPr>
        <w:t>ests</w:t>
      </w:r>
      <w:bookmarkEnd w:id="190"/>
    </w:p>
    <w:p w:rsidR="007E3777" w:rsidRPr="007E3777" w:rsidRDefault="007E3777" w:rsidP="007E3777">
      <w:pPr>
        <w:pStyle w:val="BodyText"/>
        <w:rPr>
          <w:rFonts w:ascii="Arial" w:hAnsi="Arial" w:cs="Arial"/>
          <w:sz w:val="22"/>
          <w:szCs w:val="22"/>
        </w:rPr>
      </w:pPr>
      <w:bookmarkStart w:id="191" w:name="_Toc303382917"/>
      <w:bookmarkStart w:id="192" w:name="_Toc303383192"/>
      <w:bookmarkStart w:id="193" w:name="_Toc303383388"/>
      <w:bookmarkStart w:id="194" w:name="_Toc303417428"/>
      <w:bookmarkStart w:id="195" w:name="_Toc314488178"/>
      <w:r w:rsidRPr="007E3777">
        <w:rPr>
          <w:rFonts w:ascii="Arial" w:hAnsi="Arial" w:cs="Arial"/>
          <w:sz w:val="22"/>
          <w:szCs w:val="22"/>
        </w:rPr>
        <w:t xml:space="preserve">The Customer shall, in cooperation with the Contractor, prepare, and be responsible for, a plan for the Customer acceptance test, which shall include test procedures for verifying that the delivered equipment and/or software meet the agreed requirements (the “Acceptance Test Plan”), as a basis for the Customer’s completion of its comprehensive assessment by way of the acceptance test. </w:t>
      </w:r>
    </w:p>
    <w:p w:rsidR="007E3777" w:rsidRPr="007E3777" w:rsidRDefault="007E3777" w:rsidP="007E3777">
      <w:pPr>
        <w:pStyle w:val="BodyText"/>
        <w:rPr>
          <w:rFonts w:ascii="Arial" w:hAnsi="Arial" w:cs="Arial"/>
          <w:sz w:val="22"/>
          <w:szCs w:val="22"/>
        </w:rPr>
      </w:pPr>
      <w:r w:rsidRPr="007E3777">
        <w:rPr>
          <w:rFonts w:ascii="Arial" w:hAnsi="Arial" w:cs="Arial"/>
          <w:sz w:val="22"/>
          <w:szCs w:val="22"/>
        </w:rPr>
        <w:t xml:space="preserve">The Contractor shall, prepare the underlying documentation for the Acceptance Test Plan. The underlying documentation shall include acceptance procedures and acceptance criteria, so as to enable the Customer to proceed with its work on the Acceptance Test Plan. </w:t>
      </w:r>
    </w:p>
    <w:p w:rsidR="007E3777" w:rsidRPr="007E3777" w:rsidRDefault="007E3777" w:rsidP="007E3777">
      <w:pPr>
        <w:pStyle w:val="BodyText"/>
        <w:rPr>
          <w:rFonts w:ascii="Arial" w:hAnsi="Arial" w:cs="Arial"/>
          <w:sz w:val="22"/>
          <w:szCs w:val="22"/>
        </w:rPr>
      </w:pPr>
      <w:r w:rsidRPr="007E3777">
        <w:rPr>
          <w:rFonts w:ascii="Arial" w:hAnsi="Arial" w:cs="Arial"/>
          <w:sz w:val="22"/>
          <w:szCs w:val="22"/>
        </w:rPr>
        <w:t xml:space="preserve">The Acceptance Test Plan shall describe how the Customer acceptance test is to be carried out, and shall contain detailed descriptions of the tests to be performed, as well as of the acceptance criteria. </w:t>
      </w:r>
    </w:p>
    <w:p w:rsidR="007E3777" w:rsidRPr="00CF1B37" w:rsidRDefault="007E3777" w:rsidP="007E3777">
      <w:pPr>
        <w:pStyle w:val="BodyText"/>
        <w:rPr>
          <w:rFonts w:ascii="Arial" w:hAnsi="Arial" w:cs="Arial"/>
          <w:sz w:val="22"/>
          <w:szCs w:val="22"/>
        </w:rPr>
      </w:pPr>
      <w:r w:rsidRPr="007E3777">
        <w:rPr>
          <w:rFonts w:ascii="Arial" w:hAnsi="Arial" w:cs="Arial"/>
          <w:sz w:val="22"/>
          <w:szCs w:val="22"/>
        </w:rPr>
        <w:t xml:space="preserve">The Customer shall submit a draft Acceptance Test Plan to the Contractor for comments in reasonable time prior to the commencement of </w:t>
      </w:r>
      <w:r w:rsidRPr="00CF1B37">
        <w:rPr>
          <w:rFonts w:ascii="Arial" w:hAnsi="Arial" w:cs="Arial"/>
          <w:sz w:val="22"/>
          <w:szCs w:val="22"/>
        </w:rPr>
        <w:t xml:space="preserve">the acceptance test. The Contractor shall examine the Acceptance Test Plan and give written feedback as to whether it is deemed sufficient to achieve satisfactory testing of the solution. </w:t>
      </w:r>
      <w:bookmarkEnd w:id="191"/>
      <w:bookmarkEnd w:id="192"/>
      <w:bookmarkEnd w:id="193"/>
      <w:bookmarkEnd w:id="194"/>
      <w:bookmarkEnd w:id="195"/>
    </w:p>
    <w:p w:rsidR="007E3777" w:rsidRPr="00CF1B37" w:rsidRDefault="007E3777" w:rsidP="007E3777">
      <w:pPr>
        <w:pStyle w:val="BodyText"/>
        <w:rPr>
          <w:rFonts w:ascii="Arial" w:hAnsi="Arial" w:cs="Arial"/>
          <w:sz w:val="22"/>
          <w:szCs w:val="22"/>
        </w:rPr>
      </w:pPr>
      <w:r w:rsidRPr="00CF1B37">
        <w:rPr>
          <w:rFonts w:ascii="Arial" w:hAnsi="Arial" w:cs="Arial"/>
          <w:sz w:val="22"/>
          <w:szCs w:val="22"/>
        </w:rPr>
        <w:t>The Customer acceptance test shall, unless otherwise agreed, be based on the following definitions of errors:</w:t>
      </w:r>
    </w:p>
    <w:p w:rsidR="007E3777" w:rsidRPr="00CF1B37" w:rsidRDefault="007E3777" w:rsidP="00CF1B37">
      <w:pPr>
        <w:rPr>
          <w:rFonts w:ascii="Arial" w:hAnsi="Arial" w:cs="Arial"/>
          <w:sz w:val="20"/>
          <w:szCs w:val="20"/>
          <w:shd w:val="clear" w:color="auto" w:fill="FFFF00"/>
        </w:rPr>
      </w:pPr>
      <w:r w:rsidRPr="00CF1B37">
        <w:rPr>
          <w:rFonts w:ascii="Arial" w:hAnsi="Arial" w:cs="Arial"/>
          <w:noProof/>
          <w:sz w:val="20"/>
          <w:szCs w:val="20"/>
          <w:lang w:eastAsia="en-GB"/>
        </w:rPr>
        <w:lastRenderedPageBreak/>
        <mc:AlternateContent>
          <mc:Choice Requires="wps">
            <w:drawing>
              <wp:anchor distT="0" distB="0" distL="89535" distR="89535" simplePos="0" relativeHeight="251661824" behindDoc="0" locked="0" layoutInCell="1" allowOverlap="1" wp14:anchorId="33C07792" wp14:editId="79B7E624">
                <wp:simplePos x="0" y="0"/>
                <wp:positionH relativeFrom="column">
                  <wp:posOffset>-13970</wp:posOffset>
                </wp:positionH>
                <wp:positionV relativeFrom="paragraph">
                  <wp:posOffset>210820</wp:posOffset>
                </wp:positionV>
                <wp:extent cx="5226050" cy="3442335"/>
                <wp:effectExtent l="0" t="0" r="0" b="0"/>
                <wp:wrapSquare wrapText="largest"/>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0" cy="34423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11BC" w:rsidRDefault="00C311BC" w:rsidP="0012157B">
                            <w:pPr>
                              <w:pStyle w:val="Caption"/>
                            </w:pPr>
                            <w:bookmarkStart w:id="196" w:name="_Toc348620113"/>
                            <w:r>
                              <w:t xml:space="preserve">Table </w:t>
                            </w:r>
                            <w:r>
                              <w:fldChar w:fldCharType="begin"/>
                            </w:r>
                            <w:r>
                              <w:instrText xml:space="preserve"> STYLEREF 1 \s </w:instrText>
                            </w:r>
                            <w:r>
                              <w:fldChar w:fldCharType="separate"/>
                            </w:r>
                            <w:r>
                              <w:rPr>
                                <w:noProof/>
                              </w:rPr>
                              <w:t>13</w:t>
                            </w:r>
                            <w:r>
                              <w:fldChar w:fldCharType="end"/>
                            </w:r>
                            <w:r>
                              <w:noBreakHyphen/>
                            </w:r>
                            <w:r>
                              <w:fldChar w:fldCharType="begin"/>
                            </w:r>
                            <w:r>
                              <w:instrText xml:space="preserve"> SEQ Table \* ARABIC \s 1 </w:instrText>
                            </w:r>
                            <w:r>
                              <w:fldChar w:fldCharType="separate"/>
                            </w:r>
                            <w:r>
                              <w:rPr>
                                <w:noProof/>
                              </w:rPr>
                              <w:t>1</w:t>
                            </w:r>
                            <w:r>
                              <w:fldChar w:fldCharType="end"/>
                            </w:r>
                            <w:r>
                              <w:t xml:space="preserve"> </w:t>
                            </w:r>
                            <w:r>
                              <w:tab/>
                              <w:t>Error categories</w:t>
                            </w:r>
                            <w:bookmarkEnd w:id="196"/>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0"/>
                              <w:gridCol w:w="1498"/>
                              <w:gridCol w:w="5974"/>
                            </w:tblGrid>
                            <w:tr w:rsidR="00C311BC" w:rsidRPr="00CF1B37" w:rsidTr="00CF1B37">
                              <w:trPr>
                                <w:trHeight w:val="529"/>
                              </w:trPr>
                              <w:tc>
                                <w:tcPr>
                                  <w:tcW w:w="770" w:type="dxa"/>
                                  <w:shd w:val="clear" w:color="auto" w:fill="E0E0E0"/>
                                  <w:vAlign w:val="center"/>
                                </w:tcPr>
                                <w:p w:rsidR="00C311BC" w:rsidRPr="00CF1B37" w:rsidRDefault="00C311BC" w:rsidP="007E3777">
                                  <w:pPr>
                                    <w:snapToGrid w:val="0"/>
                                    <w:jc w:val="left"/>
                                    <w:rPr>
                                      <w:rFonts w:ascii="Arial" w:hAnsi="Arial" w:cs="Arial"/>
                                      <w:b/>
                                      <w:bCs/>
                                    </w:rPr>
                                  </w:pPr>
                                  <w:r w:rsidRPr="00CF1B37">
                                    <w:rPr>
                                      <w:rFonts w:ascii="Arial" w:hAnsi="Arial" w:cs="Arial"/>
                                      <w:b/>
                                      <w:bCs/>
                                    </w:rPr>
                                    <w:t>Level</w:t>
                                  </w:r>
                                </w:p>
                              </w:tc>
                              <w:tc>
                                <w:tcPr>
                                  <w:tcW w:w="1498" w:type="dxa"/>
                                  <w:shd w:val="clear" w:color="auto" w:fill="E0E0E0"/>
                                  <w:vAlign w:val="center"/>
                                </w:tcPr>
                                <w:p w:rsidR="00C311BC" w:rsidRPr="00CF1B37" w:rsidRDefault="00C311BC" w:rsidP="007E3777">
                                  <w:pPr>
                                    <w:snapToGrid w:val="0"/>
                                    <w:jc w:val="left"/>
                                    <w:rPr>
                                      <w:rFonts w:ascii="Arial" w:hAnsi="Arial" w:cs="Arial"/>
                                      <w:b/>
                                      <w:bCs/>
                                    </w:rPr>
                                  </w:pPr>
                                  <w:r w:rsidRPr="00CF1B37">
                                    <w:rPr>
                                      <w:rFonts w:ascii="Arial" w:hAnsi="Arial" w:cs="Arial"/>
                                      <w:b/>
                                      <w:bCs/>
                                    </w:rPr>
                                    <w:t>Category</w:t>
                                  </w:r>
                                </w:p>
                              </w:tc>
                              <w:tc>
                                <w:tcPr>
                                  <w:tcW w:w="5974" w:type="dxa"/>
                                  <w:shd w:val="clear" w:color="auto" w:fill="E0E0E0"/>
                                  <w:vAlign w:val="center"/>
                                </w:tcPr>
                                <w:p w:rsidR="00C311BC" w:rsidRPr="00CF1B37" w:rsidRDefault="00C311BC" w:rsidP="007E3777">
                                  <w:pPr>
                                    <w:snapToGrid w:val="0"/>
                                    <w:jc w:val="left"/>
                                    <w:rPr>
                                      <w:rFonts w:ascii="Arial" w:hAnsi="Arial" w:cs="Arial"/>
                                      <w:b/>
                                      <w:bCs/>
                                    </w:rPr>
                                  </w:pPr>
                                  <w:r w:rsidRPr="00CF1B37">
                                    <w:rPr>
                                      <w:rFonts w:ascii="Arial" w:hAnsi="Arial" w:cs="Arial"/>
                                      <w:b/>
                                      <w:bCs/>
                                    </w:rPr>
                                    <w:t>Description</w:t>
                                  </w:r>
                                </w:p>
                              </w:tc>
                            </w:tr>
                            <w:tr w:rsidR="00C311BC" w:rsidRPr="00CF1B37" w:rsidTr="00CF1B37">
                              <w:tc>
                                <w:tcPr>
                                  <w:tcW w:w="770" w:type="dxa"/>
                                </w:tcPr>
                                <w:p w:rsidR="00C311BC" w:rsidRPr="00CF1B37" w:rsidRDefault="00C311BC">
                                  <w:pPr>
                                    <w:snapToGrid w:val="0"/>
                                    <w:rPr>
                                      <w:rFonts w:ascii="Arial" w:hAnsi="Arial" w:cs="Arial"/>
                                      <w:b/>
                                      <w:bCs/>
                                      <w:sz w:val="20"/>
                                      <w:szCs w:val="20"/>
                                      <w:shd w:val="clear" w:color="auto" w:fill="FFFF00"/>
                                    </w:rPr>
                                  </w:pPr>
                                  <w:r w:rsidRPr="00CF1B37">
                                    <w:rPr>
                                      <w:rFonts w:ascii="Arial" w:hAnsi="Arial" w:cs="Arial"/>
                                      <w:b/>
                                      <w:bCs/>
                                      <w:sz w:val="20"/>
                                      <w:szCs w:val="20"/>
                                      <w:shd w:val="clear" w:color="auto" w:fill="FFFF00"/>
                                    </w:rPr>
                                    <w:t xml:space="preserve"> A</w:t>
                                  </w:r>
                                </w:p>
                              </w:tc>
                              <w:tc>
                                <w:tcPr>
                                  <w:tcW w:w="1498"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Critical error</w:t>
                                  </w:r>
                                </w:p>
                              </w:tc>
                              <w:tc>
                                <w:tcPr>
                                  <w:tcW w:w="5974"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 Error that results in the stoppage of the system, the loss of data, or in other functions that are of critical importance to the Customer not being delivered or not working as agreed.</w:t>
                                  </w:r>
                                </w:p>
                                <w:p w:rsidR="00C311BC" w:rsidRPr="00CF1B37" w:rsidRDefault="00C311BC" w:rsidP="007E3777">
                                  <w:pPr>
                                    <w:snapToGrid w:val="0"/>
                                    <w:jc w:val="left"/>
                                    <w:rPr>
                                      <w:rFonts w:ascii="Arial" w:hAnsi="Arial" w:cs="Arial"/>
                                      <w:sz w:val="20"/>
                                      <w:szCs w:val="20"/>
                                      <w:shd w:val="clear" w:color="auto" w:fill="FFFF00"/>
                                      <w:lang w:val="en-US"/>
                                    </w:rPr>
                                  </w:pPr>
                                  <w:r w:rsidRPr="00CF1B37">
                                    <w:rPr>
                                      <w:rFonts w:ascii="Arial" w:hAnsi="Arial" w:cs="Arial"/>
                                      <w:sz w:val="20"/>
                                      <w:szCs w:val="20"/>
                                      <w:shd w:val="clear" w:color="auto" w:fill="FFFF00"/>
                                    </w:rPr>
                                    <w:t>- The documentation is incomplete or misleading, and this results in the Customer being unable to use the system or material parts thereof</w:t>
                                  </w:r>
                                  <w:r w:rsidRPr="00CF1B37">
                                    <w:rPr>
                                      <w:rFonts w:ascii="Arial" w:hAnsi="Arial" w:cs="Arial"/>
                                      <w:sz w:val="20"/>
                                      <w:szCs w:val="20"/>
                                      <w:shd w:val="clear" w:color="auto" w:fill="FFFF00"/>
                                      <w:lang w:val="en-US"/>
                                    </w:rPr>
                                    <w:t>.</w:t>
                                  </w:r>
                                </w:p>
                              </w:tc>
                            </w:tr>
                            <w:tr w:rsidR="00C311BC" w:rsidRPr="00CF1B37" w:rsidTr="00CF1B37">
                              <w:tc>
                                <w:tcPr>
                                  <w:tcW w:w="770" w:type="dxa"/>
                                </w:tcPr>
                                <w:p w:rsidR="00C311BC" w:rsidRPr="00CF1B37" w:rsidRDefault="00C311BC">
                                  <w:pPr>
                                    <w:snapToGrid w:val="0"/>
                                    <w:rPr>
                                      <w:rFonts w:ascii="Arial" w:hAnsi="Arial" w:cs="Arial"/>
                                      <w:b/>
                                      <w:bCs/>
                                      <w:sz w:val="20"/>
                                      <w:szCs w:val="20"/>
                                      <w:shd w:val="clear" w:color="auto" w:fill="FFFF00"/>
                                    </w:rPr>
                                  </w:pPr>
                                  <w:r w:rsidRPr="00CF1B37">
                                    <w:rPr>
                                      <w:rFonts w:ascii="Arial" w:hAnsi="Arial" w:cs="Arial"/>
                                      <w:b/>
                                      <w:bCs/>
                                      <w:sz w:val="20"/>
                                      <w:szCs w:val="20"/>
                                      <w:shd w:val="clear" w:color="auto" w:fill="FFFF00"/>
                                      <w:lang w:val="en-US"/>
                                    </w:rPr>
                                    <w:t xml:space="preserve"> </w:t>
                                  </w:r>
                                  <w:r w:rsidRPr="00CF1B37">
                                    <w:rPr>
                                      <w:rFonts w:ascii="Arial" w:hAnsi="Arial" w:cs="Arial"/>
                                      <w:b/>
                                      <w:bCs/>
                                      <w:sz w:val="20"/>
                                      <w:szCs w:val="20"/>
                                      <w:shd w:val="clear" w:color="auto" w:fill="FFFF00"/>
                                    </w:rPr>
                                    <w:t>B</w:t>
                                  </w:r>
                                </w:p>
                              </w:tc>
                              <w:tc>
                                <w:tcPr>
                                  <w:tcW w:w="1498"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Serious error</w:t>
                                  </w:r>
                                </w:p>
                              </w:tc>
                              <w:tc>
                                <w:tcPr>
                                  <w:tcW w:w="5974"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 Error that results in functions of importance to the Customer not working as described in the Agreement, and which it is time-consuming or costly to avoid.</w:t>
                                  </w:r>
                                </w:p>
                                <w:p w:rsidR="00C311BC" w:rsidRPr="00CF1B37" w:rsidRDefault="00C311BC" w:rsidP="007E3777">
                                  <w:pPr>
                                    <w:snapToGrid w:val="0"/>
                                    <w:jc w:val="left"/>
                                    <w:rPr>
                                      <w:rFonts w:ascii="Arial" w:hAnsi="Arial" w:cs="Arial"/>
                                      <w:sz w:val="20"/>
                                      <w:szCs w:val="20"/>
                                      <w:shd w:val="clear" w:color="auto" w:fill="FFFF00"/>
                                      <w:lang w:val="en-US"/>
                                    </w:rPr>
                                  </w:pPr>
                                  <w:r w:rsidRPr="00CF1B37">
                                    <w:rPr>
                                      <w:rFonts w:ascii="Arial" w:hAnsi="Arial" w:cs="Arial"/>
                                      <w:sz w:val="20"/>
                                      <w:szCs w:val="20"/>
                                      <w:shd w:val="clear" w:color="auto" w:fill="FFFF00"/>
                                    </w:rPr>
                                    <w:t>- The documentation is incomplete or misleading, and this results in the Customer being unable to use functions that are of importance to the Customer</w:t>
                                  </w:r>
                                  <w:r w:rsidRPr="00CF1B37">
                                    <w:rPr>
                                      <w:rFonts w:ascii="Arial" w:hAnsi="Arial" w:cs="Arial"/>
                                      <w:sz w:val="20"/>
                                      <w:szCs w:val="20"/>
                                      <w:shd w:val="clear" w:color="auto" w:fill="FFFF00"/>
                                      <w:lang w:val="en-US"/>
                                    </w:rPr>
                                    <w:t>.</w:t>
                                  </w:r>
                                </w:p>
                              </w:tc>
                            </w:tr>
                            <w:tr w:rsidR="00C311BC" w:rsidTr="00CF1B37">
                              <w:trPr>
                                <w:trHeight w:val="1231"/>
                              </w:trPr>
                              <w:tc>
                                <w:tcPr>
                                  <w:tcW w:w="770" w:type="dxa"/>
                                </w:tcPr>
                                <w:p w:rsidR="00C311BC" w:rsidRPr="00CF1B37" w:rsidRDefault="00C311BC">
                                  <w:pPr>
                                    <w:snapToGrid w:val="0"/>
                                    <w:rPr>
                                      <w:rFonts w:ascii="Arial" w:hAnsi="Arial" w:cs="Arial"/>
                                      <w:b/>
                                      <w:bCs/>
                                      <w:sz w:val="20"/>
                                      <w:szCs w:val="20"/>
                                      <w:shd w:val="clear" w:color="auto" w:fill="FFFF00"/>
                                    </w:rPr>
                                  </w:pPr>
                                  <w:r w:rsidRPr="00CF1B37">
                                    <w:rPr>
                                      <w:rFonts w:ascii="Arial" w:hAnsi="Arial" w:cs="Arial"/>
                                      <w:b/>
                                      <w:bCs/>
                                      <w:sz w:val="20"/>
                                      <w:szCs w:val="20"/>
                                      <w:shd w:val="clear" w:color="auto" w:fill="FFFF00"/>
                                      <w:lang w:val="en-US"/>
                                    </w:rPr>
                                    <w:t xml:space="preserve"> </w:t>
                                  </w:r>
                                  <w:r w:rsidRPr="00CF1B37">
                                    <w:rPr>
                                      <w:rFonts w:ascii="Arial" w:hAnsi="Arial" w:cs="Arial"/>
                                      <w:b/>
                                      <w:bCs/>
                                      <w:sz w:val="20"/>
                                      <w:szCs w:val="20"/>
                                      <w:shd w:val="clear" w:color="auto" w:fill="FFFF00"/>
                                    </w:rPr>
                                    <w:t>C</w:t>
                                  </w:r>
                                </w:p>
                              </w:tc>
                              <w:tc>
                                <w:tcPr>
                                  <w:tcW w:w="1498"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Less serious error</w:t>
                                  </w:r>
                                </w:p>
                              </w:tc>
                              <w:tc>
                                <w:tcPr>
                                  <w:tcW w:w="5974"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 Error that results in individual functions not working as intended, but which can be avoided with relative ease by the Customer.</w:t>
                                  </w:r>
                                </w:p>
                                <w:p w:rsidR="00C311BC" w:rsidRPr="00CF1B37" w:rsidRDefault="00C311BC" w:rsidP="007E3777">
                                  <w:pPr>
                                    <w:snapToGrid w:val="0"/>
                                    <w:jc w:val="left"/>
                                    <w:rPr>
                                      <w:rFonts w:ascii="Arial" w:hAnsi="Arial" w:cs="Arial"/>
                                      <w:sz w:val="20"/>
                                      <w:szCs w:val="20"/>
                                      <w:shd w:val="clear" w:color="auto" w:fill="FFFF00"/>
                                      <w:lang w:val="en-US"/>
                                    </w:rPr>
                                  </w:pPr>
                                  <w:r w:rsidRPr="00CF1B37">
                                    <w:rPr>
                                      <w:rFonts w:ascii="Arial" w:hAnsi="Arial" w:cs="Arial"/>
                                      <w:sz w:val="20"/>
                                      <w:szCs w:val="20"/>
                                      <w:shd w:val="clear" w:color="auto" w:fill="FFFF00"/>
                                    </w:rPr>
                                    <w:t>- The documentation is incomplete, imprecise or easily misunderstood</w:t>
                                  </w:r>
                                  <w:r w:rsidRPr="00CF1B37">
                                    <w:rPr>
                                      <w:rFonts w:ascii="Arial" w:hAnsi="Arial" w:cs="Arial"/>
                                      <w:sz w:val="20"/>
                                      <w:szCs w:val="20"/>
                                      <w:shd w:val="clear" w:color="auto" w:fill="FFFF00"/>
                                      <w:lang w:val="en-US"/>
                                    </w:rPr>
                                    <w:t xml:space="preserve">. </w:t>
                                  </w:r>
                                </w:p>
                              </w:tc>
                            </w:tr>
                          </w:tbl>
                          <w:p w:rsidR="00C311BC" w:rsidRDefault="00C311BC" w:rsidP="007E3777">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26" type="#_x0000_t202" style="position:absolute;left:0;text-align:left;margin-left:-1.1pt;margin-top:16.6pt;width:411.5pt;height:271.05pt;z-index:251661824;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" stroked="f">
                <v:fill opacity="0"/>
                <v:textbox inset="0,0,0,0">
                  <w:txbxContent>
                    <w:p w:rsidR="00C311BC" w:rsidRDefault="00C311BC" w:rsidP="0012157B">
                      <w:pPr>
                        <w:pStyle w:val="Caption"/>
                      </w:pPr>
                      <w:bookmarkStart w:id="197" w:name="_Toc348620113"/>
                      <w:r>
                        <w:t xml:space="preserve">Table </w:t>
                      </w:r>
                      <w:r>
                        <w:fldChar w:fldCharType="begin"/>
                      </w:r>
                      <w:r>
                        <w:instrText xml:space="preserve"> STYLEREF 1 \s </w:instrText>
                      </w:r>
                      <w:r>
                        <w:fldChar w:fldCharType="separate"/>
                      </w:r>
                      <w:r>
                        <w:rPr>
                          <w:noProof/>
                        </w:rPr>
                        <w:t>13</w:t>
                      </w:r>
                      <w:r>
                        <w:fldChar w:fldCharType="end"/>
                      </w:r>
                      <w:r>
                        <w:noBreakHyphen/>
                      </w:r>
                      <w:r>
                        <w:fldChar w:fldCharType="begin"/>
                      </w:r>
                      <w:r>
                        <w:instrText xml:space="preserve"> SEQ Table \* ARABIC \s 1 </w:instrText>
                      </w:r>
                      <w:r>
                        <w:fldChar w:fldCharType="separate"/>
                      </w:r>
                      <w:r>
                        <w:rPr>
                          <w:noProof/>
                        </w:rPr>
                        <w:t>1</w:t>
                      </w:r>
                      <w:r>
                        <w:fldChar w:fldCharType="end"/>
                      </w:r>
                      <w:r>
                        <w:t xml:space="preserve"> </w:t>
                      </w:r>
                      <w:r>
                        <w:tab/>
                        <w:t>Error categories</w:t>
                      </w:r>
                      <w:bookmarkEnd w:id="197"/>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0"/>
                        <w:gridCol w:w="1498"/>
                        <w:gridCol w:w="5974"/>
                      </w:tblGrid>
                      <w:tr w:rsidR="00C311BC" w:rsidRPr="00CF1B37" w:rsidTr="00CF1B37">
                        <w:trPr>
                          <w:trHeight w:val="529"/>
                        </w:trPr>
                        <w:tc>
                          <w:tcPr>
                            <w:tcW w:w="770" w:type="dxa"/>
                            <w:shd w:val="clear" w:color="auto" w:fill="E0E0E0"/>
                            <w:vAlign w:val="center"/>
                          </w:tcPr>
                          <w:p w:rsidR="00C311BC" w:rsidRPr="00CF1B37" w:rsidRDefault="00C311BC" w:rsidP="007E3777">
                            <w:pPr>
                              <w:snapToGrid w:val="0"/>
                              <w:jc w:val="left"/>
                              <w:rPr>
                                <w:rFonts w:ascii="Arial" w:hAnsi="Arial" w:cs="Arial"/>
                                <w:b/>
                                <w:bCs/>
                              </w:rPr>
                            </w:pPr>
                            <w:r w:rsidRPr="00CF1B37">
                              <w:rPr>
                                <w:rFonts w:ascii="Arial" w:hAnsi="Arial" w:cs="Arial"/>
                                <w:b/>
                                <w:bCs/>
                              </w:rPr>
                              <w:t>Level</w:t>
                            </w:r>
                          </w:p>
                        </w:tc>
                        <w:tc>
                          <w:tcPr>
                            <w:tcW w:w="1498" w:type="dxa"/>
                            <w:shd w:val="clear" w:color="auto" w:fill="E0E0E0"/>
                            <w:vAlign w:val="center"/>
                          </w:tcPr>
                          <w:p w:rsidR="00C311BC" w:rsidRPr="00CF1B37" w:rsidRDefault="00C311BC" w:rsidP="007E3777">
                            <w:pPr>
                              <w:snapToGrid w:val="0"/>
                              <w:jc w:val="left"/>
                              <w:rPr>
                                <w:rFonts w:ascii="Arial" w:hAnsi="Arial" w:cs="Arial"/>
                                <w:b/>
                                <w:bCs/>
                              </w:rPr>
                            </w:pPr>
                            <w:r w:rsidRPr="00CF1B37">
                              <w:rPr>
                                <w:rFonts w:ascii="Arial" w:hAnsi="Arial" w:cs="Arial"/>
                                <w:b/>
                                <w:bCs/>
                              </w:rPr>
                              <w:t>Category</w:t>
                            </w:r>
                          </w:p>
                        </w:tc>
                        <w:tc>
                          <w:tcPr>
                            <w:tcW w:w="5974" w:type="dxa"/>
                            <w:shd w:val="clear" w:color="auto" w:fill="E0E0E0"/>
                            <w:vAlign w:val="center"/>
                          </w:tcPr>
                          <w:p w:rsidR="00C311BC" w:rsidRPr="00CF1B37" w:rsidRDefault="00C311BC" w:rsidP="007E3777">
                            <w:pPr>
                              <w:snapToGrid w:val="0"/>
                              <w:jc w:val="left"/>
                              <w:rPr>
                                <w:rFonts w:ascii="Arial" w:hAnsi="Arial" w:cs="Arial"/>
                                <w:b/>
                                <w:bCs/>
                              </w:rPr>
                            </w:pPr>
                            <w:r w:rsidRPr="00CF1B37">
                              <w:rPr>
                                <w:rFonts w:ascii="Arial" w:hAnsi="Arial" w:cs="Arial"/>
                                <w:b/>
                                <w:bCs/>
                              </w:rPr>
                              <w:t>Description</w:t>
                            </w:r>
                          </w:p>
                        </w:tc>
                      </w:tr>
                      <w:tr w:rsidR="00C311BC" w:rsidRPr="00CF1B37" w:rsidTr="00CF1B37">
                        <w:tc>
                          <w:tcPr>
                            <w:tcW w:w="770" w:type="dxa"/>
                          </w:tcPr>
                          <w:p w:rsidR="00C311BC" w:rsidRPr="00CF1B37" w:rsidRDefault="00C311BC">
                            <w:pPr>
                              <w:snapToGrid w:val="0"/>
                              <w:rPr>
                                <w:rFonts w:ascii="Arial" w:hAnsi="Arial" w:cs="Arial"/>
                                <w:b/>
                                <w:bCs/>
                                <w:sz w:val="20"/>
                                <w:szCs w:val="20"/>
                                <w:shd w:val="clear" w:color="auto" w:fill="FFFF00"/>
                              </w:rPr>
                            </w:pPr>
                            <w:r w:rsidRPr="00CF1B37">
                              <w:rPr>
                                <w:rFonts w:ascii="Arial" w:hAnsi="Arial" w:cs="Arial"/>
                                <w:b/>
                                <w:bCs/>
                                <w:sz w:val="20"/>
                                <w:szCs w:val="20"/>
                                <w:shd w:val="clear" w:color="auto" w:fill="FFFF00"/>
                              </w:rPr>
                              <w:t xml:space="preserve"> A</w:t>
                            </w:r>
                          </w:p>
                        </w:tc>
                        <w:tc>
                          <w:tcPr>
                            <w:tcW w:w="1498"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Critical error</w:t>
                            </w:r>
                          </w:p>
                        </w:tc>
                        <w:tc>
                          <w:tcPr>
                            <w:tcW w:w="5974"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 Error that results in the stoppage of the system, the loss of data, or in other functions that are of critical importance to the Customer not being delivered or not working as agreed.</w:t>
                            </w:r>
                          </w:p>
                          <w:p w:rsidR="00C311BC" w:rsidRPr="00CF1B37" w:rsidRDefault="00C311BC" w:rsidP="007E3777">
                            <w:pPr>
                              <w:snapToGrid w:val="0"/>
                              <w:jc w:val="left"/>
                              <w:rPr>
                                <w:rFonts w:ascii="Arial" w:hAnsi="Arial" w:cs="Arial"/>
                                <w:sz w:val="20"/>
                                <w:szCs w:val="20"/>
                                <w:shd w:val="clear" w:color="auto" w:fill="FFFF00"/>
                                <w:lang w:val="en-US"/>
                              </w:rPr>
                            </w:pPr>
                            <w:r w:rsidRPr="00CF1B37">
                              <w:rPr>
                                <w:rFonts w:ascii="Arial" w:hAnsi="Arial" w:cs="Arial"/>
                                <w:sz w:val="20"/>
                                <w:szCs w:val="20"/>
                                <w:shd w:val="clear" w:color="auto" w:fill="FFFF00"/>
                              </w:rPr>
                              <w:t>- The documentation is incomplete or misleading, and this results in the Customer being unable to use the system or material parts thereof</w:t>
                            </w:r>
                            <w:r w:rsidRPr="00CF1B37">
                              <w:rPr>
                                <w:rFonts w:ascii="Arial" w:hAnsi="Arial" w:cs="Arial"/>
                                <w:sz w:val="20"/>
                                <w:szCs w:val="20"/>
                                <w:shd w:val="clear" w:color="auto" w:fill="FFFF00"/>
                                <w:lang w:val="en-US"/>
                              </w:rPr>
                              <w:t>.</w:t>
                            </w:r>
                          </w:p>
                        </w:tc>
                      </w:tr>
                      <w:tr w:rsidR="00C311BC" w:rsidRPr="00CF1B37" w:rsidTr="00CF1B37">
                        <w:tc>
                          <w:tcPr>
                            <w:tcW w:w="770" w:type="dxa"/>
                          </w:tcPr>
                          <w:p w:rsidR="00C311BC" w:rsidRPr="00CF1B37" w:rsidRDefault="00C311BC">
                            <w:pPr>
                              <w:snapToGrid w:val="0"/>
                              <w:rPr>
                                <w:rFonts w:ascii="Arial" w:hAnsi="Arial" w:cs="Arial"/>
                                <w:b/>
                                <w:bCs/>
                                <w:sz w:val="20"/>
                                <w:szCs w:val="20"/>
                                <w:shd w:val="clear" w:color="auto" w:fill="FFFF00"/>
                              </w:rPr>
                            </w:pPr>
                            <w:r w:rsidRPr="00CF1B37">
                              <w:rPr>
                                <w:rFonts w:ascii="Arial" w:hAnsi="Arial" w:cs="Arial"/>
                                <w:b/>
                                <w:bCs/>
                                <w:sz w:val="20"/>
                                <w:szCs w:val="20"/>
                                <w:shd w:val="clear" w:color="auto" w:fill="FFFF00"/>
                                <w:lang w:val="en-US"/>
                              </w:rPr>
                              <w:t xml:space="preserve"> </w:t>
                            </w:r>
                            <w:r w:rsidRPr="00CF1B37">
                              <w:rPr>
                                <w:rFonts w:ascii="Arial" w:hAnsi="Arial" w:cs="Arial"/>
                                <w:b/>
                                <w:bCs/>
                                <w:sz w:val="20"/>
                                <w:szCs w:val="20"/>
                                <w:shd w:val="clear" w:color="auto" w:fill="FFFF00"/>
                              </w:rPr>
                              <w:t>B</w:t>
                            </w:r>
                          </w:p>
                        </w:tc>
                        <w:tc>
                          <w:tcPr>
                            <w:tcW w:w="1498"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Serious error</w:t>
                            </w:r>
                          </w:p>
                        </w:tc>
                        <w:tc>
                          <w:tcPr>
                            <w:tcW w:w="5974"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 Error that results in functions of importance to the Customer not working as described in the Agreement, and which it is time-consuming or costly to avoid.</w:t>
                            </w:r>
                          </w:p>
                          <w:p w:rsidR="00C311BC" w:rsidRPr="00CF1B37" w:rsidRDefault="00C311BC" w:rsidP="007E3777">
                            <w:pPr>
                              <w:snapToGrid w:val="0"/>
                              <w:jc w:val="left"/>
                              <w:rPr>
                                <w:rFonts w:ascii="Arial" w:hAnsi="Arial" w:cs="Arial"/>
                                <w:sz w:val="20"/>
                                <w:szCs w:val="20"/>
                                <w:shd w:val="clear" w:color="auto" w:fill="FFFF00"/>
                                <w:lang w:val="en-US"/>
                              </w:rPr>
                            </w:pPr>
                            <w:r w:rsidRPr="00CF1B37">
                              <w:rPr>
                                <w:rFonts w:ascii="Arial" w:hAnsi="Arial" w:cs="Arial"/>
                                <w:sz w:val="20"/>
                                <w:szCs w:val="20"/>
                                <w:shd w:val="clear" w:color="auto" w:fill="FFFF00"/>
                              </w:rPr>
                              <w:t>- The documentation is incomplete or misleading, and this results in the Customer being unable to use functions that are of importance to the Customer</w:t>
                            </w:r>
                            <w:r w:rsidRPr="00CF1B37">
                              <w:rPr>
                                <w:rFonts w:ascii="Arial" w:hAnsi="Arial" w:cs="Arial"/>
                                <w:sz w:val="20"/>
                                <w:szCs w:val="20"/>
                                <w:shd w:val="clear" w:color="auto" w:fill="FFFF00"/>
                                <w:lang w:val="en-US"/>
                              </w:rPr>
                              <w:t>.</w:t>
                            </w:r>
                          </w:p>
                        </w:tc>
                      </w:tr>
                      <w:tr w:rsidR="00C311BC" w:rsidTr="00CF1B37">
                        <w:trPr>
                          <w:trHeight w:val="1231"/>
                        </w:trPr>
                        <w:tc>
                          <w:tcPr>
                            <w:tcW w:w="770" w:type="dxa"/>
                          </w:tcPr>
                          <w:p w:rsidR="00C311BC" w:rsidRPr="00CF1B37" w:rsidRDefault="00C311BC">
                            <w:pPr>
                              <w:snapToGrid w:val="0"/>
                              <w:rPr>
                                <w:rFonts w:ascii="Arial" w:hAnsi="Arial" w:cs="Arial"/>
                                <w:b/>
                                <w:bCs/>
                                <w:sz w:val="20"/>
                                <w:szCs w:val="20"/>
                                <w:shd w:val="clear" w:color="auto" w:fill="FFFF00"/>
                              </w:rPr>
                            </w:pPr>
                            <w:r w:rsidRPr="00CF1B37">
                              <w:rPr>
                                <w:rFonts w:ascii="Arial" w:hAnsi="Arial" w:cs="Arial"/>
                                <w:b/>
                                <w:bCs/>
                                <w:sz w:val="20"/>
                                <w:szCs w:val="20"/>
                                <w:shd w:val="clear" w:color="auto" w:fill="FFFF00"/>
                                <w:lang w:val="en-US"/>
                              </w:rPr>
                              <w:t xml:space="preserve"> </w:t>
                            </w:r>
                            <w:r w:rsidRPr="00CF1B37">
                              <w:rPr>
                                <w:rFonts w:ascii="Arial" w:hAnsi="Arial" w:cs="Arial"/>
                                <w:b/>
                                <w:bCs/>
                                <w:sz w:val="20"/>
                                <w:szCs w:val="20"/>
                                <w:shd w:val="clear" w:color="auto" w:fill="FFFF00"/>
                              </w:rPr>
                              <w:t>C</w:t>
                            </w:r>
                          </w:p>
                        </w:tc>
                        <w:tc>
                          <w:tcPr>
                            <w:tcW w:w="1498"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Less serious error</w:t>
                            </w:r>
                          </w:p>
                        </w:tc>
                        <w:tc>
                          <w:tcPr>
                            <w:tcW w:w="5974" w:type="dxa"/>
                          </w:tcPr>
                          <w:p w:rsidR="00C311BC" w:rsidRPr="00CF1B37" w:rsidRDefault="00C311BC" w:rsidP="007E3777">
                            <w:pPr>
                              <w:snapToGrid w:val="0"/>
                              <w:jc w:val="left"/>
                              <w:rPr>
                                <w:rFonts w:ascii="Arial" w:hAnsi="Arial" w:cs="Arial"/>
                                <w:sz w:val="20"/>
                                <w:szCs w:val="20"/>
                                <w:shd w:val="clear" w:color="auto" w:fill="FFFF00"/>
                              </w:rPr>
                            </w:pPr>
                            <w:r w:rsidRPr="00CF1B37">
                              <w:rPr>
                                <w:rFonts w:ascii="Arial" w:hAnsi="Arial" w:cs="Arial"/>
                                <w:sz w:val="20"/>
                                <w:szCs w:val="20"/>
                                <w:shd w:val="clear" w:color="auto" w:fill="FFFF00"/>
                              </w:rPr>
                              <w:t>- Error that results in individual functions not working as intended, but which can be avoided with relative ease by the Customer.</w:t>
                            </w:r>
                          </w:p>
                          <w:p w:rsidR="00C311BC" w:rsidRPr="00CF1B37" w:rsidRDefault="00C311BC" w:rsidP="007E3777">
                            <w:pPr>
                              <w:snapToGrid w:val="0"/>
                              <w:jc w:val="left"/>
                              <w:rPr>
                                <w:rFonts w:ascii="Arial" w:hAnsi="Arial" w:cs="Arial"/>
                                <w:sz w:val="20"/>
                                <w:szCs w:val="20"/>
                                <w:shd w:val="clear" w:color="auto" w:fill="FFFF00"/>
                                <w:lang w:val="en-US"/>
                              </w:rPr>
                            </w:pPr>
                            <w:r w:rsidRPr="00CF1B37">
                              <w:rPr>
                                <w:rFonts w:ascii="Arial" w:hAnsi="Arial" w:cs="Arial"/>
                                <w:sz w:val="20"/>
                                <w:szCs w:val="20"/>
                                <w:shd w:val="clear" w:color="auto" w:fill="FFFF00"/>
                              </w:rPr>
                              <w:t>- The documentation is incomplete, imprecise or easily misunderstood</w:t>
                            </w:r>
                            <w:r w:rsidRPr="00CF1B37">
                              <w:rPr>
                                <w:rFonts w:ascii="Arial" w:hAnsi="Arial" w:cs="Arial"/>
                                <w:sz w:val="20"/>
                                <w:szCs w:val="20"/>
                                <w:shd w:val="clear" w:color="auto" w:fill="FFFF00"/>
                                <w:lang w:val="en-US"/>
                              </w:rPr>
                              <w:t xml:space="preserve">. </w:t>
                            </w:r>
                          </w:p>
                        </w:tc>
                      </w:tr>
                    </w:tbl>
                    <w:p w:rsidR="00C311BC" w:rsidRDefault="00C311BC" w:rsidP="007E3777">
                      <w:r>
                        <w:t xml:space="preserve"> </w:t>
                      </w:r>
                    </w:p>
                  </w:txbxContent>
                </v:textbox>
                <w10:wrap type="square" side="largest"/>
              </v:shape>
            </w:pict>
          </mc:Fallback>
        </mc:AlternateContent>
      </w:r>
    </w:p>
    <w:p w:rsidR="0053196D" w:rsidRPr="00CF1B37" w:rsidRDefault="0053196D" w:rsidP="007E3777">
      <w:pPr>
        <w:pStyle w:val="Heading3"/>
      </w:pPr>
      <w:bookmarkStart w:id="198" w:name="_Toc303382914"/>
      <w:bookmarkStart w:id="199" w:name="_Toc303383189"/>
      <w:bookmarkStart w:id="200" w:name="_Toc303383385"/>
      <w:bookmarkStart w:id="201" w:name="_Toc303417425"/>
      <w:bookmarkStart w:id="202" w:name="_Toc314488175"/>
      <w:bookmarkStart w:id="203" w:name="_Toc315791170"/>
      <w:bookmarkStart w:id="204" w:name="_Toc348687081"/>
      <w:r w:rsidRPr="00CF1B37">
        <w:t>Factory Acceptance Test</w:t>
      </w:r>
      <w:bookmarkEnd w:id="198"/>
      <w:bookmarkEnd w:id="199"/>
      <w:bookmarkEnd w:id="200"/>
      <w:bookmarkEnd w:id="201"/>
      <w:bookmarkEnd w:id="202"/>
      <w:bookmarkEnd w:id="203"/>
      <w:r w:rsidR="00CF1B37" w:rsidRPr="00CF1B37">
        <w:t xml:space="preserve"> (FAT)</w:t>
      </w:r>
      <w:bookmarkEnd w:id="204"/>
    </w:p>
    <w:p w:rsidR="0053196D" w:rsidRPr="0037128F" w:rsidRDefault="0053196D" w:rsidP="0037128F">
      <w:pPr>
        <w:pStyle w:val="BodyText"/>
        <w:rPr>
          <w:rFonts w:ascii="Arial" w:hAnsi="Arial" w:cs="Arial"/>
          <w:sz w:val="22"/>
          <w:szCs w:val="22"/>
        </w:rPr>
      </w:pPr>
      <w:r w:rsidRPr="00CF1B37">
        <w:rPr>
          <w:rFonts w:ascii="Arial" w:hAnsi="Arial" w:cs="Arial"/>
          <w:sz w:val="22"/>
          <w:szCs w:val="22"/>
        </w:rPr>
        <w:t>The purpose of the Factory Acceptance Test is to prove that the individual apparatus is conformal to contractual specifications, is well manufactured, and ready for</w:t>
      </w:r>
      <w:r w:rsidRPr="0037128F">
        <w:rPr>
          <w:rFonts w:ascii="Arial" w:hAnsi="Arial" w:cs="Arial"/>
          <w:sz w:val="22"/>
          <w:szCs w:val="22"/>
        </w:rPr>
        <w:t xml:space="preserve"> packaging and shipment.</w:t>
      </w:r>
    </w:p>
    <w:p w:rsidR="0053196D" w:rsidRPr="0037128F" w:rsidRDefault="0053196D" w:rsidP="0037128F">
      <w:pPr>
        <w:pStyle w:val="BodyText"/>
        <w:rPr>
          <w:rFonts w:ascii="Arial" w:hAnsi="Arial" w:cs="Arial"/>
          <w:sz w:val="22"/>
          <w:szCs w:val="22"/>
        </w:rPr>
      </w:pPr>
      <w:r w:rsidRPr="0037128F">
        <w:rPr>
          <w:rFonts w:ascii="Arial" w:hAnsi="Arial" w:cs="Arial"/>
          <w:sz w:val="22"/>
          <w:szCs w:val="22"/>
        </w:rPr>
        <w:t>The purpose is also to review the quality control documents and ensure the overall functionality of the complete system.</w:t>
      </w:r>
    </w:p>
    <w:p w:rsidR="0053196D" w:rsidRPr="0037128F" w:rsidRDefault="0053196D" w:rsidP="0037128F">
      <w:pPr>
        <w:pStyle w:val="BodyText"/>
        <w:rPr>
          <w:rFonts w:ascii="Arial" w:hAnsi="Arial" w:cs="Arial"/>
          <w:sz w:val="22"/>
          <w:szCs w:val="22"/>
        </w:rPr>
      </w:pPr>
      <w:r w:rsidRPr="0037128F">
        <w:rPr>
          <w:rFonts w:ascii="Arial" w:hAnsi="Arial" w:cs="Arial"/>
          <w:sz w:val="22"/>
          <w:szCs w:val="22"/>
        </w:rPr>
        <w:t xml:space="preserve">This will normally include Functional and Performance testing to agreed procedures. Test will normally be performed for individual units and in some cases for pre-assembled systems. </w:t>
      </w:r>
    </w:p>
    <w:p w:rsidR="0053196D" w:rsidRPr="0037128F" w:rsidRDefault="0053196D" w:rsidP="0037128F">
      <w:pPr>
        <w:pStyle w:val="BodyText"/>
        <w:rPr>
          <w:rFonts w:ascii="Arial" w:hAnsi="Arial" w:cs="Arial"/>
          <w:sz w:val="22"/>
          <w:szCs w:val="22"/>
        </w:rPr>
      </w:pPr>
      <w:r w:rsidRPr="0037128F">
        <w:rPr>
          <w:rFonts w:ascii="Arial" w:hAnsi="Arial" w:cs="Arial"/>
          <w:sz w:val="22"/>
          <w:szCs w:val="22"/>
        </w:rPr>
        <w:t>The FAT may also include Functional Configuration Audit (FCA) and Physical Configuration Audit (PCA) type reviews.</w:t>
      </w:r>
    </w:p>
    <w:p w:rsidR="0053196D" w:rsidRPr="007E3777" w:rsidRDefault="0053196D" w:rsidP="007E3777">
      <w:pPr>
        <w:pStyle w:val="BodyText"/>
        <w:rPr>
          <w:rFonts w:ascii="Arial" w:hAnsi="Arial" w:cs="Arial"/>
          <w:sz w:val="22"/>
          <w:szCs w:val="22"/>
        </w:rPr>
      </w:pPr>
      <w:r w:rsidRPr="0037128F">
        <w:rPr>
          <w:rFonts w:ascii="Arial" w:hAnsi="Arial" w:cs="Arial"/>
          <w:sz w:val="22"/>
          <w:szCs w:val="22"/>
        </w:rPr>
        <w:t xml:space="preserve">Personnel conducting the test </w:t>
      </w:r>
      <w:r w:rsidR="00DD453D">
        <w:rPr>
          <w:rFonts w:ascii="Arial" w:hAnsi="Arial" w:cs="Arial"/>
          <w:sz w:val="22"/>
          <w:szCs w:val="22"/>
        </w:rPr>
        <w:t>should</w:t>
      </w:r>
      <w:r w:rsidRPr="0037128F">
        <w:rPr>
          <w:rFonts w:ascii="Arial" w:hAnsi="Arial" w:cs="Arial"/>
          <w:sz w:val="22"/>
          <w:szCs w:val="22"/>
        </w:rPr>
        <w:t xml:space="preserve"> be familiar with set-up and operation of the equipment in test. Evaluation of e.g. image quality and instrument readouts may demand experienced operators. </w:t>
      </w:r>
      <w:r w:rsidR="00DD453D">
        <w:rPr>
          <w:rFonts w:ascii="Arial" w:hAnsi="Arial" w:cs="Arial"/>
          <w:sz w:val="22"/>
          <w:szCs w:val="22"/>
        </w:rPr>
        <w:t>One should e</w:t>
      </w:r>
      <w:r w:rsidRPr="0037128F">
        <w:rPr>
          <w:rFonts w:ascii="Arial" w:hAnsi="Arial" w:cs="Arial"/>
          <w:sz w:val="22"/>
          <w:szCs w:val="22"/>
        </w:rPr>
        <w:t xml:space="preserve">specially </w:t>
      </w:r>
      <w:r w:rsidR="00DD453D">
        <w:rPr>
          <w:rFonts w:ascii="Arial" w:hAnsi="Arial" w:cs="Arial"/>
          <w:sz w:val="22"/>
          <w:szCs w:val="22"/>
        </w:rPr>
        <w:t xml:space="preserve">be </w:t>
      </w:r>
      <w:r w:rsidRPr="0037128F">
        <w:rPr>
          <w:rFonts w:ascii="Arial" w:hAnsi="Arial" w:cs="Arial"/>
          <w:sz w:val="22"/>
          <w:szCs w:val="22"/>
        </w:rPr>
        <w:t>aware of Safety Instructions.</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Test procedures will normally follow the standards defined by manufacturers. They should include:</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References to project name, customer, software revisions, hardware revisions, part and serial numbers etc.</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List of test instruments and check if “Calibration valid until” date is OK.</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 xml:space="preserve">Review of quality control documents including manufactures Declaration of Conformity and Configuration Item Records </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Visual inspection, are the equipment without visible physical defects, properly marked, and connected in accordance with good workman practice (grounding, shielding etc.)</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lastRenderedPageBreak/>
        <w:t xml:space="preserve">Functional tests including complete verification of any safety </w:t>
      </w:r>
      <w:proofErr w:type="gramStart"/>
      <w:r w:rsidRPr="007E3777">
        <w:rPr>
          <w:rFonts w:ascii="Arial" w:hAnsi="Arial" w:cs="Arial"/>
          <w:sz w:val="22"/>
          <w:szCs w:val="22"/>
        </w:rPr>
        <w:t>measures,</w:t>
      </w:r>
      <w:proofErr w:type="gramEnd"/>
      <w:r w:rsidRPr="007E3777">
        <w:rPr>
          <w:rFonts w:ascii="Arial" w:hAnsi="Arial" w:cs="Arial"/>
          <w:sz w:val="22"/>
          <w:szCs w:val="22"/>
        </w:rPr>
        <w:t xml:space="preserve"> check of power failure and recovery from that, and sample check of functions in general.</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Performance tests at least including measurement of most important parameters. The procedures should also specify measurement tolerances.</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Signatures</w:t>
      </w:r>
    </w:p>
    <w:p w:rsidR="0053196D" w:rsidRPr="006F653D" w:rsidRDefault="0053196D" w:rsidP="0053196D"/>
    <w:p w:rsidR="0053196D" w:rsidRPr="007E3777" w:rsidRDefault="0053196D" w:rsidP="007E3777">
      <w:pPr>
        <w:pStyle w:val="BodyText"/>
        <w:rPr>
          <w:rFonts w:ascii="Arial" w:hAnsi="Arial" w:cs="Arial"/>
          <w:sz w:val="22"/>
          <w:szCs w:val="22"/>
        </w:rPr>
      </w:pPr>
      <w:r w:rsidRPr="007E3777">
        <w:rPr>
          <w:rFonts w:ascii="Arial" w:hAnsi="Arial" w:cs="Arial"/>
          <w:sz w:val="22"/>
          <w:szCs w:val="22"/>
        </w:rPr>
        <w:t xml:space="preserve">The VTS authority may select to witness the FAT. In case of the manufacturer being ISO certified, the VTS Authority might also decide to rely on reporting from the manufactures QA organization. </w:t>
      </w:r>
    </w:p>
    <w:p w:rsidR="0053196D" w:rsidRDefault="0053196D" w:rsidP="007E3777">
      <w:pPr>
        <w:pStyle w:val="BodyText"/>
        <w:rPr>
          <w:rFonts w:ascii="Arial" w:hAnsi="Arial" w:cs="Arial"/>
          <w:sz w:val="22"/>
          <w:szCs w:val="22"/>
        </w:rPr>
      </w:pPr>
      <w:r w:rsidRPr="007E3777">
        <w:rPr>
          <w:rFonts w:ascii="Arial" w:hAnsi="Arial" w:cs="Arial"/>
          <w:sz w:val="22"/>
          <w:szCs w:val="22"/>
        </w:rPr>
        <w:t>After FAT, the vendor shall make sure that any finding are corrected, that all settings are in normal operational state and that equipment is ready for shipment, turn power switches off etc.</w:t>
      </w:r>
    </w:p>
    <w:p w:rsidR="007E3777" w:rsidRPr="007E3777" w:rsidRDefault="007E3777" w:rsidP="007E3777">
      <w:pPr>
        <w:pStyle w:val="BodyText"/>
        <w:rPr>
          <w:rFonts w:ascii="Arial" w:hAnsi="Arial" w:cs="Arial"/>
          <w:sz w:val="22"/>
          <w:szCs w:val="22"/>
        </w:rPr>
      </w:pPr>
    </w:p>
    <w:p w:rsidR="0053196D" w:rsidRPr="006F653D" w:rsidRDefault="0053196D" w:rsidP="007E3777">
      <w:pPr>
        <w:pStyle w:val="Heading3"/>
      </w:pPr>
      <w:bookmarkStart w:id="205" w:name="_Toc303382915"/>
      <w:bookmarkStart w:id="206" w:name="_Toc303383190"/>
      <w:bookmarkStart w:id="207" w:name="_Toc303383386"/>
      <w:bookmarkStart w:id="208" w:name="_Toc303417426"/>
      <w:bookmarkStart w:id="209" w:name="_Toc314488176"/>
      <w:bookmarkStart w:id="210" w:name="_Toc315791172"/>
      <w:bookmarkStart w:id="211" w:name="_Toc348687082"/>
      <w:r w:rsidRPr="006F653D">
        <w:t>Installation and Site Acceptance Test</w:t>
      </w:r>
      <w:bookmarkEnd w:id="205"/>
      <w:bookmarkEnd w:id="206"/>
      <w:bookmarkEnd w:id="207"/>
      <w:bookmarkEnd w:id="208"/>
      <w:bookmarkEnd w:id="209"/>
      <w:bookmarkEnd w:id="210"/>
      <w:r w:rsidR="00CF1B37">
        <w:t xml:space="preserve"> (SAT)</w:t>
      </w:r>
      <w:bookmarkEnd w:id="211"/>
    </w:p>
    <w:p w:rsidR="0053196D" w:rsidRPr="007E3777" w:rsidRDefault="0053196D" w:rsidP="007E3777">
      <w:pPr>
        <w:pStyle w:val="BodyText"/>
        <w:rPr>
          <w:rFonts w:ascii="Arial" w:hAnsi="Arial" w:cs="Arial"/>
          <w:sz w:val="22"/>
          <w:szCs w:val="22"/>
        </w:rPr>
      </w:pPr>
      <w:r w:rsidRPr="007E3777">
        <w:rPr>
          <w:rFonts w:ascii="Arial" w:hAnsi="Arial" w:cs="Arial"/>
          <w:sz w:val="22"/>
          <w:szCs w:val="22"/>
        </w:rPr>
        <w:t>The VTS Authority should assure:</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 xml:space="preserve">Check of civil works, structures etc. are completed and in good condition prior to installation of any equipment. </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 xml:space="preserve">Check of </w:t>
      </w:r>
      <w:proofErr w:type="spellStart"/>
      <w:r w:rsidRPr="007E3777">
        <w:rPr>
          <w:rFonts w:ascii="Arial" w:hAnsi="Arial" w:cs="Arial"/>
          <w:sz w:val="22"/>
          <w:szCs w:val="22"/>
        </w:rPr>
        <w:t>equipments</w:t>
      </w:r>
      <w:proofErr w:type="spellEnd"/>
      <w:r w:rsidRPr="007E3777">
        <w:rPr>
          <w:rFonts w:ascii="Arial" w:hAnsi="Arial" w:cs="Arial"/>
          <w:sz w:val="22"/>
          <w:szCs w:val="22"/>
        </w:rPr>
        <w:t xml:space="preserve"> after shipment, ensure that all parts and documentation are delivered and in good condition.</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That manufacturer’s instructions are followed when lifting equipment.</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Good workmanship practice is followed when installing equipment, special precautions to safety switches, grounding, shielding and lightning protection may be required.</w:t>
      </w:r>
    </w:p>
    <w:p w:rsidR="0053196D" w:rsidRPr="007E3777" w:rsidRDefault="0053196D" w:rsidP="007E3777">
      <w:pPr>
        <w:pStyle w:val="BodyText"/>
        <w:rPr>
          <w:rFonts w:ascii="Arial" w:hAnsi="Arial" w:cs="Arial"/>
          <w:sz w:val="22"/>
          <w:szCs w:val="22"/>
        </w:rPr>
      </w:pPr>
      <w:r w:rsidRPr="007E3777">
        <w:rPr>
          <w:rFonts w:ascii="Arial" w:hAnsi="Arial" w:cs="Arial"/>
          <w:sz w:val="22"/>
          <w:szCs w:val="22"/>
        </w:rPr>
        <w:t xml:space="preserve">Different approach may be applied for First </w:t>
      </w:r>
      <w:proofErr w:type="gramStart"/>
      <w:r w:rsidRPr="007E3777">
        <w:rPr>
          <w:rFonts w:ascii="Arial" w:hAnsi="Arial" w:cs="Arial"/>
          <w:sz w:val="22"/>
          <w:szCs w:val="22"/>
        </w:rPr>
        <w:t>Of</w:t>
      </w:r>
      <w:proofErr w:type="gramEnd"/>
      <w:r w:rsidRPr="007E3777">
        <w:rPr>
          <w:rFonts w:ascii="Arial" w:hAnsi="Arial" w:cs="Arial"/>
          <w:sz w:val="22"/>
          <w:szCs w:val="22"/>
        </w:rPr>
        <w:t xml:space="preserve"> Class (FOC) and Rest Of Class (ROC) if a series of identical equipment is installed, however, the VTS Authority should always assure that safety legislations are met for each individual installation.</w:t>
      </w:r>
    </w:p>
    <w:p w:rsidR="0053196D" w:rsidRPr="006F653D" w:rsidRDefault="0053196D" w:rsidP="0053196D">
      <w:r w:rsidRPr="006F653D">
        <w:t xml:space="preserve"> </w:t>
      </w:r>
    </w:p>
    <w:p w:rsidR="0053196D" w:rsidRPr="007E3777" w:rsidRDefault="0053196D" w:rsidP="0053196D">
      <w:pPr>
        <w:ind w:left="1560" w:hanging="1560"/>
        <w:rPr>
          <w:rFonts w:ascii="Arial" w:hAnsi="Arial" w:cs="Arial"/>
          <w:szCs w:val="22"/>
        </w:rPr>
      </w:pPr>
      <w:r w:rsidRPr="007E3777">
        <w:rPr>
          <w:rFonts w:ascii="Arial" w:hAnsi="Arial" w:cs="Arial"/>
          <w:b/>
          <w:szCs w:val="22"/>
        </w:rPr>
        <w:t>CAUTION:</w:t>
      </w:r>
      <w:r w:rsidRPr="007E3777">
        <w:rPr>
          <w:rFonts w:ascii="Arial" w:hAnsi="Arial" w:cs="Arial"/>
          <w:szCs w:val="22"/>
        </w:rPr>
        <w:t xml:space="preserve"> </w:t>
      </w:r>
      <w:r w:rsidRPr="007E3777">
        <w:rPr>
          <w:rFonts w:ascii="Arial" w:hAnsi="Arial" w:cs="Arial"/>
          <w:szCs w:val="22"/>
        </w:rPr>
        <w:tab/>
        <w:t>High voltages may be present</w:t>
      </w:r>
      <w:r w:rsidR="005C6FC2">
        <w:rPr>
          <w:rFonts w:ascii="Arial" w:hAnsi="Arial" w:cs="Arial"/>
          <w:szCs w:val="22"/>
        </w:rPr>
        <w:t xml:space="preserve"> at several points in equipment</w:t>
      </w:r>
      <w:r w:rsidRPr="007E3777">
        <w:rPr>
          <w:rFonts w:ascii="Arial" w:hAnsi="Arial" w:cs="Arial"/>
          <w:szCs w:val="22"/>
        </w:rPr>
        <w:t>. Such voltages may cause injury and even death.</w:t>
      </w:r>
    </w:p>
    <w:p w:rsidR="0053196D" w:rsidRPr="007E3777" w:rsidRDefault="0053196D" w:rsidP="0053196D">
      <w:pPr>
        <w:ind w:left="1560" w:hanging="1560"/>
        <w:rPr>
          <w:rFonts w:ascii="Arial" w:hAnsi="Arial" w:cs="Arial"/>
          <w:szCs w:val="22"/>
        </w:rPr>
      </w:pPr>
      <w:r w:rsidRPr="007E3777">
        <w:rPr>
          <w:rFonts w:ascii="Arial" w:hAnsi="Arial" w:cs="Arial"/>
          <w:szCs w:val="22"/>
        </w:rPr>
        <w:tab/>
        <w:t>Equipment may contain parts and assemblies sensitive to damage by electrostatic discharge (ESD). Always use ESD precautionary procedures when touching, removing, or inserting such parts and assemblies.</w:t>
      </w:r>
    </w:p>
    <w:p w:rsidR="0053196D" w:rsidRPr="007E3777" w:rsidRDefault="0053196D" w:rsidP="0053196D">
      <w:pPr>
        <w:ind w:left="1560" w:hanging="1560"/>
        <w:rPr>
          <w:rFonts w:ascii="Arial" w:hAnsi="Arial" w:cs="Arial"/>
          <w:szCs w:val="22"/>
        </w:rPr>
      </w:pPr>
      <w:r w:rsidRPr="007E3777">
        <w:rPr>
          <w:rFonts w:ascii="Arial" w:hAnsi="Arial" w:cs="Arial"/>
          <w:szCs w:val="22"/>
        </w:rPr>
        <w:tab/>
        <w:t>RADIATION HAZARD may be present. E.g., do not transmit into a stopped radar antenna, and beware of any safety distances specified.</w:t>
      </w:r>
    </w:p>
    <w:p w:rsidR="0053196D" w:rsidRPr="007E3777" w:rsidRDefault="0053196D" w:rsidP="0053196D">
      <w:pPr>
        <w:ind w:left="1560" w:hanging="1560"/>
        <w:rPr>
          <w:rFonts w:ascii="Arial" w:hAnsi="Arial" w:cs="Arial"/>
          <w:szCs w:val="22"/>
        </w:rPr>
      </w:pPr>
      <w:r w:rsidRPr="007E3777">
        <w:rPr>
          <w:rFonts w:ascii="Arial" w:hAnsi="Arial" w:cs="Arial"/>
          <w:szCs w:val="22"/>
        </w:rPr>
        <w:tab/>
        <w:t>Keep a safe distance from rotating antennas. Always check that the safety switch is turned off before starting work on a rotating antenna unit.</w:t>
      </w:r>
    </w:p>
    <w:p w:rsidR="0053196D" w:rsidRPr="006F653D" w:rsidRDefault="0053196D" w:rsidP="0053196D"/>
    <w:p w:rsidR="0053196D" w:rsidRPr="007E3777" w:rsidRDefault="005C6FC2" w:rsidP="007E3777">
      <w:pPr>
        <w:pStyle w:val="BodyText"/>
        <w:rPr>
          <w:rFonts w:ascii="Arial" w:hAnsi="Arial" w:cs="Arial"/>
          <w:sz w:val="22"/>
          <w:szCs w:val="22"/>
        </w:rPr>
      </w:pPr>
      <w:r>
        <w:rPr>
          <w:rFonts w:ascii="Arial" w:hAnsi="Arial" w:cs="Arial"/>
          <w:sz w:val="22"/>
          <w:szCs w:val="22"/>
        </w:rPr>
        <w:t>Upon installation and Setting-to-</w:t>
      </w:r>
      <w:r w:rsidR="0053196D" w:rsidRPr="007E3777">
        <w:rPr>
          <w:rFonts w:ascii="Arial" w:hAnsi="Arial" w:cs="Arial"/>
          <w:sz w:val="22"/>
          <w:szCs w:val="22"/>
        </w:rPr>
        <w:t>Work, Site Acceptance test should be performed by the vendor(s) and witnessed by the VTS Authority.</w:t>
      </w:r>
    </w:p>
    <w:p w:rsidR="0053196D" w:rsidRPr="007E3777" w:rsidRDefault="0053196D" w:rsidP="007E3777">
      <w:pPr>
        <w:pStyle w:val="BodyText"/>
        <w:rPr>
          <w:rFonts w:ascii="Arial" w:hAnsi="Arial" w:cs="Arial"/>
          <w:sz w:val="22"/>
          <w:szCs w:val="22"/>
        </w:rPr>
      </w:pPr>
      <w:r w:rsidRPr="007E3777">
        <w:rPr>
          <w:rFonts w:ascii="Arial" w:hAnsi="Arial" w:cs="Arial"/>
          <w:sz w:val="22"/>
          <w:szCs w:val="22"/>
        </w:rPr>
        <w:lastRenderedPageBreak/>
        <w:t>The purpose of the Site Acceptance Test is to prove that the overall system functions and performance is conformal to contractual specifications, is well installed and integrated, and ready for operational use.</w:t>
      </w:r>
    </w:p>
    <w:p w:rsidR="0053196D" w:rsidRPr="007E3777" w:rsidRDefault="0053196D" w:rsidP="007E3777">
      <w:pPr>
        <w:pStyle w:val="BodyText"/>
        <w:rPr>
          <w:rFonts w:ascii="Arial" w:hAnsi="Arial" w:cs="Arial"/>
          <w:sz w:val="22"/>
          <w:szCs w:val="22"/>
        </w:rPr>
      </w:pPr>
      <w:r w:rsidRPr="007E3777">
        <w:rPr>
          <w:rFonts w:ascii="Arial" w:hAnsi="Arial" w:cs="Arial"/>
          <w:sz w:val="22"/>
          <w:szCs w:val="22"/>
        </w:rPr>
        <w:t>This will normally include Functional and Performance testing to agreed procedures. Test will normally be performed for the overall system and possibly also for separate features, services and sections of the system.</w:t>
      </w:r>
    </w:p>
    <w:p w:rsidR="0053196D" w:rsidRPr="007E3777" w:rsidRDefault="0053196D" w:rsidP="007E3777">
      <w:pPr>
        <w:pStyle w:val="BodyText"/>
        <w:rPr>
          <w:rFonts w:ascii="Arial" w:hAnsi="Arial" w:cs="Arial"/>
          <w:sz w:val="22"/>
          <w:szCs w:val="22"/>
        </w:rPr>
      </w:pPr>
      <w:r w:rsidRPr="007E3777">
        <w:rPr>
          <w:rFonts w:ascii="Arial" w:hAnsi="Arial" w:cs="Arial"/>
          <w:sz w:val="22"/>
          <w:szCs w:val="22"/>
        </w:rPr>
        <w:t xml:space="preserve">Personnel conducting the test </w:t>
      </w:r>
      <w:r w:rsidR="00DD453D">
        <w:rPr>
          <w:rFonts w:ascii="Arial" w:hAnsi="Arial" w:cs="Arial"/>
          <w:sz w:val="22"/>
          <w:szCs w:val="22"/>
        </w:rPr>
        <w:t>should</w:t>
      </w:r>
      <w:r w:rsidRPr="007E3777">
        <w:rPr>
          <w:rFonts w:ascii="Arial" w:hAnsi="Arial" w:cs="Arial"/>
          <w:sz w:val="22"/>
          <w:szCs w:val="22"/>
        </w:rPr>
        <w:t xml:space="preserve"> be familiar with set-up and operation of the features and services in test. Evaluation of e.g. image quality may demand experienced operators. </w:t>
      </w:r>
    </w:p>
    <w:p w:rsidR="0053196D" w:rsidRPr="007E3777" w:rsidRDefault="0053196D" w:rsidP="007E3777">
      <w:pPr>
        <w:pStyle w:val="BodyText"/>
        <w:rPr>
          <w:rFonts w:ascii="Arial" w:hAnsi="Arial" w:cs="Arial"/>
          <w:sz w:val="22"/>
          <w:szCs w:val="22"/>
        </w:rPr>
      </w:pPr>
      <w:r w:rsidRPr="007E3777">
        <w:rPr>
          <w:rFonts w:ascii="Arial" w:hAnsi="Arial" w:cs="Arial"/>
          <w:sz w:val="22"/>
          <w:szCs w:val="22"/>
        </w:rPr>
        <w:t>Test procedures will normally follow the standards defined by vendors, but for overall system functionality and performance, tailored to the individual contract. They should include:</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 xml:space="preserve">References to project name, customer. </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Verification to check that equipment is as tested during FAT. Verify software revisions, hardware revisions, part and serial numbers etc. If updates, e.g. installation of new software, have been performed after FAT, it may be necessary to repeat elements of testing performed during FAT.</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Inspection of check lists from installation and setting to work.</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Visual inspection of the installed equipment, are the equipment without visible physical defects, properly marked, and connected in accordance with good workman practice (grounding, shielding, lightning protection etc.)</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Verification of safety and security measures including but not necessary limited to physical access barriers, network firewalls, warning signs and protection against radiation hazards.</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Functional tests including complete verification of any safety measures, check of power failure and recovery from that, and test of functions in general.</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 xml:space="preserve">Verification of overall most important parameters. It should not repeat those measurements made during FAT, but may e.g. include calculation or </w:t>
      </w:r>
      <w:r w:rsidR="005C6FC2" w:rsidRPr="007E3777">
        <w:rPr>
          <w:rFonts w:ascii="Arial" w:hAnsi="Arial" w:cs="Arial"/>
          <w:sz w:val="22"/>
          <w:szCs w:val="22"/>
        </w:rPr>
        <w:t>measurement of</w:t>
      </w:r>
      <w:r w:rsidRPr="007E3777">
        <w:rPr>
          <w:rFonts w:ascii="Arial" w:hAnsi="Arial" w:cs="Arial"/>
          <w:sz w:val="22"/>
          <w:szCs w:val="22"/>
        </w:rPr>
        <w:t xml:space="preserve"> overall losses in installed systems. The procedures should also specify acceptable tolerances on such calculations and/or measurements.</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Cross check of information from different sensors and check of alignment.</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Verification of sensor and overall system performance by scenarios.</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Signatures.</w:t>
      </w:r>
    </w:p>
    <w:p w:rsidR="0053196D" w:rsidRPr="007E3777" w:rsidRDefault="0053196D" w:rsidP="007E3777">
      <w:pPr>
        <w:pStyle w:val="BodyText"/>
        <w:numPr>
          <w:ilvl w:val="0"/>
          <w:numId w:val="92"/>
        </w:numPr>
        <w:rPr>
          <w:rFonts w:ascii="Arial" w:hAnsi="Arial" w:cs="Arial"/>
          <w:sz w:val="22"/>
          <w:szCs w:val="22"/>
        </w:rPr>
      </w:pPr>
      <w:r w:rsidRPr="007E3777">
        <w:rPr>
          <w:rFonts w:ascii="Arial" w:hAnsi="Arial" w:cs="Arial"/>
          <w:sz w:val="22"/>
          <w:szCs w:val="22"/>
        </w:rPr>
        <w:t>Deviation and waiver management.</w:t>
      </w:r>
    </w:p>
    <w:p w:rsidR="0053196D" w:rsidRPr="007E3777" w:rsidRDefault="0053196D" w:rsidP="0053196D">
      <w:pPr>
        <w:pStyle w:val="BodyText"/>
        <w:rPr>
          <w:rFonts w:ascii="Arial" w:hAnsi="Arial" w:cs="Arial"/>
          <w:sz w:val="22"/>
          <w:szCs w:val="22"/>
        </w:rPr>
      </w:pPr>
      <w:r w:rsidRPr="007E3777">
        <w:rPr>
          <w:rFonts w:ascii="Arial" w:hAnsi="Arial" w:cs="Arial"/>
          <w:sz w:val="22"/>
          <w:szCs w:val="22"/>
        </w:rPr>
        <w:t>Site acceptance test should include test scenarios utilizing traffic of opportunity and/or predefined controlled test objects. Such scenarios should address, normal and extreme situations e.g. risks of collision, and handling of rapid manoeuvrings.</w:t>
      </w:r>
    </w:p>
    <w:p w:rsidR="0053196D" w:rsidRPr="007E3777" w:rsidRDefault="0053196D" w:rsidP="007E3777">
      <w:pPr>
        <w:pStyle w:val="BodyText"/>
        <w:rPr>
          <w:rFonts w:ascii="Arial" w:hAnsi="Arial" w:cs="Arial"/>
          <w:sz w:val="22"/>
          <w:szCs w:val="22"/>
        </w:rPr>
      </w:pPr>
      <w:r w:rsidRPr="007E3777">
        <w:rPr>
          <w:rFonts w:ascii="Arial" w:hAnsi="Arial" w:cs="Arial"/>
          <w:sz w:val="22"/>
          <w:szCs w:val="22"/>
        </w:rPr>
        <w:t>Recording of trajectories over long time, from traffic of opportunity, will test coverage and reveal any unexpected shadows etc.</w:t>
      </w:r>
    </w:p>
    <w:p w:rsidR="0053196D" w:rsidRPr="006F653D" w:rsidRDefault="0053196D" w:rsidP="0053196D">
      <w:pPr>
        <w:rPr>
          <w:lang w:eastAsia="de-DE"/>
        </w:rPr>
      </w:pPr>
    </w:p>
    <w:p w:rsidR="0053196D" w:rsidRPr="006F653D" w:rsidRDefault="0053196D" w:rsidP="0053196D">
      <w:pPr>
        <w:rPr>
          <w:lang w:eastAsia="de-DE"/>
        </w:rPr>
      </w:pPr>
    </w:p>
    <w:p w:rsidR="0053196D" w:rsidRPr="007E3777" w:rsidRDefault="0053196D" w:rsidP="007E3777">
      <w:pPr>
        <w:pStyle w:val="BodyText"/>
        <w:rPr>
          <w:rFonts w:ascii="Arial" w:hAnsi="Arial" w:cs="Arial"/>
          <w:sz w:val="22"/>
          <w:szCs w:val="22"/>
        </w:rPr>
      </w:pPr>
      <w:r w:rsidRPr="007E3777">
        <w:rPr>
          <w:rFonts w:ascii="Arial" w:hAnsi="Arial" w:cs="Arial"/>
          <w:sz w:val="22"/>
          <w:szCs w:val="22"/>
        </w:rPr>
        <w:t xml:space="preserve">This may also include an evaluation of sensor range performance if characteristics of targets are known, i.e. for test of radar target characteristics may be obtained by combination of AIS and database information about individual tests. Likewise, the characteristics and position of </w:t>
      </w:r>
      <w:proofErr w:type="spellStart"/>
      <w:r w:rsidRPr="007E3777">
        <w:rPr>
          <w:rFonts w:ascii="Arial" w:hAnsi="Arial" w:cs="Arial"/>
          <w:sz w:val="22"/>
          <w:szCs w:val="22"/>
        </w:rPr>
        <w:t>AToNs</w:t>
      </w:r>
      <w:proofErr w:type="spellEnd"/>
      <w:r w:rsidRPr="007E3777">
        <w:rPr>
          <w:rFonts w:ascii="Arial" w:hAnsi="Arial" w:cs="Arial"/>
          <w:sz w:val="22"/>
          <w:szCs w:val="22"/>
        </w:rPr>
        <w:t xml:space="preserve"> will be known.</w:t>
      </w:r>
    </w:p>
    <w:p w:rsidR="0053196D" w:rsidRPr="006F653D" w:rsidRDefault="005C6FC2" w:rsidP="005C6FC2">
      <w:pPr>
        <w:pStyle w:val="Heading3"/>
        <w:rPr>
          <w:shd w:val="clear" w:color="auto" w:fill="FFFF00"/>
        </w:rPr>
      </w:pPr>
      <w:bookmarkStart w:id="212" w:name="_Toc348687083"/>
      <w:r>
        <w:rPr>
          <w:shd w:val="clear" w:color="auto" w:fill="FFFF00"/>
        </w:rPr>
        <w:lastRenderedPageBreak/>
        <w:t>Scope of the Acceptance T</w:t>
      </w:r>
      <w:r w:rsidR="0053196D" w:rsidRPr="006F653D">
        <w:rPr>
          <w:shd w:val="clear" w:color="auto" w:fill="FFFF00"/>
        </w:rPr>
        <w:t>est</w:t>
      </w:r>
      <w:bookmarkEnd w:id="212"/>
    </w:p>
    <w:p w:rsidR="0053196D" w:rsidRPr="005C6FC2" w:rsidRDefault="0053196D" w:rsidP="0053196D">
      <w:pPr>
        <w:rPr>
          <w:rFonts w:ascii="Arial" w:hAnsi="Arial" w:cs="Arial"/>
          <w:shd w:val="clear" w:color="auto" w:fill="FFFF00"/>
        </w:rPr>
      </w:pPr>
      <w:r w:rsidRPr="005C6FC2">
        <w:rPr>
          <w:rFonts w:ascii="Arial" w:hAnsi="Arial" w:cs="Arial"/>
          <w:shd w:val="clear" w:color="auto" w:fill="FFFF00"/>
        </w:rPr>
        <w:t>The Customer acceptance test shall comprise software and/or equipment that form part of the deliverables. The Customer acceptance test should include the following tests:</w:t>
      </w:r>
    </w:p>
    <w:p w:rsidR="0053196D" w:rsidRPr="005C6FC2" w:rsidRDefault="0053196D" w:rsidP="0053196D">
      <w:pPr>
        <w:rPr>
          <w:rFonts w:ascii="Arial" w:hAnsi="Arial" w:cs="Arial"/>
          <w:shd w:val="clear" w:color="auto" w:fill="FFFF00"/>
        </w:rPr>
      </w:pPr>
    </w:p>
    <w:p w:rsidR="0053196D" w:rsidRPr="005C6FC2" w:rsidRDefault="0053196D" w:rsidP="00F209A6">
      <w:pPr>
        <w:pStyle w:val="Bokstavliste2"/>
        <w:numPr>
          <w:ilvl w:val="1"/>
          <w:numId w:val="69"/>
        </w:numPr>
        <w:rPr>
          <w:shd w:val="clear" w:color="auto" w:fill="FFFF00"/>
          <w:lang w:val="en-GB"/>
        </w:rPr>
      </w:pPr>
      <w:r w:rsidRPr="005C6FC2">
        <w:rPr>
          <w:shd w:val="clear" w:color="auto" w:fill="FFFF00"/>
          <w:lang w:val="en-GB"/>
        </w:rPr>
        <w:t>function test</w:t>
      </w:r>
    </w:p>
    <w:p w:rsidR="0053196D" w:rsidRPr="005C6FC2" w:rsidRDefault="0053196D" w:rsidP="00F209A6">
      <w:pPr>
        <w:pStyle w:val="Bokstavliste2"/>
        <w:numPr>
          <w:ilvl w:val="1"/>
          <w:numId w:val="69"/>
        </w:numPr>
        <w:rPr>
          <w:shd w:val="clear" w:color="auto" w:fill="FFFF00"/>
          <w:lang w:val="en-GB"/>
        </w:rPr>
      </w:pPr>
      <w:r w:rsidRPr="005C6FC2">
        <w:rPr>
          <w:shd w:val="clear" w:color="auto" w:fill="FFFF00"/>
          <w:lang w:val="en-GB"/>
        </w:rPr>
        <w:t>robustness test</w:t>
      </w:r>
    </w:p>
    <w:p w:rsidR="0053196D" w:rsidRPr="005C6FC2" w:rsidRDefault="0053196D" w:rsidP="00F209A6">
      <w:pPr>
        <w:pStyle w:val="Bokstavliste2"/>
        <w:numPr>
          <w:ilvl w:val="1"/>
          <w:numId w:val="69"/>
        </w:numPr>
        <w:rPr>
          <w:shd w:val="clear" w:color="auto" w:fill="FFFF00"/>
          <w:lang w:val="en-GB"/>
        </w:rPr>
      </w:pPr>
      <w:r w:rsidRPr="005C6FC2">
        <w:rPr>
          <w:shd w:val="clear" w:color="auto" w:fill="FFFF00"/>
          <w:lang w:val="en-GB"/>
        </w:rPr>
        <w:t>integration test</w:t>
      </w:r>
    </w:p>
    <w:p w:rsidR="0053196D" w:rsidRPr="005C6FC2" w:rsidRDefault="0053196D" w:rsidP="00F209A6">
      <w:pPr>
        <w:pStyle w:val="Bokstavliste2"/>
        <w:numPr>
          <w:ilvl w:val="1"/>
          <w:numId w:val="69"/>
        </w:numPr>
        <w:rPr>
          <w:shd w:val="clear" w:color="auto" w:fill="FFFF00"/>
          <w:lang w:val="en-GB"/>
        </w:rPr>
      </w:pPr>
      <w:r w:rsidRPr="005C6FC2">
        <w:rPr>
          <w:shd w:val="clear" w:color="auto" w:fill="FFFF00"/>
          <w:lang w:val="en-GB"/>
        </w:rPr>
        <w:t>volume, capacity and response-time test</w:t>
      </w:r>
    </w:p>
    <w:p w:rsidR="0053196D" w:rsidRPr="005C6FC2" w:rsidRDefault="0053196D" w:rsidP="00F209A6">
      <w:pPr>
        <w:pStyle w:val="Bokstavliste2"/>
        <w:numPr>
          <w:ilvl w:val="1"/>
          <w:numId w:val="69"/>
        </w:numPr>
        <w:rPr>
          <w:shd w:val="clear" w:color="auto" w:fill="FFFF00"/>
          <w:lang w:val="en-GB"/>
        </w:rPr>
      </w:pPr>
      <w:r w:rsidRPr="005C6FC2">
        <w:rPr>
          <w:shd w:val="clear" w:color="auto" w:fill="FFFF00"/>
          <w:lang w:val="en-GB"/>
        </w:rPr>
        <w:t>review of all documentation</w:t>
      </w:r>
    </w:p>
    <w:p w:rsidR="0053196D" w:rsidRPr="005C6FC2" w:rsidRDefault="0053196D" w:rsidP="00F209A6">
      <w:pPr>
        <w:pStyle w:val="Bokstavliste2"/>
        <w:numPr>
          <w:ilvl w:val="1"/>
          <w:numId w:val="69"/>
        </w:numPr>
        <w:rPr>
          <w:shd w:val="clear" w:color="auto" w:fill="FFFF00"/>
          <w:lang w:val="en-GB"/>
        </w:rPr>
      </w:pPr>
      <w:r w:rsidRPr="005C6FC2">
        <w:rPr>
          <w:shd w:val="clear" w:color="auto" w:fill="FFFF00"/>
          <w:lang w:val="en-GB"/>
        </w:rPr>
        <w:t>installation test</w:t>
      </w:r>
    </w:p>
    <w:p w:rsidR="0053196D" w:rsidRPr="005C6FC2" w:rsidRDefault="0053196D" w:rsidP="00F209A6">
      <w:pPr>
        <w:pStyle w:val="Bokstavliste2"/>
        <w:numPr>
          <w:ilvl w:val="1"/>
          <w:numId w:val="69"/>
        </w:numPr>
        <w:rPr>
          <w:shd w:val="clear" w:color="auto" w:fill="FFFF00"/>
          <w:lang w:val="en-GB"/>
        </w:rPr>
      </w:pPr>
      <w:proofErr w:type="gramStart"/>
      <w:r w:rsidRPr="005C6FC2">
        <w:rPr>
          <w:shd w:val="clear" w:color="auto" w:fill="FFFF00"/>
          <w:lang w:val="en-GB"/>
        </w:rPr>
        <w:t>test</w:t>
      </w:r>
      <w:proofErr w:type="gramEnd"/>
      <w:r w:rsidRPr="005C6FC2">
        <w:rPr>
          <w:shd w:val="clear" w:color="auto" w:fill="FFFF00"/>
          <w:lang w:val="en-GB"/>
        </w:rPr>
        <w:t xml:space="preserve"> of operating procedures, including back-up copying.</w:t>
      </w:r>
    </w:p>
    <w:p w:rsidR="0053196D" w:rsidRPr="005C6FC2" w:rsidRDefault="0053196D" w:rsidP="0053196D">
      <w:pPr>
        <w:pStyle w:val="Bokstavliste2"/>
        <w:tabs>
          <w:tab w:val="clear" w:pos="720"/>
        </w:tabs>
        <w:ind w:firstLine="0"/>
        <w:rPr>
          <w:shd w:val="clear" w:color="auto" w:fill="FFFF00"/>
          <w:lang w:val="en-GB"/>
        </w:rPr>
      </w:pPr>
    </w:p>
    <w:p w:rsidR="0053196D" w:rsidRPr="005C6FC2" w:rsidRDefault="0053196D" w:rsidP="0053196D">
      <w:pPr>
        <w:rPr>
          <w:rFonts w:ascii="Arial" w:hAnsi="Arial" w:cs="Arial"/>
          <w:shd w:val="clear" w:color="auto" w:fill="FFFF00"/>
        </w:rPr>
      </w:pPr>
      <w:r w:rsidRPr="005C6FC2">
        <w:rPr>
          <w:rFonts w:ascii="Arial" w:hAnsi="Arial" w:cs="Arial"/>
          <w:shd w:val="clear" w:color="auto" w:fill="FFFF00"/>
        </w:rPr>
        <w:t>The Customer shall keep records of the entire test, showing which tests have been carried out and, for each individual test area:</w:t>
      </w:r>
    </w:p>
    <w:p w:rsidR="0053196D" w:rsidRPr="005C6FC2" w:rsidRDefault="0053196D" w:rsidP="0053196D">
      <w:pPr>
        <w:rPr>
          <w:rFonts w:ascii="Arial" w:hAnsi="Arial" w:cs="Arial"/>
          <w:shd w:val="clear" w:color="auto" w:fill="FFFF00"/>
        </w:rPr>
      </w:pPr>
    </w:p>
    <w:p w:rsidR="0053196D" w:rsidRPr="005C6FC2" w:rsidRDefault="0053196D" w:rsidP="00F209A6">
      <w:pPr>
        <w:numPr>
          <w:ilvl w:val="0"/>
          <w:numId w:val="70"/>
        </w:numPr>
        <w:suppressAutoHyphens/>
        <w:spacing w:after="0"/>
        <w:jc w:val="left"/>
        <w:rPr>
          <w:rFonts w:ascii="Arial" w:hAnsi="Arial" w:cs="Arial"/>
          <w:shd w:val="clear" w:color="auto" w:fill="FFFF00"/>
        </w:rPr>
      </w:pPr>
      <w:r w:rsidRPr="005C6FC2">
        <w:rPr>
          <w:rFonts w:ascii="Arial" w:hAnsi="Arial" w:cs="Arial"/>
          <w:shd w:val="clear" w:color="auto" w:fill="FFFF00"/>
        </w:rPr>
        <w:t>when the test was performed</w:t>
      </w:r>
    </w:p>
    <w:p w:rsidR="0053196D" w:rsidRPr="005C6FC2" w:rsidRDefault="0053196D" w:rsidP="00F209A6">
      <w:pPr>
        <w:numPr>
          <w:ilvl w:val="0"/>
          <w:numId w:val="70"/>
        </w:numPr>
        <w:suppressAutoHyphens/>
        <w:spacing w:after="0"/>
        <w:jc w:val="left"/>
        <w:rPr>
          <w:rFonts w:ascii="Arial" w:hAnsi="Arial" w:cs="Arial"/>
          <w:shd w:val="clear" w:color="auto" w:fill="FFFF00"/>
        </w:rPr>
      </w:pPr>
      <w:r w:rsidRPr="005C6FC2">
        <w:rPr>
          <w:rFonts w:ascii="Arial" w:hAnsi="Arial" w:cs="Arial"/>
          <w:shd w:val="clear" w:color="auto" w:fill="FFFF00"/>
        </w:rPr>
        <w:t>who performed the test</w:t>
      </w:r>
    </w:p>
    <w:p w:rsidR="0053196D" w:rsidRPr="005C6FC2" w:rsidRDefault="0053196D" w:rsidP="00F209A6">
      <w:pPr>
        <w:numPr>
          <w:ilvl w:val="0"/>
          <w:numId w:val="70"/>
        </w:numPr>
        <w:suppressAutoHyphens/>
        <w:spacing w:after="0"/>
        <w:jc w:val="left"/>
        <w:rPr>
          <w:rFonts w:ascii="Arial" w:hAnsi="Arial" w:cs="Arial"/>
          <w:shd w:val="clear" w:color="auto" w:fill="FFFF00"/>
        </w:rPr>
      </w:pPr>
      <w:proofErr w:type="gramStart"/>
      <w:r w:rsidRPr="005C6FC2">
        <w:rPr>
          <w:rFonts w:ascii="Arial" w:hAnsi="Arial" w:cs="Arial"/>
          <w:shd w:val="clear" w:color="auto" w:fill="FFFF00"/>
        </w:rPr>
        <w:t>the</w:t>
      </w:r>
      <w:proofErr w:type="gramEnd"/>
      <w:r w:rsidRPr="005C6FC2">
        <w:rPr>
          <w:rFonts w:ascii="Arial" w:hAnsi="Arial" w:cs="Arial"/>
          <w:shd w:val="clear" w:color="auto" w:fill="FFFF00"/>
        </w:rPr>
        <w:t xml:space="preserve"> outcome of the test.</w:t>
      </w:r>
    </w:p>
    <w:p w:rsidR="0053196D" w:rsidRPr="005C6FC2" w:rsidRDefault="0053196D" w:rsidP="0053196D">
      <w:pPr>
        <w:suppressAutoHyphens/>
        <w:spacing w:after="0"/>
        <w:ind w:left="1069"/>
        <w:jc w:val="left"/>
        <w:rPr>
          <w:rFonts w:ascii="Arial" w:hAnsi="Arial" w:cs="Arial"/>
          <w:shd w:val="clear" w:color="auto" w:fill="FFFF00"/>
        </w:rPr>
      </w:pPr>
    </w:p>
    <w:p w:rsidR="0053196D" w:rsidRPr="005C6FC2" w:rsidRDefault="0053196D" w:rsidP="0053196D">
      <w:pPr>
        <w:rPr>
          <w:rFonts w:ascii="Arial" w:hAnsi="Arial" w:cs="Arial"/>
          <w:lang w:eastAsia="de-DE"/>
        </w:rPr>
      </w:pPr>
      <w:r w:rsidRPr="005C6FC2">
        <w:rPr>
          <w:rFonts w:ascii="Arial" w:hAnsi="Arial" w:cs="Arial"/>
          <w:shd w:val="clear" w:color="auto" w:fill="FFFF00"/>
        </w:rPr>
        <w:t>Software and/or equipment shall be put into regular operation after the Customer acceptance test has been successfully completed and approved</w:t>
      </w:r>
    </w:p>
    <w:p w:rsidR="0053196D" w:rsidRPr="005C6FC2" w:rsidRDefault="005C6FC2" w:rsidP="0053196D">
      <w:pPr>
        <w:pStyle w:val="Heading2"/>
        <w:jc w:val="left"/>
        <w:rPr>
          <w:rFonts w:cs="Arial"/>
        </w:rPr>
      </w:pPr>
      <w:bookmarkStart w:id="213" w:name="_Toc315791176"/>
      <w:bookmarkStart w:id="214" w:name="_Toc348687084"/>
      <w:r>
        <w:rPr>
          <w:rFonts w:cs="Arial"/>
        </w:rPr>
        <w:t>In Operation Monitoring and C</w:t>
      </w:r>
      <w:r w:rsidR="0053196D" w:rsidRPr="005C6FC2">
        <w:rPr>
          <w:rFonts w:cs="Arial"/>
        </w:rPr>
        <w:t>alibration</w:t>
      </w:r>
      <w:bookmarkEnd w:id="213"/>
      <w:bookmarkEnd w:id="214"/>
      <w:r w:rsidR="0053196D" w:rsidRPr="005C6FC2">
        <w:rPr>
          <w:rFonts w:cs="Arial"/>
        </w:rPr>
        <w:t xml:space="preserve"> </w:t>
      </w:r>
    </w:p>
    <w:p w:rsidR="0053196D" w:rsidRPr="005C6FC2" w:rsidRDefault="005C6FC2" w:rsidP="0053196D">
      <w:pPr>
        <w:pStyle w:val="Heading3"/>
        <w:rPr>
          <w:rFonts w:cs="Arial"/>
        </w:rPr>
      </w:pPr>
      <w:bookmarkStart w:id="215" w:name="_Toc315791177"/>
      <w:bookmarkStart w:id="216" w:name="_Toc348687085"/>
      <w:r>
        <w:rPr>
          <w:rFonts w:cs="Arial"/>
        </w:rPr>
        <w:t>Continuous M</w:t>
      </w:r>
      <w:r w:rsidR="0053196D" w:rsidRPr="005C6FC2">
        <w:rPr>
          <w:rFonts w:cs="Arial"/>
        </w:rPr>
        <w:t>onitoring</w:t>
      </w:r>
      <w:bookmarkEnd w:id="215"/>
      <w:bookmarkEnd w:id="216"/>
    </w:p>
    <w:p w:rsidR="0053196D" w:rsidRPr="005C6FC2" w:rsidRDefault="0053196D" w:rsidP="0053196D">
      <w:pPr>
        <w:rPr>
          <w:rFonts w:ascii="Arial" w:hAnsi="Arial" w:cs="Arial"/>
          <w:lang w:eastAsia="de-DE"/>
        </w:rPr>
      </w:pPr>
      <w:r w:rsidRPr="005C6FC2">
        <w:rPr>
          <w:rFonts w:ascii="Arial" w:hAnsi="Arial" w:cs="Arial"/>
          <w:lang w:eastAsia="de-DE"/>
        </w:rPr>
        <w:t>The majority of equipment us</w:t>
      </w:r>
      <w:r w:rsidR="00DD453D">
        <w:rPr>
          <w:rFonts w:ascii="Arial" w:hAnsi="Arial" w:cs="Arial"/>
          <w:lang w:eastAsia="de-DE"/>
        </w:rPr>
        <w:t>ed in VTS will include Built-in-Test Facilities. The</w:t>
      </w:r>
      <w:r w:rsidRPr="005C6FC2">
        <w:rPr>
          <w:rFonts w:ascii="Arial" w:hAnsi="Arial" w:cs="Arial"/>
          <w:lang w:eastAsia="de-DE"/>
        </w:rPr>
        <w:t>s</w:t>
      </w:r>
      <w:r w:rsidR="00DD453D">
        <w:rPr>
          <w:rFonts w:ascii="Arial" w:hAnsi="Arial" w:cs="Arial"/>
          <w:lang w:eastAsia="de-DE"/>
        </w:rPr>
        <w:t>e</w:t>
      </w:r>
      <w:r w:rsidRPr="005C6FC2">
        <w:rPr>
          <w:rFonts w:ascii="Arial" w:hAnsi="Arial" w:cs="Arial"/>
          <w:lang w:eastAsia="de-DE"/>
        </w:rPr>
        <w:t xml:space="preserve"> should be mo</w:t>
      </w:r>
      <w:r w:rsidR="00DD453D">
        <w:rPr>
          <w:rFonts w:ascii="Arial" w:hAnsi="Arial" w:cs="Arial"/>
          <w:lang w:eastAsia="de-DE"/>
        </w:rPr>
        <w:t>nitored and any</w:t>
      </w:r>
      <w:r w:rsidRPr="005C6FC2">
        <w:rPr>
          <w:rFonts w:ascii="Arial" w:hAnsi="Arial" w:cs="Arial"/>
          <w:lang w:eastAsia="de-DE"/>
        </w:rPr>
        <w:t xml:space="preserve"> critical failures detected </w:t>
      </w:r>
      <w:r w:rsidR="00DD453D">
        <w:rPr>
          <w:rFonts w:ascii="Arial" w:hAnsi="Arial" w:cs="Arial"/>
          <w:lang w:eastAsia="de-DE"/>
        </w:rPr>
        <w:t>should</w:t>
      </w:r>
      <w:r w:rsidRPr="005C6FC2">
        <w:rPr>
          <w:rFonts w:ascii="Arial" w:hAnsi="Arial" w:cs="Arial"/>
          <w:lang w:eastAsia="de-DE"/>
        </w:rPr>
        <w:t xml:space="preserve"> be reported to </w:t>
      </w:r>
      <w:r w:rsidR="00DD453D">
        <w:rPr>
          <w:rFonts w:ascii="Arial" w:hAnsi="Arial" w:cs="Arial"/>
          <w:lang w:eastAsia="de-DE"/>
        </w:rPr>
        <w:t xml:space="preserve">the VTSO without significant delay. </w:t>
      </w:r>
      <w:r w:rsidR="00027373">
        <w:rPr>
          <w:rFonts w:ascii="Arial" w:hAnsi="Arial" w:cs="Arial"/>
          <w:lang w:eastAsia="de-DE"/>
        </w:rPr>
        <w:t>A te</w:t>
      </w:r>
      <w:r w:rsidRPr="005C6FC2">
        <w:rPr>
          <w:rFonts w:ascii="Arial" w:hAnsi="Arial" w:cs="Arial"/>
          <w:lang w:eastAsia="de-DE"/>
        </w:rPr>
        <w:t xml:space="preserve">mporary change to </w:t>
      </w:r>
      <w:r w:rsidR="00027373">
        <w:rPr>
          <w:rFonts w:ascii="Arial" w:hAnsi="Arial" w:cs="Arial"/>
          <w:lang w:eastAsia="de-DE"/>
        </w:rPr>
        <w:t xml:space="preserve">a </w:t>
      </w:r>
      <w:r w:rsidR="00DD453D" w:rsidRPr="005C6FC2">
        <w:rPr>
          <w:rFonts w:ascii="Arial" w:hAnsi="Arial" w:cs="Arial"/>
          <w:lang w:eastAsia="de-DE"/>
        </w:rPr>
        <w:t>fall-back</w:t>
      </w:r>
      <w:r w:rsidR="00027373">
        <w:rPr>
          <w:rFonts w:ascii="Arial" w:hAnsi="Arial" w:cs="Arial"/>
          <w:lang w:eastAsia="de-DE"/>
        </w:rPr>
        <w:t xml:space="preserve"> </w:t>
      </w:r>
      <w:r w:rsidRPr="005C6FC2">
        <w:rPr>
          <w:rFonts w:ascii="Arial" w:hAnsi="Arial" w:cs="Arial"/>
          <w:lang w:eastAsia="de-DE"/>
        </w:rPr>
        <w:t xml:space="preserve">(e.g. </w:t>
      </w:r>
      <w:r w:rsidR="00027373">
        <w:rPr>
          <w:rFonts w:ascii="Arial" w:hAnsi="Arial" w:cs="Arial"/>
          <w:lang w:eastAsia="de-DE"/>
        </w:rPr>
        <w:t xml:space="preserve">a </w:t>
      </w:r>
      <w:r w:rsidRPr="005C6FC2">
        <w:rPr>
          <w:rFonts w:ascii="Arial" w:hAnsi="Arial" w:cs="Arial"/>
          <w:lang w:eastAsia="de-DE"/>
        </w:rPr>
        <w:t xml:space="preserve">switch to other sensors) may be necessary and corrective measures shall be </w:t>
      </w:r>
      <w:r w:rsidR="00027373">
        <w:rPr>
          <w:rFonts w:ascii="Arial" w:hAnsi="Arial" w:cs="Arial"/>
          <w:lang w:eastAsia="de-DE"/>
        </w:rPr>
        <w:t>taken</w:t>
      </w:r>
      <w:r w:rsidRPr="005C6FC2">
        <w:rPr>
          <w:rFonts w:ascii="Arial" w:hAnsi="Arial" w:cs="Arial"/>
          <w:lang w:eastAsia="de-DE"/>
        </w:rPr>
        <w:t>.</w:t>
      </w:r>
    </w:p>
    <w:p w:rsidR="0053196D" w:rsidRPr="005C6FC2" w:rsidRDefault="005C6FC2" w:rsidP="0053196D">
      <w:pPr>
        <w:pStyle w:val="Heading3"/>
        <w:rPr>
          <w:rFonts w:cs="Arial"/>
          <w:highlight w:val="yellow"/>
        </w:rPr>
      </w:pPr>
      <w:bookmarkStart w:id="217" w:name="_Toc315791178"/>
      <w:bookmarkStart w:id="218" w:name="_Toc348687086"/>
      <w:r>
        <w:rPr>
          <w:rFonts w:cs="Arial"/>
          <w:highlight w:val="yellow"/>
        </w:rPr>
        <w:t>Off-line T</w:t>
      </w:r>
      <w:r w:rsidR="0053196D" w:rsidRPr="005C6FC2">
        <w:rPr>
          <w:rFonts w:cs="Arial"/>
          <w:highlight w:val="yellow"/>
        </w:rPr>
        <w:t>est and Calibration</w:t>
      </w:r>
      <w:bookmarkEnd w:id="218"/>
      <w:r w:rsidR="0053196D" w:rsidRPr="005C6FC2">
        <w:rPr>
          <w:rFonts w:cs="Arial"/>
          <w:highlight w:val="yellow"/>
        </w:rPr>
        <w:t xml:space="preserve"> </w:t>
      </w:r>
    </w:p>
    <w:p w:rsidR="00C343DB" w:rsidRPr="005C6FC2" w:rsidRDefault="005C6FC2" w:rsidP="00BF1924">
      <w:pPr>
        <w:jc w:val="left"/>
        <w:rPr>
          <w:rFonts w:ascii="Arial" w:hAnsi="Arial" w:cs="Arial"/>
          <w:highlight w:val="cyan"/>
          <w:lang w:eastAsia="de-DE"/>
        </w:rPr>
      </w:pPr>
      <w:r>
        <w:rPr>
          <w:rFonts w:ascii="Arial" w:hAnsi="Arial" w:cs="Arial"/>
          <w:highlight w:val="yellow"/>
          <w:lang w:eastAsia="de-DE"/>
        </w:rPr>
        <w:t>Off-</w:t>
      </w:r>
      <w:r w:rsidR="0053196D" w:rsidRPr="005C6FC2">
        <w:rPr>
          <w:rFonts w:ascii="Arial" w:hAnsi="Arial" w:cs="Arial"/>
          <w:highlight w:val="yellow"/>
          <w:lang w:eastAsia="de-DE"/>
        </w:rPr>
        <w:t xml:space="preserve">line test and calibration should be performed according to a scheduled plan of preventive actions provided by the manufacturer. </w:t>
      </w:r>
      <w:r w:rsidR="0053196D" w:rsidRPr="005C6FC2">
        <w:rPr>
          <w:rFonts w:ascii="Arial" w:hAnsi="Arial" w:cs="Arial"/>
          <w:highlight w:val="cyan"/>
          <w:lang w:eastAsia="de-DE"/>
        </w:rPr>
        <w:br/>
        <w:t xml:space="preserve"> </w:t>
      </w:r>
      <w:bookmarkEnd w:id="217"/>
    </w:p>
    <w:p w:rsidR="0011406A" w:rsidRPr="006F653D" w:rsidRDefault="0011406A">
      <w:pPr>
        <w:jc w:val="left"/>
        <w:rPr>
          <w:lang w:eastAsia="de-DE"/>
        </w:rPr>
      </w:pPr>
    </w:p>
    <w:sectPr w:rsidR="0011406A" w:rsidRPr="006F653D" w:rsidSect="00937CE9">
      <w:footerReference w:type="default" r:id="rId10"/>
      <w:footnotePr>
        <w:numFmt w:val="lowerLetter"/>
        <w:numRestart w:val="eachPage"/>
      </w:footnotePr>
      <w:pgSz w:w="11906" w:h="16838" w:code="9"/>
      <w:pgMar w:top="1253"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Jens Chr. Pedersen" w:date="2013-02-07T17:04:00Z" w:initials="JCP">
    <w:p w:rsidR="00C311BC" w:rsidRDefault="00C311BC">
      <w:pPr>
        <w:pStyle w:val="CommentText"/>
      </w:pPr>
      <w:r>
        <w:rPr>
          <w:rStyle w:val="CommentReference"/>
        </w:rPr>
        <w:annotationRef/>
      </w:r>
      <w:r>
        <w:t>To be further developed</w:t>
      </w:r>
    </w:p>
  </w:comment>
  <w:comment w:id="9" w:author="Dave Turnage" w:date="2013-02-07T16:57:00Z" w:initials="D J">
    <w:p w:rsidR="00C311BC" w:rsidRDefault="00C311BC" w:rsidP="00C71C64">
      <w:pPr>
        <w:pStyle w:val="CommentText"/>
      </w:pPr>
      <w:r>
        <w:rPr>
          <w:rStyle w:val="CommentReference"/>
        </w:rPr>
        <w:annotationRef/>
      </w:r>
      <w:r>
        <w:t>Why are these PDs the same as the earlier initiation table?</w:t>
      </w:r>
    </w:p>
  </w:comment>
  <w:comment w:id="17" w:author="Abercrombie, Kerrie" w:date="2013-01-25T14:58:00Z" w:initials="KAA">
    <w:p w:rsidR="00C311BC" w:rsidRDefault="00C311BC">
      <w:pPr>
        <w:pStyle w:val="CommentText"/>
      </w:pPr>
      <w:r>
        <w:rPr>
          <w:rStyle w:val="CommentReference"/>
        </w:rPr>
        <w:annotationRef/>
      </w:r>
      <w:r>
        <w:t>Suggest an alternate title</w:t>
      </w:r>
    </w:p>
  </w:comment>
  <w:comment w:id="63" w:author="Abercrombie, Kerrie" w:date="2013-01-25T14:58:00Z" w:initials="KAA">
    <w:p w:rsidR="00C311BC" w:rsidRDefault="00C311BC">
      <w:pPr>
        <w:pStyle w:val="CommentText"/>
      </w:pPr>
      <w:r>
        <w:rPr>
          <w:rStyle w:val="CommentReference"/>
        </w:rPr>
        <w:annotationRef/>
      </w:r>
      <w:r>
        <w:t>Not quite sure where it may need to go – but we need to mention something about the age of data – display to the user the timeliness and quality of the data they are seeing</w:t>
      </w:r>
    </w:p>
  </w:comment>
  <w:comment w:id="86" w:author="Abercrombie, Kerrie" w:date="2013-01-25T14:58:00Z" w:initials="KAA">
    <w:p w:rsidR="00C311BC" w:rsidRDefault="00C311BC">
      <w:pPr>
        <w:pStyle w:val="CommentText"/>
      </w:pPr>
      <w:r>
        <w:rPr>
          <w:rStyle w:val="CommentReference"/>
        </w:rPr>
        <w:annotationRef/>
      </w:r>
      <w:r>
        <w:t>Comments have been submitted directly to Dirk’s breakout group on this annex.</w:t>
      </w:r>
    </w:p>
  </w:comment>
  <w:comment w:id="98" w:author="jcp" w:date="2013-01-25T14:58:00Z" w:initials="jcp">
    <w:p w:rsidR="00C311BC" w:rsidRDefault="00C311BC">
      <w:pPr>
        <w:pStyle w:val="CommentText"/>
      </w:pPr>
      <w:r>
        <w:rPr>
          <w:rStyle w:val="CommentReference"/>
        </w:rPr>
        <w:annotationRef/>
      </w:r>
      <w:r>
        <w:t>Performance requirements paragraph merged into Functional requirements paragraph</w:t>
      </w:r>
    </w:p>
  </w:comment>
  <w:comment w:id="111" w:author="jcp" w:date="2013-02-07T17:10:00Z" w:initials="jcp">
    <w:p w:rsidR="00C311BC" w:rsidRDefault="00C311BC" w:rsidP="00465BD5">
      <w:pPr>
        <w:pStyle w:val="CommentText"/>
      </w:pPr>
      <w:r>
        <w:rPr>
          <w:rStyle w:val="CommentReference"/>
        </w:rPr>
        <w:annotationRef/>
      </w:r>
      <w:r>
        <w:t>Add from or refer to V-145 IVEF</w:t>
      </w:r>
    </w:p>
  </w:comment>
  <w:comment w:id="131" w:author="Abercrombie, Kerrie" w:date="2013-01-25T14:58:00Z" w:initials="KAA">
    <w:p w:rsidR="00C311BC" w:rsidRDefault="00C311BC">
      <w:pPr>
        <w:pStyle w:val="CommentText"/>
      </w:pPr>
      <w:r>
        <w:rPr>
          <w:rStyle w:val="CommentReference"/>
        </w:rPr>
        <w:annotationRef/>
      </w:r>
      <w:r>
        <w:t>Does this sentence provide any value – could it be deleted?</w:t>
      </w:r>
    </w:p>
  </w:comment>
  <w:comment w:id="155" w:author="Abercrombie, Kerrie" w:date="2013-01-25T14:58:00Z" w:initials="KAA">
    <w:p w:rsidR="00C311BC" w:rsidRDefault="00C311BC">
      <w:pPr>
        <w:pStyle w:val="CommentText"/>
      </w:pPr>
      <w:r>
        <w:rPr>
          <w:rStyle w:val="CommentReference"/>
        </w:rPr>
        <w:annotationRef/>
      </w:r>
      <w:r>
        <w:t>I am not sure the value that this sentence adds</w:t>
      </w:r>
    </w:p>
  </w:comment>
  <w:comment w:id="164" w:author="Abercrombie, Kerrie" w:date="2013-01-25T14:58:00Z" w:initials="KAA">
    <w:p w:rsidR="00C311BC" w:rsidRDefault="00C311BC">
      <w:pPr>
        <w:pStyle w:val="CommentText"/>
      </w:pPr>
      <w:r>
        <w:rPr>
          <w:rStyle w:val="CommentReference"/>
        </w:rPr>
        <w:annotationRef/>
      </w:r>
      <w:r>
        <w:t>Do we need another acronym? Is it used elsewhere in the document?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89C" w:rsidRDefault="00BA389C">
      <w:r>
        <w:separator/>
      </w:r>
    </w:p>
  </w:endnote>
  <w:endnote w:type="continuationSeparator" w:id="0">
    <w:p w:rsidR="00BA389C" w:rsidRDefault="00BA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BC" w:rsidRDefault="00C311BC">
    <w:pPr>
      <w:pStyle w:val="Footer"/>
      <w:jc w:val="center"/>
    </w:pPr>
    <w:r w:rsidRPr="00AF4403">
      <w:rPr>
        <w:lang w:val="en-US"/>
      </w:rPr>
      <w:t xml:space="preserve">Page </w:t>
    </w:r>
    <w:r w:rsidRPr="00AF4403">
      <w:rPr>
        <w:lang w:val="en-US"/>
      </w:rPr>
      <w:fldChar w:fldCharType="begin"/>
    </w:r>
    <w:r w:rsidRPr="00AF4403">
      <w:rPr>
        <w:lang w:val="en-US"/>
      </w:rPr>
      <w:instrText xml:space="preserve"> PAGE </w:instrText>
    </w:r>
    <w:r w:rsidRPr="00AF4403">
      <w:rPr>
        <w:lang w:val="en-US"/>
      </w:rPr>
      <w:fldChar w:fldCharType="separate"/>
    </w:r>
    <w:r w:rsidR="00FD439E">
      <w:rPr>
        <w:noProof/>
        <w:lang w:val="en-US"/>
      </w:rPr>
      <w:t>1</w:t>
    </w:r>
    <w:r w:rsidRPr="00AF4403">
      <w:rPr>
        <w:lang w:val="en-US"/>
      </w:rPr>
      <w:fldChar w:fldCharType="end"/>
    </w:r>
    <w:r w:rsidRPr="00AF4403">
      <w:rPr>
        <w:lang w:val="en-US"/>
      </w:rPr>
      <w:t xml:space="preserve"> of </w:t>
    </w:r>
    <w:r w:rsidRPr="00AF4403">
      <w:rPr>
        <w:lang w:val="en-US"/>
      </w:rPr>
      <w:fldChar w:fldCharType="begin"/>
    </w:r>
    <w:r w:rsidRPr="00AF4403">
      <w:rPr>
        <w:lang w:val="en-US"/>
      </w:rPr>
      <w:instrText xml:space="preserve"> NUMPAGES </w:instrText>
    </w:r>
    <w:r w:rsidRPr="00AF4403">
      <w:rPr>
        <w:lang w:val="en-US"/>
      </w:rPr>
      <w:fldChar w:fldCharType="separate"/>
    </w:r>
    <w:r w:rsidR="00FD439E">
      <w:rPr>
        <w:noProof/>
        <w:lang w:val="en-US"/>
      </w:rPr>
      <w:t>51</w:t>
    </w:r>
    <w:r w:rsidRPr="00AF4403">
      <w:rPr>
        <w:lang w:val="en-US"/>
      </w:rPr>
      <w:fldChar w:fldCharType="end"/>
    </w:r>
    <w:bookmarkStart w:id="219" w:name="_Toc166559133"/>
    <w:bookmarkStart w:id="220" w:name="_Toc166559241"/>
    <w:bookmarkStart w:id="221" w:name="_Toc166560701"/>
    <w:bookmarkEnd w:id="219"/>
    <w:bookmarkEnd w:id="220"/>
    <w:bookmarkEnd w:id="22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89C" w:rsidRDefault="00BA389C">
      <w:r>
        <w:separator/>
      </w:r>
    </w:p>
  </w:footnote>
  <w:footnote w:type="continuationSeparator" w:id="0">
    <w:p w:rsidR="00BA389C" w:rsidRDefault="00BA389C">
      <w:r>
        <w:continuationSeparator/>
      </w:r>
    </w:p>
  </w:footnote>
  <w:footnote w:id="1">
    <w:p w:rsidR="00C311BC" w:rsidRDefault="00C311BC" w:rsidP="00C71C64">
      <w:pPr>
        <w:ind w:left="709" w:hanging="709"/>
      </w:pPr>
      <w:r>
        <w:footnoteRef/>
      </w:r>
      <w:r>
        <w:tab/>
      </w:r>
      <w:proofErr w:type="gramStart"/>
      <w:r w:rsidRPr="00CB2167">
        <w:t>Within one standard deviation (Gaussian distribution) when sailing on a straight course.</w:t>
      </w:r>
      <w:proofErr w:type="gramEnd"/>
      <w:r w:rsidRPr="00CB2167">
        <w:t xml:space="preserve">  Note that verification may require simulated tracks or other methods due to the fact that it may be impossible to direct a test target to sail with sufficient accuracy.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7E4DA24"/>
    <w:lvl w:ilvl="0">
      <w:start w:val="1"/>
      <w:numFmt w:val="bullet"/>
      <w:lvlText w:val=""/>
      <w:lvlJc w:val="left"/>
      <w:pPr>
        <w:tabs>
          <w:tab w:val="num" w:pos="720"/>
        </w:tabs>
        <w:ind w:left="720" w:hanging="360"/>
      </w:pPr>
      <w:rPr>
        <w:rFonts w:ascii="Symbol" w:hAnsi="Symbol" w:hint="default"/>
      </w:rPr>
    </w:lvl>
  </w:abstractNum>
  <w:abstractNum w:abstractNumId="1">
    <w:nsid w:val="00000002"/>
    <w:multiLevelType w:val="multilevel"/>
    <w:tmpl w:val="6598F114"/>
    <w:name w:val="WW8Num6"/>
    <w:lvl w:ilvl="0">
      <w:start w:val="1"/>
      <w:numFmt w:val="decimal"/>
      <w:lvlText w:val="ANNEX %1"/>
      <w:lvlJc w:val="left"/>
      <w:pPr>
        <w:tabs>
          <w:tab w:val="num" w:pos="2268"/>
        </w:tabs>
        <w:ind w:left="0" w:firstLine="0"/>
      </w:pPr>
      <w:rPr>
        <w:rFonts w:ascii="Arial Bold" w:hAnsi="Arial Bold"/>
        <w:b/>
        <w:i w:val="0"/>
        <w:vanish w:val="0"/>
        <w:color w:val="000000"/>
        <w:sz w:val="36"/>
        <w:szCs w:val="36"/>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lang w:val="en-GB"/>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3"/>
    <w:multiLevelType w:val="multilevel"/>
    <w:tmpl w:val="00000003"/>
    <w:name w:val="WW8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520" w:hanging="720"/>
      </w:pPr>
      <w:rPr>
        <w:rFonts w:ascii="Arial" w:hAnsi="Arial" w:cs="Arial"/>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8Num4"/>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1429"/>
        </w:tabs>
        <w:ind w:left="1429" w:hanging="360"/>
      </w:pPr>
      <w:rPr>
        <w:rFonts w:ascii="Wingdings 2" w:hAnsi="Wingdings 2"/>
        <w:b/>
        <w:i w:val="0"/>
        <w:vanish w:val="0"/>
        <w:color w:val="000000"/>
        <w:sz w:val="36"/>
        <w:szCs w:val="36"/>
        <w:u w:val="none"/>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b/>
        <w:i w:val="0"/>
        <w:vanish w:val="0"/>
        <w:color w:val="000000"/>
        <w:sz w:val="36"/>
        <w:szCs w:val="36"/>
        <w:u w:val="none"/>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b/>
        <w:i w:val="0"/>
        <w:vanish w:val="0"/>
        <w:color w:val="000000"/>
        <w:sz w:val="36"/>
        <w:szCs w:val="36"/>
        <w:u w:val="none"/>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1429"/>
        </w:tabs>
        <w:ind w:left="1429" w:hanging="360"/>
      </w:pPr>
      <w:rPr>
        <w:rFonts w:ascii="Wingdings 2" w:hAnsi="Wingdings 2"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Wingdings 2" w:hAnsi="Wingdings 2"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Wingdings 2" w:hAnsi="Wingdings 2"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1440"/>
        </w:tabs>
        <w:ind w:left="1440" w:hanging="360"/>
      </w:pPr>
      <w:rPr>
        <w:rFonts w:ascii="Wingdings 2" w:hAnsi="Wingdings 2"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Wingdings 2" w:hAnsi="Wingdings 2"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Wingdings 2" w:hAnsi="Wingdings 2"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8">
    <w:nsid w:val="00000009"/>
    <w:multiLevelType w:val="multilevel"/>
    <w:tmpl w:val="00000009"/>
    <w:name w:val="WW8Num9"/>
    <w:lvl w:ilvl="0">
      <w:start w:val="1"/>
      <w:numFmt w:val="decimal"/>
      <w:lvlText w:val="%1"/>
      <w:lvlJc w:val="left"/>
      <w:pPr>
        <w:tabs>
          <w:tab w:val="num" w:pos="283"/>
        </w:tabs>
        <w:ind w:left="283" w:hanging="283"/>
      </w:pPr>
    </w:lvl>
    <w:lvl w:ilvl="1">
      <w:start w:val="1"/>
      <w:numFmt w:val="decimal"/>
      <w:lvlText w:val="%1.%2"/>
      <w:lvlJc w:val="left"/>
      <w:pPr>
        <w:tabs>
          <w:tab w:val="num" w:pos="566"/>
        </w:tabs>
        <w:ind w:left="566" w:hanging="283"/>
      </w:pPr>
    </w:lvl>
    <w:lvl w:ilvl="2">
      <w:start w:val="1"/>
      <w:numFmt w:val="decimal"/>
      <w:lvlText w:val="%1.%2.%3"/>
      <w:lvlJc w:val="left"/>
      <w:pPr>
        <w:tabs>
          <w:tab w:val="num" w:pos="1133"/>
        </w:tabs>
        <w:ind w:left="1133" w:hanging="567"/>
      </w:pPr>
    </w:lvl>
    <w:lvl w:ilvl="3">
      <w:start w:val="1"/>
      <w:numFmt w:val="decimal"/>
      <w:lvlText w:val="%1.%2.%3.%4"/>
      <w:lvlJc w:val="left"/>
      <w:pPr>
        <w:tabs>
          <w:tab w:val="num" w:pos="1842"/>
        </w:tabs>
        <w:ind w:left="1842" w:hanging="709"/>
      </w:pPr>
    </w:lvl>
    <w:lvl w:ilvl="4">
      <w:start w:val="5"/>
      <w:numFmt w:val="decimal"/>
      <w:lvlText w:val="%5"/>
      <w:lvlJc w:val="left"/>
      <w:pPr>
        <w:tabs>
          <w:tab w:val="num" w:pos="2692"/>
        </w:tabs>
        <w:ind w:left="2692" w:hanging="850"/>
      </w:pPr>
    </w:lvl>
    <w:lvl w:ilvl="5">
      <w:start w:val="6"/>
      <w:numFmt w:val="decimal"/>
      <w:lvlText w:val="%6"/>
      <w:lvlJc w:val="left"/>
      <w:pPr>
        <w:tabs>
          <w:tab w:val="num" w:pos="3713"/>
        </w:tabs>
        <w:ind w:left="3713" w:hanging="1021"/>
      </w:pPr>
    </w:lvl>
    <w:lvl w:ilvl="6">
      <w:start w:val="7"/>
      <w:numFmt w:val="decimal"/>
      <w:lvlText w:val="%7"/>
      <w:lvlJc w:val="left"/>
      <w:pPr>
        <w:tabs>
          <w:tab w:val="num" w:pos="5017"/>
        </w:tabs>
        <w:ind w:left="5017" w:hanging="1304"/>
      </w:pPr>
    </w:lvl>
    <w:lvl w:ilvl="7">
      <w:start w:val="8"/>
      <w:numFmt w:val="decimal"/>
      <w:lvlText w:val="%8"/>
      <w:lvlJc w:val="left"/>
      <w:pPr>
        <w:tabs>
          <w:tab w:val="num" w:pos="6491"/>
        </w:tabs>
        <w:ind w:left="6491" w:hanging="1474"/>
      </w:pPr>
    </w:lvl>
    <w:lvl w:ilvl="8">
      <w:start w:val="9"/>
      <w:numFmt w:val="decimal"/>
      <w:lvlText w:val="%9"/>
      <w:lvlJc w:val="left"/>
      <w:pPr>
        <w:tabs>
          <w:tab w:val="num" w:pos="8079"/>
        </w:tabs>
        <w:ind w:left="8079" w:hanging="1588"/>
      </w:pPr>
    </w:lvl>
  </w:abstractNum>
  <w:abstractNum w:abstractNumId="9">
    <w:nsid w:val="0000000A"/>
    <w:multiLevelType w:val="multilevel"/>
    <w:tmpl w:val="0000000A"/>
    <w:name w:val="WW8Num11"/>
    <w:lvl w:ilvl="0">
      <w:start w:val="1"/>
      <w:numFmt w:val="decimal"/>
      <w:lvlText w:val="%1"/>
      <w:lvlJc w:val="left"/>
      <w:pPr>
        <w:tabs>
          <w:tab w:val="num" w:pos="283"/>
        </w:tabs>
        <w:ind w:left="283" w:hanging="283"/>
      </w:pPr>
    </w:lvl>
    <w:lvl w:ilvl="1">
      <w:start w:val="1"/>
      <w:numFmt w:val="decimal"/>
      <w:lvlText w:val="%1.%2"/>
      <w:lvlJc w:val="left"/>
      <w:pPr>
        <w:tabs>
          <w:tab w:val="num" w:pos="566"/>
        </w:tabs>
        <w:ind w:left="566" w:hanging="283"/>
      </w:pPr>
    </w:lvl>
    <w:lvl w:ilvl="2">
      <w:start w:val="1"/>
      <w:numFmt w:val="decimal"/>
      <w:lvlText w:val="%1.%2.%3"/>
      <w:lvlJc w:val="left"/>
      <w:pPr>
        <w:tabs>
          <w:tab w:val="num" w:pos="1133"/>
        </w:tabs>
        <w:ind w:left="1133" w:hanging="567"/>
      </w:pPr>
    </w:lvl>
    <w:lvl w:ilvl="3">
      <w:start w:val="1"/>
      <w:numFmt w:val="decimal"/>
      <w:lvlText w:val="%1.%2.%3.%4"/>
      <w:lvlJc w:val="left"/>
      <w:pPr>
        <w:tabs>
          <w:tab w:val="num" w:pos="1842"/>
        </w:tabs>
        <w:ind w:left="1842" w:hanging="709"/>
      </w:pPr>
    </w:lvl>
    <w:lvl w:ilvl="4">
      <w:start w:val="5"/>
      <w:numFmt w:val="decimal"/>
      <w:lvlText w:val="%5"/>
      <w:lvlJc w:val="left"/>
      <w:pPr>
        <w:tabs>
          <w:tab w:val="num" w:pos="2692"/>
        </w:tabs>
        <w:ind w:left="2692" w:hanging="850"/>
      </w:pPr>
    </w:lvl>
    <w:lvl w:ilvl="5">
      <w:start w:val="6"/>
      <w:numFmt w:val="decimal"/>
      <w:lvlText w:val="%6"/>
      <w:lvlJc w:val="left"/>
      <w:pPr>
        <w:tabs>
          <w:tab w:val="num" w:pos="3713"/>
        </w:tabs>
        <w:ind w:left="3713" w:hanging="1021"/>
      </w:pPr>
    </w:lvl>
    <w:lvl w:ilvl="6">
      <w:start w:val="7"/>
      <w:numFmt w:val="decimal"/>
      <w:lvlText w:val="%7"/>
      <w:lvlJc w:val="left"/>
      <w:pPr>
        <w:tabs>
          <w:tab w:val="num" w:pos="5017"/>
        </w:tabs>
        <w:ind w:left="5017" w:hanging="1304"/>
      </w:pPr>
    </w:lvl>
    <w:lvl w:ilvl="7">
      <w:start w:val="8"/>
      <w:numFmt w:val="decimal"/>
      <w:lvlText w:val="%8"/>
      <w:lvlJc w:val="left"/>
      <w:pPr>
        <w:tabs>
          <w:tab w:val="num" w:pos="6491"/>
        </w:tabs>
        <w:ind w:left="6491" w:hanging="1474"/>
      </w:pPr>
    </w:lvl>
    <w:lvl w:ilvl="8">
      <w:start w:val="9"/>
      <w:numFmt w:val="decimal"/>
      <w:lvlText w:val="%9"/>
      <w:lvlJc w:val="left"/>
      <w:pPr>
        <w:tabs>
          <w:tab w:val="num" w:pos="8079"/>
        </w:tabs>
        <w:ind w:left="8079" w:hanging="1588"/>
      </w:pPr>
    </w:lvl>
  </w:abstractNum>
  <w:abstractNum w:abstractNumId="10">
    <w:nsid w:val="0000000E"/>
    <w:multiLevelType w:val="singleLevel"/>
    <w:tmpl w:val="0000000E"/>
    <w:name w:val="WW8Num14"/>
    <w:lvl w:ilvl="0">
      <w:start w:val="1"/>
      <w:numFmt w:val="lowerLetter"/>
      <w:lvlText w:val="%1)"/>
      <w:lvlJc w:val="left"/>
      <w:pPr>
        <w:tabs>
          <w:tab w:val="num" w:pos="0"/>
        </w:tabs>
        <w:ind w:left="1069" w:hanging="360"/>
      </w:pPr>
      <w:rPr>
        <w:rFonts w:cs="Times New Roman"/>
      </w:rPr>
    </w:lvl>
  </w:abstractNum>
  <w:abstractNum w:abstractNumId="11">
    <w:nsid w:val="00000013"/>
    <w:multiLevelType w:val="multilevel"/>
    <w:tmpl w:val="00000013"/>
    <w:name w:val="WW8Num19"/>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lef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left"/>
      <w:pPr>
        <w:tabs>
          <w:tab w:val="num" w:pos="6120"/>
        </w:tabs>
        <w:ind w:left="6120" w:hanging="180"/>
      </w:pPr>
      <w:rPr>
        <w:rFonts w:ascii="Times New Roman" w:hAnsi="Times New Roman" w:cs="Times New Roman"/>
      </w:rPr>
    </w:lvl>
  </w:abstractNum>
  <w:abstractNum w:abstractNumId="12">
    <w:nsid w:val="018C08CB"/>
    <w:multiLevelType w:val="hybridMultilevel"/>
    <w:tmpl w:val="13A86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78811FE"/>
    <w:multiLevelType w:val="multilevel"/>
    <w:tmpl w:val="040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5">
    <w:nsid w:val="09E24E51"/>
    <w:multiLevelType w:val="hybridMultilevel"/>
    <w:tmpl w:val="4A68DF42"/>
    <w:lvl w:ilvl="0" w:tplc="0C09000F">
      <w:start w:val="1"/>
      <w:numFmt w:val="decimal"/>
      <w:lvlText w:val="%1."/>
      <w:lvlJc w:val="left"/>
      <w:pPr>
        <w:tabs>
          <w:tab w:val="num" w:pos="360"/>
        </w:tabs>
        <w:ind w:left="360" w:hanging="360"/>
      </w:pPr>
    </w:lvl>
    <w:lvl w:ilvl="1" w:tplc="0C090005">
      <w:start w:val="1"/>
      <w:numFmt w:val="bullet"/>
      <w:lvlText w:val=""/>
      <w:lvlJc w:val="left"/>
      <w:pPr>
        <w:tabs>
          <w:tab w:val="num" w:pos="1080"/>
        </w:tabs>
        <w:ind w:left="1080" w:hanging="360"/>
      </w:pPr>
      <w:rPr>
        <w:rFonts w:ascii="Wingdings" w:hAnsi="Wingding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6">
    <w:nsid w:val="0D536799"/>
    <w:multiLevelType w:val="hybridMultilevel"/>
    <w:tmpl w:val="5F220EA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0F8A4A25"/>
    <w:multiLevelType w:val="hybridMultilevel"/>
    <w:tmpl w:val="6F12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1751E"/>
    <w:multiLevelType w:val="multilevel"/>
    <w:tmpl w:val="BDD8B22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9">
    <w:nsid w:val="10C9212A"/>
    <w:multiLevelType w:val="hybridMultilevel"/>
    <w:tmpl w:val="F6D4D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1FA672A"/>
    <w:multiLevelType w:val="hybridMultilevel"/>
    <w:tmpl w:val="EA50A6F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nsid w:val="13515094"/>
    <w:multiLevelType w:val="multilevel"/>
    <w:tmpl w:val="EEACC788"/>
    <w:lvl w:ilvl="0">
      <w:start w:val="1"/>
      <w:numFmt w:val="bullet"/>
      <w:lvlText w:val="o"/>
      <w:lvlJc w:val="left"/>
      <w:pPr>
        <w:tabs>
          <w:tab w:val="num" w:pos="720"/>
        </w:tabs>
        <w:ind w:left="720" w:hanging="360"/>
      </w:pPr>
      <w:rPr>
        <w:rFonts w:ascii="Courier New" w:hAnsi="Courier New" w:cs="Courier New" w:hint="default"/>
        <w:b/>
        <w:bCs/>
        <w:i w:val="0"/>
        <w:iCs w:val="0"/>
        <w:caps w:val="0"/>
        <w:smallCaps w:val="0"/>
        <w:strike w:val="0"/>
        <w:dstrike w:val="0"/>
        <w:vanish w:val="0"/>
        <w:color w:val="000000"/>
        <w:spacing w:val="0"/>
        <w:kern w:val="0"/>
        <w:position w:val="0"/>
        <w:sz w:val="24"/>
        <w:szCs w:val="24"/>
        <w:u w:val="none"/>
        <w:effect w:val="none"/>
        <w:vertAlign w:val="baseline"/>
      </w:rPr>
    </w:lvl>
    <w:lvl w:ilvl="1">
      <w:start w:val="1"/>
      <w:numFmt w:val="decimalZero"/>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13C406A2"/>
    <w:multiLevelType w:val="hybridMultilevel"/>
    <w:tmpl w:val="43C8A87E"/>
    <w:lvl w:ilvl="0" w:tplc="0809000F">
      <w:start w:val="1"/>
      <w:numFmt w:val="decimal"/>
      <w:lvlText w:val="%1."/>
      <w:lvlJc w:val="left"/>
      <w:pPr>
        <w:ind w:left="720" w:hanging="360"/>
      </w:pPr>
      <w:rPr>
        <w:rFonts w:cs="Times New Roman" w:hint="default"/>
        <w:u w:val="none"/>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nsid w:val="13CD5D6C"/>
    <w:multiLevelType w:val="hybridMultilevel"/>
    <w:tmpl w:val="9FECB4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60911F9"/>
    <w:multiLevelType w:val="multilevel"/>
    <w:tmpl w:val="7BCCE0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25">
    <w:nsid w:val="16457C44"/>
    <w:multiLevelType w:val="hybridMultilevel"/>
    <w:tmpl w:val="0166E00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nsid w:val="166E3046"/>
    <w:multiLevelType w:val="hybridMultilevel"/>
    <w:tmpl w:val="36246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1B815891"/>
    <w:multiLevelType w:val="hybridMultilevel"/>
    <w:tmpl w:val="0FCE9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1B8D2BE2"/>
    <w:multiLevelType w:val="hybridMultilevel"/>
    <w:tmpl w:val="876E070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1CB17715"/>
    <w:multiLevelType w:val="hybridMultilevel"/>
    <w:tmpl w:val="6D863228"/>
    <w:lvl w:ilvl="0" w:tplc="08090001">
      <w:start w:val="1"/>
      <w:numFmt w:val="bullet"/>
      <w:lvlText w:val=""/>
      <w:lvlJc w:val="left"/>
      <w:pPr>
        <w:ind w:left="729" w:hanging="360"/>
      </w:pPr>
      <w:rPr>
        <w:rFonts w:ascii="Symbol" w:hAnsi="Symbol" w:hint="default"/>
      </w:rPr>
    </w:lvl>
    <w:lvl w:ilvl="1" w:tplc="08090003" w:tentative="1">
      <w:start w:val="1"/>
      <w:numFmt w:val="bullet"/>
      <w:lvlText w:val="o"/>
      <w:lvlJc w:val="left"/>
      <w:pPr>
        <w:ind w:left="1449" w:hanging="360"/>
      </w:pPr>
      <w:rPr>
        <w:rFonts w:ascii="Courier New" w:hAnsi="Courier New" w:cs="Courier New" w:hint="default"/>
      </w:rPr>
    </w:lvl>
    <w:lvl w:ilvl="2" w:tplc="08090005" w:tentative="1">
      <w:start w:val="1"/>
      <w:numFmt w:val="bullet"/>
      <w:lvlText w:val=""/>
      <w:lvlJc w:val="left"/>
      <w:pPr>
        <w:ind w:left="2169" w:hanging="360"/>
      </w:pPr>
      <w:rPr>
        <w:rFonts w:ascii="Wingdings" w:hAnsi="Wingdings" w:hint="default"/>
      </w:rPr>
    </w:lvl>
    <w:lvl w:ilvl="3" w:tplc="08090001" w:tentative="1">
      <w:start w:val="1"/>
      <w:numFmt w:val="bullet"/>
      <w:lvlText w:val=""/>
      <w:lvlJc w:val="left"/>
      <w:pPr>
        <w:ind w:left="2889" w:hanging="360"/>
      </w:pPr>
      <w:rPr>
        <w:rFonts w:ascii="Symbol" w:hAnsi="Symbol" w:hint="default"/>
      </w:rPr>
    </w:lvl>
    <w:lvl w:ilvl="4" w:tplc="08090003" w:tentative="1">
      <w:start w:val="1"/>
      <w:numFmt w:val="bullet"/>
      <w:lvlText w:val="o"/>
      <w:lvlJc w:val="left"/>
      <w:pPr>
        <w:ind w:left="3609" w:hanging="360"/>
      </w:pPr>
      <w:rPr>
        <w:rFonts w:ascii="Courier New" w:hAnsi="Courier New" w:cs="Courier New" w:hint="default"/>
      </w:rPr>
    </w:lvl>
    <w:lvl w:ilvl="5" w:tplc="08090005" w:tentative="1">
      <w:start w:val="1"/>
      <w:numFmt w:val="bullet"/>
      <w:lvlText w:val=""/>
      <w:lvlJc w:val="left"/>
      <w:pPr>
        <w:ind w:left="4329" w:hanging="360"/>
      </w:pPr>
      <w:rPr>
        <w:rFonts w:ascii="Wingdings" w:hAnsi="Wingdings" w:hint="default"/>
      </w:rPr>
    </w:lvl>
    <w:lvl w:ilvl="6" w:tplc="08090001" w:tentative="1">
      <w:start w:val="1"/>
      <w:numFmt w:val="bullet"/>
      <w:lvlText w:val=""/>
      <w:lvlJc w:val="left"/>
      <w:pPr>
        <w:ind w:left="5049" w:hanging="360"/>
      </w:pPr>
      <w:rPr>
        <w:rFonts w:ascii="Symbol" w:hAnsi="Symbol" w:hint="default"/>
      </w:rPr>
    </w:lvl>
    <w:lvl w:ilvl="7" w:tplc="08090003" w:tentative="1">
      <w:start w:val="1"/>
      <w:numFmt w:val="bullet"/>
      <w:lvlText w:val="o"/>
      <w:lvlJc w:val="left"/>
      <w:pPr>
        <w:ind w:left="5769" w:hanging="360"/>
      </w:pPr>
      <w:rPr>
        <w:rFonts w:ascii="Courier New" w:hAnsi="Courier New" w:cs="Courier New" w:hint="default"/>
      </w:rPr>
    </w:lvl>
    <w:lvl w:ilvl="8" w:tplc="08090005" w:tentative="1">
      <w:start w:val="1"/>
      <w:numFmt w:val="bullet"/>
      <w:lvlText w:val=""/>
      <w:lvlJc w:val="left"/>
      <w:pPr>
        <w:ind w:left="6489" w:hanging="360"/>
      </w:pPr>
      <w:rPr>
        <w:rFonts w:ascii="Wingdings" w:hAnsi="Wingdings" w:hint="default"/>
      </w:rPr>
    </w:lvl>
  </w:abstractNum>
  <w:abstractNum w:abstractNumId="30">
    <w:nsid w:val="1DED3F0F"/>
    <w:multiLevelType w:val="multilevel"/>
    <w:tmpl w:val="54128DDA"/>
    <w:lvl w:ilvl="0">
      <w:start w:val="9"/>
      <w:numFmt w:val="decimal"/>
      <w:pStyle w:val="Heading1"/>
      <w:isLgl/>
      <w:lvlText w:val="ANNEX %1"/>
      <w:lvlJc w:val="left"/>
      <w:pPr>
        <w:tabs>
          <w:tab w:val="num" w:pos="3686"/>
        </w:tabs>
        <w:ind w:left="1418" w:firstLine="0"/>
      </w:pPr>
      <w:rPr>
        <w:rFonts w:ascii="Arial" w:hAnsi="Arial" w:cs="Arial" w:hint="default"/>
        <w:b w:val="0"/>
        <w:i w:val="0"/>
        <w:vanish w:val="0"/>
        <w:color w:val="auto"/>
        <w:sz w:val="36"/>
        <w:szCs w:val="36"/>
        <w:u w:val="none"/>
      </w:rPr>
    </w:lvl>
    <w:lvl w:ilvl="1">
      <w:start w:val="1"/>
      <w:numFmt w:val="decimal"/>
      <w:pStyle w:val="Heading2"/>
      <w:lvlText w:val="%1.%2"/>
      <w:lvlJc w:val="left"/>
      <w:pPr>
        <w:tabs>
          <w:tab w:val="num" w:pos="1116"/>
        </w:tabs>
        <w:ind w:left="1116" w:hanging="576"/>
      </w:pPr>
      <w:rPr>
        <w:rFonts w:hint="default"/>
      </w:rPr>
    </w:lvl>
    <w:lvl w:ilvl="2">
      <w:start w:val="1"/>
      <w:numFmt w:val="decimal"/>
      <w:pStyle w:val="Heading3"/>
      <w:lvlText w:val="%1.%2.%3"/>
      <w:lvlJc w:val="left"/>
      <w:pPr>
        <w:tabs>
          <w:tab w:val="num" w:pos="720"/>
        </w:tabs>
        <w:ind w:left="720" w:hanging="720"/>
      </w:pPr>
      <w:rPr>
        <w:rFonts w:hint="default"/>
        <w:lang w:val="en-GB"/>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20436F34"/>
    <w:multiLevelType w:val="hybridMultilevel"/>
    <w:tmpl w:val="D8B2A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1920843"/>
    <w:multiLevelType w:val="hybridMultilevel"/>
    <w:tmpl w:val="334C54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1EB5E96"/>
    <w:multiLevelType w:val="multilevel"/>
    <w:tmpl w:val="C9402BEC"/>
    <w:styleLink w:val="StyleOutlinenumbered14ptBold"/>
    <w:lvl w:ilvl="0">
      <w:start w:val="1"/>
      <w:numFmt w:val="decimal"/>
      <w:isLgl/>
      <w:lvlText w:val="ANNEX %1"/>
      <w:lvlJc w:val="left"/>
      <w:pPr>
        <w:tabs>
          <w:tab w:val="num" w:pos="2268"/>
        </w:tabs>
        <w:ind w:left="0" w:firstLine="0"/>
      </w:pPr>
      <w:rPr>
        <w:rFonts w:ascii="Arial Bold" w:hAnsi="Arial Bold" w:hint="default"/>
        <w:b/>
        <w:i w:val="0"/>
        <w:vanish w:val="0"/>
        <w:color w:val="auto"/>
        <w:sz w:val="36"/>
        <w:szCs w:val="36"/>
        <w:u w:val="none"/>
      </w:rPr>
    </w:lvl>
    <w:lvl w:ilvl="1">
      <w:start w:val="1"/>
      <w:numFmt w:val="decimal"/>
      <w:lvlText w:val="%1.%2"/>
      <w:lvlJc w:val="left"/>
      <w:pPr>
        <w:tabs>
          <w:tab w:val="num" w:pos="576"/>
        </w:tabs>
        <w:ind w:left="576" w:hanging="576"/>
      </w:pPr>
      <w:rPr>
        <w:rFonts w:ascii="Arial" w:hAnsi="Arial"/>
        <w:b/>
        <w:bCs/>
        <w:sz w:val="28"/>
      </w:rPr>
    </w:lvl>
    <w:lvl w:ilvl="2">
      <w:start w:val="1"/>
      <w:numFmt w:val="decimal"/>
      <w:lvlText w:val="%1.%2.%3"/>
      <w:lvlJc w:val="left"/>
      <w:pPr>
        <w:tabs>
          <w:tab w:val="num" w:pos="720"/>
        </w:tabs>
        <w:ind w:left="720" w:hanging="720"/>
      </w:pPr>
      <w:rPr>
        <w:rFonts w:hint="default"/>
        <w:lang w:val="en-G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22CF1571"/>
    <w:multiLevelType w:val="multilevel"/>
    <w:tmpl w:val="469AD6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40"/>
        </w:tabs>
        <w:ind w:left="1440" w:hanging="873"/>
      </w:pPr>
      <w:rPr>
        <w:rFonts w:hint="default"/>
      </w:rPr>
    </w:lvl>
    <w:lvl w:ilvl="3">
      <w:start w:val="1"/>
      <w:numFmt w:val="decimal"/>
      <w:lvlText w:val="%1.%2.%3.%4"/>
      <w:lvlJc w:val="left"/>
      <w:pPr>
        <w:tabs>
          <w:tab w:val="num" w:pos="1622"/>
        </w:tabs>
        <w:ind w:left="1622" w:hanging="1055"/>
      </w:pPr>
      <w:rPr>
        <w:rFonts w:hint="default"/>
      </w:rPr>
    </w:lvl>
    <w:lvl w:ilvl="4">
      <w:start w:val="1"/>
      <w:numFmt w:val="decimal"/>
      <w:lvlText w:val="%1.%2.%3.%4.%5"/>
      <w:lvlJc w:val="left"/>
      <w:pPr>
        <w:tabs>
          <w:tab w:val="num" w:pos="1797"/>
        </w:tabs>
        <w:ind w:left="1797" w:hanging="1230"/>
      </w:pPr>
      <w:rPr>
        <w:rFonts w:hint="default"/>
      </w:rPr>
    </w:lvl>
    <w:lvl w:ilvl="5">
      <w:start w:val="1"/>
      <w:numFmt w:val="decimal"/>
      <w:lvlText w:val="%1.%2.%3.%4.%5.%6"/>
      <w:lvlJc w:val="left"/>
      <w:pPr>
        <w:tabs>
          <w:tab w:val="num" w:pos="1979"/>
        </w:tabs>
        <w:ind w:left="1979" w:hanging="1412"/>
      </w:pPr>
      <w:rPr>
        <w:rFonts w:hint="default"/>
      </w:rPr>
    </w:lvl>
    <w:lvl w:ilvl="6">
      <w:start w:val="1"/>
      <w:numFmt w:val="decimal"/>
      <w:lvlText w:val="%1.%2.%3.%4.%5.%6.%7"/>
      <w:lvlJc w:val="left"/>
      <w:pPr>
        <w:tabs>
          <w:tab w:val="num" w:pos="2160"/>
        </w:tabs>
        <w:ind w:left="2160" w:hanging="1593"/>
      </w:pPr>
      <w:rPr>
        <w:rFonts w:hint="default"/>
      </w:rPr>
    </w:lvl>
    <w:lvl w:ilvl="7">
      <w:start w:val="1"/>
      <w:numFmt w:val="decimal"/>
      <w:lvlText w:val="%1.%2.%3.%4.%5.%6.%7.%8"/>
      <w:lvlJc w:val="left"/>
      <w:pPr>
        <w:tabs>
          <w:tab w:val="num" w:pos="2342"/>
        </w:tabs>
        <w:ind w:left="2342" w:hanging="1775"/>
      </w:pPr>
      <w:rPr>
        <w:rFonts w:hint="default"/>
      </w:rPr>
    </w:lvl>
    <w:lvl w:ilvl="8">
      <w:start w:val="1"/>
      <w:numFmt w:val="decimal"/>
      <w:lvlText w:val="%1.%2.%3.%4.%5.%6.%7.%8.%9"/>
      <w:lvlJc w:val="left"/>
      <w:pPr>
        <w:tabs>
          <w:tab w:val="num" w:pos="2517"/>
        </w:tabs>
        <w:ind w:left="2517" w:hanging="1950"/>
      </w:pPr>
      <w:rPr>
        <w:rFonts w:hint="default"/>
      </w:rPr>
    </w:lvl>
  </w:abstractNum>
  <w:abstractNum w:abstractNumId="36">
    <w:nsid w:val="24B15D1B"/>
    <w:multiLevelType w:val="hybridMultilevel"/>
    <w:tmpl w:val="38C0AC8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8CE2DCD"/>
    <w:multiLevelType w:val="hybridMultilevel"/>
    <w:tmpl w:val="BC4AE50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2942796F"/>
    <w:multiLevelType w:val="hybridMultilevel"/>
    <w:tmpl w:val="B7D4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29636BB9"/>
    <w:multiLevelType w:val="hybridMultilevel"/>
    <w:tmpl w:val="DA70A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2B7B50A4"/>
    <w:multiLevelType w:val="hybridMultilevel"/>
    <w:tmpl w:val="E8F0F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0EC0116"/>
    <w:multiLevelType w:val="hybridMultilevel"/>
    <w:tmpl w:val="96ACD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323B4E07"/>
    <w:multiLevelType w:val="hybridMultilevel"/>
    <w:tmpl w:val="D84C7906"/>
    <w:lvl w:ilvl="0" w:tplc="04090003">
      <w:start w:val="1"/>
      <w:numFmt w:val="bullet"/>
      <w:lvlText w:val="o"/>
      <w:lvlJc w:val="left"/>
      <w:pPr>
        <w:tabs>
          <w:tab w:val="num" w:pos="1080"/>
        </w:tabs>
        <w:ind w:left="1080" w:hanging="360"/>
      </w:pPr>
      <w:rPr>
        <w:rFonts w:ascii="Courier New" w:hAnsi="Courier New" w:cs="Courier New" w:hint="default"/>
      </w:rPr>
    </w:lvl>
    <w:lvl w:ilvl="1" w:tplc="41DE3AE4">
      <w:numFmt w:val="bullet"/>
      <w:lvlText w:val="-"/>
      <w:lvlJc w:val="left"/>
      <w:pPr>
        <w:tabs>
          <w:tab w:val="num" w:pos="2475"/>
        </w:tabs>
        <w:ind w:left="2475" w:hanging="1035"/>
      </w:pPr>
      <w:rPr>
        <w:rFonts w:ascii="Arial" w:eastAsia="SimSu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3241331E"/>
    <w:multiLevelType w:val="hybridMultilevel"/>
    <w:tmpl w:val="8B42D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335B5A3E"/>
    <w:multiLevelType w:val="multilevel"/>
    <w:tmpl w:val="88905FCE"/>
    <w:lvl w:ilvl="0">
      <w:numFmt w:val="bullet"/>
      <w:lvlText w:val="•"/>
      <w:lvlJc w:val="left"/>
      <w:pPr>
        <w:tabs>
          <w:tab w:val="num" w:pos="360"/>
        </w:tabs>
        <w:ind w:left="360" w:hanging="360"/>
      </w:pPr>
      <w:rPr>
        <w:rFonts w:ascii="Arial" w:eastAsia="SimSun" w:hAnsi="Arial" w:cs="Aria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5">
    <w:nsid w:val="34B964CF"/>
    <w:multiLevelType w:val="hybridMultilevel"/>
    <w:tmpl w:val="4998A500"/>
    <w:lvl w:ilvl="0" w:tplc="04060001">
      <w:start w:val="1"/>
      <w:numFmt w:val="bullet"/>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46">
    <w:nsid w:val="360945CD"/>
    <w:multiLevelType w:val="hybridMultilevel"/>
    <w:tmpl w:val="FF3E7A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nsid w:val="365234AC"/>
    <w:multiLevelType w:val="hybridMultilevel"/>
    <w:tmpl w:val="AC1E985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37A450E2"/>
    <w:multiLevelType w:val="hybridMultilevel"/>
    <w:tmpl w:val="834C711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9">
    <w:nsid w:val="37AF788B"/>
    <w:multiLevelType w:val="hybridMultilevel"/>
    <w:tmpl w:val="9926EC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38402D96"/>
    <w:multiLevelType w:val="hybridMultilevel"/>
    <w:tmpl w:val="09068E1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38513F94"/>
    <w:multiLevelType w:val="hybridMultilevel"/>
    <w:tmpl w:val="93B280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F696888"/>
    <w:multiLevelType w:val="hybridMultilevel"/>
    <w:tmpl w:val="D15087F0"/>
    <w:lvl w:ilvl="0" w:tplc="04090003">
      <w:start w:val="1"/>
      <w:numFmt w:val="bullet"/>
      <w:lvlText w:val="o"/>
      <w:lvlJc w:val="left"/>
      <w:pPr>
        <w:tabs>
          <w:tab w:val="num" w:pos="774"/>
        </w:tabs>
        <w:ind w:left="774" w:hanging="360"/>
      </w:pPr>
      <w:rPr>
        <w:rFonts w:ascii="Courier New" w:hAnsi="Courier New" w:cs="Courier New"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53">
    <w:nsid w:val="41B451B4"/>
    <w:multiLevelType w:val="hybridMultilevel"/>
    <w:tmpl w:val="55CCE2E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43210A89"/>
    <w:multiLevelType w:val="hybridMultilevel"/>
    <w:tmpl w:val="D4AA1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43653C79"/>
    <w:multiLevelType w:val="hybridMultilevel"/>
    <w:tmpl w:val="820439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43665238"/>
    <w:multiLevelType w:val="hybridMultilevel"/>
    <w:tmpl w:val="D0DC1E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nsid w:val="48B766EA"/>
    <w:multiLevelType w:val="hybridMultilevel"/>
    <w:tmpl w:val="C94E6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48BD36FF"/>
    <w:multiLevelType w:val="hybridMultilevel"/>
    <w:tmpl w:val="28C80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4D0C0094"/>
    <w:multiLevelType w:val="hybridMultilevel"/>
    <w:tmpl w:val="B02E85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cs="Times New Roman"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cs="Times New Roman"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3">
    <w:nsid w:val="51CD63BC"/>
    <w:multiLevelType w:val="hybridMultilevel"/>
    <w:tmpl w:val="F45C1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52053FEA"/>
    <w:multiLevelType w:val="hybridMultilevel"/>
    <w:tmpl w:val="5CBE445C"/>
    <w:lvl w:ilvl="0" w:tplc="104C7AAC">
      <w:start w:val="1"/>
      <w:numFmt w:val="bullet"/>
      <w:lvlText w:val="o"/>
      <w:lvlJc w:val="left"/>
      <w:pPr>
        <w:tabs>
          <w:tab w:val="num" w:pos="720"/>
        </w:tabs>
        <w:ind w:left="720" w:hanging="360"/>
      </w:pPr>
      <w:rPr>
        <w:rFonts w:ascii="Courier New" w:hAnsi="Courier New" w:cs="Courier New" w:hint="default"/>
      </w:rPr>
    </w:lvl>
    <w:lvl w:ilvl="1" w:tplc="77BA97BE" w:tentative="1">
      <w:start w:val="1"/>
      <w:numFmt w:val="bullet"/>
      <w:lvlText w:val="o"/>
      <w:lvlJc w:val="left"/>
      <w:pPr>
        <w:tabs>
          <w:tab w:val="num" w:pos="1440"/>
        </w:tabs>
        <w:ind w:left="1440" w:hanging="360"/>
      </w:pPr>
      <w:rPr>
        <w:rFonts w:ascii="Courier New" w:hAnsi="Courier New" w:cs="Courier New" w:hint="default"/>
      </w:rPr>
    </w:lvl>
    <w:lvl w:ilvl="2" w:tplc="F7426718" w:tentative="1">
      <w:start w:val="1"/>
      <w:numFmt w:val="bullet"/>
      <w:lvlText w:val=""/>
      <w:lvlJc w:val="left"/>
      <w:pPr>
        <w:tabs>
          <w:tab w:val="num" w:pos="2160"/>
        </w:tabs>
        <w:ind w:left="2160" w:hanging="360"/>
      </w:pPr>
      <w:rPr>
        <w:rFonts w:ascii="Wingdings" w:hAnsi="Wingdings" w:hint="default"/>
      </w:rPr>
    </w:lvl>
    <w:lvl w:ilvl="3" w:tplc="9202BECE" w:tentative="1">
      <w:start w:val="1"/>
      <w:numFmt w:val="bullet"/>
      <w:lvlText w:val=""/>
      <w:lvlJc w:val="left"/>
      <w:pPr>
        <w:tabs>
          <w:tab w:val="num" w:pos="2880"/>
        </w:tabs>
        <w:ind w:left="2880" w:hanging="360"/>
      </w:pPr>
      <w:rPr>
        <w:rFonts w:ascii="Symbol" w:hAnsi="Symbol" w:hint="default"/>
      </w:rPr>
    </w:lvl>
    <w:lvl w:ilvl="4" w:tplc="8A6E4A06" w:tentative="1">
      <w:start w:val="1"/>
      <w:numFmt w:val="bullet"/>
      <w:lvlText w:val="o"/>
      <w:lvlJc w:val="left"/>
      <w:pPr>
        <w:tabs>
          <w:tab w:val="num" w:pos="3600"/>
        </w:tabs>
        <w:ind w:left="3600" w:hanging="360"/>
      </w:pPr>
      <w:rPr>
        <w:rFonts w:ascii="Courier New" w:hAnsi="Courier New" w:cs="Courier New" w:hint="default"/>
      </w:rPr>
    </w:lvl>
    <w:lvl w:ilvl="5" w:tplc="4D4EFEA4" w:tentative="1">
      <w:start w:val="1"/>
      <w:numFmt w:val="bullet"/>
      <w:lvlText w:val=""/>
      <w:lvlJc w:val="left"/>
      <w:pPr>
        <w:tabs>
          <w:tab w:val="num" w:pos="4320"/>
        </w:tabs>
        <w:ind w:left="4320" w:hanging="360"/>
      </w:pPr>
      <w:rPr>
        <w:rFonts w:ascii="Wingdings" w:hAnsi="Wingdings" w:hint="default"/>
      </w:rPr>
    </w:lvl>
    <w:lvl w:ilvl="6" w:tplc="A6AC8180" w:tentative="1">
      <w:start w:val="1"/>
      <w:numFmt w:val="bullet"/>
      <w:lvlText w:val=""/>
      <w:lvlJc w:val="left"/>
      <w:pPr>
        <w:tabs>
          <w:tab w:val="num" w:pos="5040"/>
        </w:tabs>
        <w:ind w:left="5040" w:hanging="360"/>
      </w:pPr>
      <w:rPr>
        <w:rFonts w:ascii="Symbol" w:hAnsi="Symbol" w:hint="default"/>
      </w:rPr>
    </w:lvl>
    <w:lvl w:ilvl="7" w:tplc="A69403F8" w:tentative="1">
      <w:start w:val="1"/>
      <w:numFmt w:val="bullet"/>
      <w:lvlText w:val="o"/>
      <w:lvlJc w:val="left"/>
      <w:pPr>
        <w:tabs>
          <w:tab w:val="num" w:pos="5760"/>
        </w:tabs>
        <w:ind w:left="5760" w:hanging="360"/>
      </w:pPr>
      <w:rPr>
        <w:rFonts w:ascii="Courier New" w:hAnsi="Courier New" w:cs="Courier New" w:hint="default"/>
      </w:rPr>
    </w:lvl>
    <w:lvl w:ilvl="8" w:tplc="A92A59BC" w:tentative="1">
      <w:start w:val="1"/>
      <w:numFmt w:val="bullet"/>
      <w:lvlText w:val=""/>
      <w:lvlJc w:val="left"/>
      <w:pPr>
        <w:tabs>
          <w:tab w:val="num" w:pos="6480"/>
        </w:tabs>
        <w:ind w:left="6480" w:hanging="360"/>
      </w:pPr>
      <w:rPr>
        <w:rFonts w:ascii="Wingdings" w:hAnsi="Wingdings" w:hint="default"/>
      </w:rPr>
    </w:lvl>
  </w:abstractNum>
  <w:abstractNum w:abstractNumId="65">
    <w:nsid w:val="52857256"/>
    <w:multiLevelType w:val="hybridMultilevel"/>
    <w:tmpl w:val="1B46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52D33E3F"/>
    <w:multiLevelType w:val="hybridMultilevel"/>
    <w:tmpl w:val="5CD86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nsid w:val="52E557A9"/>
    <w:multiLevelType w:val="hybridMultilevel"/>
    <w:tmpl w:val="5AB2C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4807355"/>
    <w:multiLevelType w:val="hybridMultilevel"/>
    <w:tmpl w:val="A47C96F4"/>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4DD6889"/>
    <w:multiLevelType w:val="hybridMultilevel"/>
    <w:tmpl w:val="65305A3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numFmt w:val="bullet"/>
      <w:lvlText w:val="•"/>
      <w:lvlJc w:val="left"/>
      <w:pPr>
        <w:ind w:left="2520" w:hanging="720"/>
      </w:pPr>
      <w:rPr>
        <w:rFonts w:ascii="Arial" w:eastAsia="SimSun" w:hAnsi="Arial" w:cs="Arial"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0">
    <w:nsid w:val="54E51736"/>
    <w:multiLevelType w:val="hybridMultilevel"/>
    <w:tmpl w:val="A62089F6"/>
    <w:lvl w:ilvl="0" w:tplc="08090001">
      <w:start w:val="1"/>
      <w:numFmt w:val="bullet"/>
      <w:lvlText w:val=""/>
      <w:lvlJc w:val="left"/>
      <w:pPr>
        <w:ind w:left="720" w:hanging="360"/>
      </w:pPr>
      <w:rPr>
        <w:rFonts w:ascii="Symbol" w:hAnsi="Symbol" w:hint="default"/>
      </w:rPr>
    </w:lvl>
    <w:lvl w:ilvl="1" w:tplc="194A987E">
      <w:numFmt w:val="bullet"/>
      <w:lvlText w:val=""/>
      <w:lvlJc w:val="left"/>
      <w:pPr>
        <w:ind w:left="1440" w:hanging="360"/>
      </w:pPr>
      <w:rPr>
        <w:rFonts w:ascii="Symbol" w:eastAsia="SimSu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cs="Times New Roman" w:hint="default"/>
        <w:b/>
        <w:bCs/>
        <w:i w:val="0"/>
        <w:iCs w:val="0"/>
        <w:caps w:val="0"/>
        <w:smallCaps w:val="0"/>
        <w:strike w:val="0"/>
        <w:dstrike w:val="0"/>
        <w:vanish w:val="0"/>
        <w:color w:val="000000"/>
        <w:spacing w:val="0"/>
        <w:kern w:val="0"/>
        <w:position w:val="0"/>
        <w:sz w:val="24"/>
        <w:szCs w:val="24"/>
        <w:u w:val="none"/>
        <w:effect w:val="none"/>
        <w:vertAlign w:val="baseline"/>
      </w:rPr>
    </w:lvl>
    <w:lvl w:ilvl="1">
      <w:start w:val="1"/>
      <w:numFmt w:val="decimalZero"/>
      <w:pStyle w:val="VTSHeading2"/>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73">
    <w:nsid w:val="5951498E"/>
    <w:multiLevelType w:val="hybridMultilevel"/>
    <w:tmpl w:val="35A41E50"/>
    <w:lvl w:ilvl="0" w:tplc="A1DE6CE2">
      <w:start w:val="1"/>
      <w:numFmt w:val="bullet"/>
      <w:lvlText w:val=""/>
      <w:lvlJc w:val="left"/>
      <w:pPr>
        <w:ind w:left="720" w:hanging="360"/>
      </w:pPr>
      <w:rPr>
        <w:rFonts w:ascii="Symbol" w:hAnsi="Symbol" w:hint="default"/>
      </w:rPr>
    </w:lvl>
    <w:lvl w:ilvl="1" w:tplc="98E28620" w:tentative="1">
      <w:start w:val="1"/>
      <w:numFmt w:val="bullet"/>
      <w:lvlText w:val="o"/>
      <w:lvlJc w:val="left"/>
      <w:pPr>
        <w:ind w:left="1440" w:hanging="360"/>
      </w:pPr>
      <w:rPr>
        <w:rFonts w:ascii="Courier New" w:hAnsi="Courier New" w:hint="default"/>
      </w:rPr>
    </w:lvl>
    <w:lvl w:ilvl="2" w:tplc="0610F186" w:tentative="1">
      <w:start w:val="1"/>
      <w:numFmt w:val="bullet"/>
      <w:lvlText w:val=""/>
      <w:lvlJc w:val="left"/>
      <w:pPr>
        <w:ind w:left="2160" w:hanging="360"/>
      </w:pPr>
      <w:rPr>
        <w:rFonts w:ascii="Wingdings" w:hAnsi="Wingdings" w:hint="default"/>
      </w:rPr>
    </w:lvl>
    <w:lvl w:ilvl="3" w:tplc="377C02A8" w:tentative="1">
      <w:start w:val="1"/>
      <w:numFmt w:val="bullet"/>
      <w:lvlText w:val=""/>
      <w:lvlJc w:val="left"/>
      <w:pPr>
        <w:ind w:left="2880" w:hanging="360"/>
      </w:pPr>
      <w:rPr>
        <w:rFonts w:ascii="Symbol" w:hAnsi="Symbol" w:hint="default"/>
      </w:rPr>
    </w:lvl>
    <w:lvl w:ilvl="4" w:tplc="288E541A" w:tentative="1">
      <w:start w:val="1"/>
      <w:numFmt w:val="bullet"/>
      <w:lvlText w:val="o"/>
      <w:lvlJc w:val="left"/>
      <w:pPr>
        <w:ind w:left="3600" w:hanging="360"/>
      </w:pPr>
      <w:rPr>
        <w:rFonts w:ascii="Courier New" w:hAnsi="Courier New" w:hint="default"/>
      </w:rPr>
    </w:lvl>
    <w:lvl w:ilvl="5" w:tplc="CB2CE258" w:tentative="1">
      <w:start w:val="1"/>
      <w:numFmt w:val="bullet"/>
      <w:lvlText w:val=""/>
      <w:lvlJc w:val="left"/>
      <w:pPr>
        <w:ind w:left="4320" w:hanging="360"/>
      </w:pPr>
      <w:rPr>
        <w:rFonts w:ascii="Wingdings" w:hAnsi="Wingdings" w:hint="default"/>
      </w:rPr>
    </w:lvl>
    <w:lvl w:ilvl="6" w:tplc="C6FE9794" w:tentative="1">
      <w:start w:val="1"/>
      <w:numFmt w:val="bullet"/>
      <w:lvlText w:val=""/>
      <w:lvlJc w:val="left"/>
      <w:pPr>
        <w:ind w:left="5040" w:hanging="360"/>
      </w:pPr>
      <w:rPr>
        <w:rFonts w:ascii="Symbol" w:hAnsi="Symbol" w:hint="default"/>
      </w:rPr>
    </w:lvl>
    <w:lvl w:ilvl="7" w:tplc="725224B8" w:tentative="1">
      <w:start w:val="1"/>
      <w:numFmt w:val="bullet"/>
      <w:lvlText w:val="o"/>
      <w:lvlJc w:val="left"/>
      <w:pPr>
        <w:ind w:left="5760" w:hanging="360"/>
      </w:pPr>
      <w:rPr>
        <w:rFonts w:ascii="Courier New" w:hAnsi="Courier New" w:hint="default"/>
      </w:rPr>
    </w:lvl>
    <w:lvl w:ilvl="8" w:tplc="04047C42" w:tentative="1">
      <w:start w:val="1"/>
      <w:numFmt w:val="bullet"/>
      <w:lvlText w:val=""/>
      <w:lvlJc w:val="left"/>
      <w:pPr>
        <w:ind w:left="6480" w:hanging="360"/>
      </w:pPr>
      <w:rPr>
        <w:rFonts w:ascii="Wingdings" w:hAnsi="Wingdings" w:hint="default"/>
      </w:rPr>
    </w:lvl>
  </w:abstractNum>
  <w:abstractNum w:abstractNumId="74">
    <w:nsid w:val="5A401043"/>
    <w:multiLevelType w:val="singleLevel"/>
    <w:tmpl w:val="DC16D0D2"/>
    <w:lvl w:ilvl="0">
      <w:start w:val="1"/>
      <w:numFmt w:val="bullet"/>
      <w:pStyle w:val="Bullet"/>
      <w:lvlText w:val=""/>
      <w:lvlJc w:val="left"/>
      <w:pPr>
        <w:tabs>
          <w:tab w:val="num" w:pos="360"/>
        </w:tabs>
        <w:ind w:left="360" w:hanging="360"/>
      </w:pPr>
      <w:rPr>
        <w:rFonts w:ascii="Symbol" w:hAnsi="Symbol" w:hint="default"/>
      </w:rPr>
    </w:lvl>
  </w:abstractNum>
  <w:abstractNum w:abstractNumId="75">
    <w:nsid w:val="5A443ACC"/>
    <w:multiLevelType w:val="multilevel"/>
    <w:tmpl w:val="B6BA741E"/>
    <w:lvl w:ilvl="0">
      <w:numFmt w:val="bullet"/>
      <w:lvlText w:val="•"/>
      <w:lvlJc w:val="left"/>
      <w:pPr>
        <w:tabs>
          <w:tab w:val="num" w:pos="360"/>
        </w:tabs>
        <w:ind w:left="360" w:hanging="360"/>
      </w:pPr>
      <w:rPr>
        <w:rFonts w:ascii="Arial" w:eastAsia="SimSun" w:hAnsi="Arial" w:cs="Aria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76">
    <w:nsid w:val="5B1B6D0E"/>
    <w:multiLevelType w:val="hybridMultilevel"/>
    <w:tmpl w:val="0F885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BFC0C37"/>
    <w:multiLevelType w:val="hybridMultilevel"/>
    <w:tmpl w:val="7C34580E"/>
    <w:lvl w:ilvl="0" w:tplc="FFFFFFFF">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78">
    <w:nsid w:val="5C24119B"/>
    <w:multiLevelType w:val="multilevel"/>
    <w:tmpl w:val="4E581C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79">
    <w:nsid w:val="5ED30DA4"/>
    <w:multiLevelType w:val="hybridMultilevel"/>
    <w:tmpl w:val="1C0C591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o"/>
      <w:lvlJc w:val="left"/>
      <w:pPr>
        <w:tabs>
          <w:tab w:val="num" w:pos="1440"/>
        </w:tabs>
        <w:ind w:left="1440" w:hanging="360"/>
      </w:pPr>
      <w:rPr>
        <w:rFonts w:ascii="Courier New" w:hAnsi="Courier New" w:cs="Courier New" w:hint="default"/>
      </w:rPr>
    </w:lvl>
    <w:lvl w:ilvl="2" w:tplc="0409000D"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B" w:tentative="1">
      <w:start w:val="1"/>
      <w:numFmt w:val="bullet"/>
      <w:lvlText w:val="o"/>
      <w:lvlJc w:val="left"/>
      <w:pPr>
        <w:tabs>
          <w:tab w:val="num" w:pos="3600"/>
        </w:tabs>
        <w:ind w:left="3600" w:hanging="360"/>
      </w:pPr>
      <w:rPr>
        <w:rFonts w:ascii="Courier New" w:hAnsi="Courier New" w:cs="Courier New" w:hint="default"/>
      </w:rPr>
    </w:lvl>
    <w:lvl w:ilvl="5" w:tplc="0409000D"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B" w:tentative="1">
      <w:start w:val="1"/>
      <w:numFmt w:val="bullet"/>
      <w:lvlText w:val="o"/>
      <w:lvlJc w:val="left"/>
      <w:pPr>
        <w:tabs>
          <w:tab w:val="num" w:pos="5760"/>
        </w:tabs>
        <w:ind w:left="5760" w:hanging="360"/>
      </w:pPr>
      <w:rPr>
        <w:rFonts w:ascii="Courier New" w:hAnsi="Courier New" w:cs="Courier New" w:hint="default"/>
      </w:rPr>
    </w:lvl>
    <w:lvl w:ilvl="8" w:tplc="0409000D" w:tentative="1">
      <w:start w:val="1"/>
      <w:numFmt w:val="bullet"/>
      <w:lvlText w:val=""/>
      <w:lvlJc w:val="left"/>
      <w:pPr>
        <w:tabs>
          <w:tab w:val="num" w:pos="6480"/>
        </w:tabs>
        <w:ind w:left="6480" w:hanging="360"/>
      </w:pPr>
      <w:rPr>
        <w:rFonts w:ascii="Wingdings" w:hAnsi="Wingdings" w:hint="default"/>
      </w:rPr>
    </w:lvl>
  </w:abstractNum>
  <w:abstractNum w:abstractNumId="80">
    <w:nsid w:val="5F905663"/>
    <w:multiLevelType w:val="multilevel"/>
    <w:tmpl w:val="990CDCF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81">
    <w:nsid w:val="5FE80C4F"/>
    <w:multiLevelType w:val="hybridMultilevel"/>
    <w:tmpl w:val="CDB659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5FF75A7A"/>
    <w:multiLevelType w:val="hybridMultilevel"/>
    <w:tmpl w:val="EF122B90"/>
    <w:lvl w:ilvl="0" w:tplc="04090001">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5FF90C07"/>
    <w:multiLevelType w:val="hybridMultilevel"/>
    <w:tmpl w:val="48FA1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5">
    <w:nsid w:val="62FB708A"/>
    <w:multiLevelType w:val="multilevel"/>
    <w:tmpl w:val="7BCCE0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8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87">
    <w:nsid w:val="63592872"/>
    <w:multiLevelType w:val="hybridMultilevel"/>
    <w:tmpl w:val="C6B49650"/>
    <w:lvl w:ilvl="0" w:tplc="C38ED662">
      <w:start w:val="1"/>
      <w:numFmt w:val="bullet"/>
      <w:lvlText w:val=""/>
      <w:lvlJc w:val="left"/>
      <w:pPr>
        <w:ind w:left="720" w:hanging="360"/>
      </w:pPr>
      <w:rPr>
        <w:rFonts w:ascii="Symbol" w:hAnsi="Symbol" w:hint="default"/>
      </w:rPr>
    </w:lvl>
    <w:lvl w:ilvl="1" w:tplc="F166882E" w:tentative="1">
      <w:start w:val="1"/>
      <w:numFmt w:val="bullet"/>
      <w:lvlText w:val="o"/>
      <w:lvlJc w:val="left"/>
      <w:pPr>
        <w:ind w:left="1440" w:hanging="360"/>
      </w:pPr>
      <w:rPr>
        <w:rFonts w:ascii="Courier New" w:hAnsi="Courier New" w:hint="default"/>
      </w:rPr>
    </w:lvl>
    <w:lvl w:ilvl="2" w:tplc="F020A324" w:tentative="1">
      <w:start w:val="1"/>
      <w:numFmt w:val="bullet"/>
      <w:lvlText w:val=""/>
      <w:lvlJc w:val="left"/>
      <w:pPr>
        <w:ind w:left="2160" w:hanging="360"/>
      </w:pPr>
      <w:rPr>
        <w:rFonts w:ascii="Wingdings" w:hAnsi="Wingdings" w:hint="default"/>
      </w:rPr>
    </w:lvl>
    <w:lvl w:ilvl="3" w:tplc="19EA7702" w:tentative="1">
      <w:start w:val="1"/>
      <w:numFmt w:val="bullet"/>
      <w:lvlText w:val=""/>
      <w:lvlJc w:val="left"/>
      <w:pPr>
        <w:ind w:left="2880" w:hanging="360"/>
      </w:pPr>
      <w:rPr>
        <w:rFonts w:ascii="Symbol" w:hAnsi="Symbol" w:hint="default"/>
      </w:rPr>
    </w:lvl>
    <w:lvl w:ilvl="4" w:tplc="2AAA269C" w:tentative="1">
      <w:start w:val="1"/>
      <w:numFmt w:val="bullet"/>
      <w:lvlText w:val="o"/>
      <w:lvlJc w:val="left"/>
      <w:pPr>
        <w:ind w:left="3600" w:hanging="360"/>
      </w:pPr>
      <w:rPr>
        <w:rFonts w:ascii="Courier New" w:hAnsi="Courier New" w:hint="default"/>
      </w:rPr>
    </w:lvl>
    <w:lvl w:ilvl="5" w:tplc="A4DC1864" w:tentative="1">
      <w:start w:val="1"/>
      <w:numFmt w:val="bullet"/>
      <w:lvlText w:val=""/>
      <w:lvlJc w:val="left"/>
      <w:pPr>
        <w:ind w:left="4320" w:hanging="360"/>
      </w:pPr>
      <w:rPr>
        <w:rFonts w:ascii="Wingdings" w:hAnsi="Wingdings" w:hint="default"/>
      </w:rPr>
    </w:lvl>
    <w:lvl w:ilvl="6" w:tplc="03C63598" w:tentative="1">
      <w:start w:val="1"/>
      <w:numFmt w:val="bullet"/>
      <w:lvlText w:val=""/>
      <w:lvlJc w:val="left"/>
      <w:pPr>
        <w:ind w:left="5040" w:hanging="360"/>
      </w:pPr>
      <w:rPr>
        <w:rFonts w:ascii="Symbol" w:hAnsi="Symbol" w:hint="default"/>
      </w:rPr>
    </w:lvl>
    <w:lvl w:ilvl="7" w:tplc="8130701A" w:tentative="1">
      <w:start w:val="1"/>
      <w:numFmt w:val="bullet"/>
      <w:lvlText w:val="o"/>
      <w:lvlJc w:val="left"/>
      <w:pPr>
        <w:ind w:left="5760" w:hanging="360"/>
      </w:pPr>
      <w:rPr>
        <w:rFonts w:ascii="Courier New" w:hAnsi="Courier New" w:hint="default"/>
      </w:rPr>
    </w:lvl>
    <w:lvl w:ilvl="8" w:tplc="392822F4" w:tentative="1">
      <w:start w:val="1"/>
      <w:numFmt w:val="bullet"/>
      <w:lvlText w:val=""/>
      <w:lvlJc w:val="left"/>
      <w:pPr>
        <w:ind w:left="6480" w:hanging="360"/>
      </w:pPr>
      <w:rPr>
        <w:rFonts w:ascii="Wingdings" w:hAnsi="Wingdings" w:hint="default"/>
      </w:rPr>
    </w:lvl>
  </w:abstractNum>
  <w:abstractNum w:abstractNumId="88">
    <w:nsid w:val="63A90723"/>
    <w:multiLevelType w:val="hybridMultilevel"/>
    <w:tmpl w:val="FBA23DCC"/>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9">
    <w:nsid w:val="65193D22"/>
    <w:multiLevelType w:val="multilevel"/>
    <w:tmpl w:val="12C46070"/>
    <w:lvl w:ilvl="0">
      <w:start w:val="1"/>
      <w:numFmt w:val="bullet"/>
      <w:lvlText w:val="o"/>
      <w:lvlJc w:val="left"/>
      <w:pPr>
        <w:tabs>
          <w:tab w:val="num" w:pos="720"/>
        </w:tabs>
        <w:ind w:left="720" w:hanging="360"/>
      </w:pPr>
      <w:rPr>
        <w:rFonts w:ascii="Courier New" w:hAnsi="Courier New" w:cs="Courier New" w:hint="default"/>
        <w:b/>
        <w:bCs/>
        <w:i w:val="0"/>
        <w:iCs w:val="0"/>
        <w:caps w:val="0"/>
        <w:smallCaps w:val="0"/>
        <w:strike w:val="0"/>
        <w:dstrike w:val="0"/>
        <w:vanish w:val="0"/>
        <w:color w:val="000000"/>
        <w:spacing w:val="0"/>
        <w:kern w:val="0"/>
        <w:position w:val="0"/>
        <w:sz w:val="24"/>
        <w:szCs w:val="24"/>
        <w:u w:val="none"/>
        <w:effect w:val="none"/>
        <w:vertAlign w:val="baseline"/>
      </w:rPr>
    </w:lvl>
    <w:lvl w:ilvl="1">
      <w:start w:val="1"/>
      <w:numFmt w:val="decimalZero"/>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0">
    <w:nsid w:val="684915CA"/>
    <w:multiLevelType w:val="hybridMultilevel"/>
    <w:tmpl w:val="2AD45B22"/>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1">
    <w:nsid w:val="6BB13D5C"/>
    <w:multiLevelType w:val="hybridMultilevel"/>
    <w:tmpl w:val="8132D1F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72740B0A"/>
    <w:multiLevelType w:val="multilevel"/>
    <w:tmpl w:val="3C200D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9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nsid w:val="77A26377"/>
    <w:multiLevelType w:val="hybridMultilevel"/>
    <w:tmpl w:val="10DA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96">
    <w:nsid w:val="797D7351"/>
    <w:multiLevelType w:val="hybridMultilevel"/>
    <w:tmpl w:val="98127F48"/>
    <w:lvl w:ilvl="0" w:tplc="EF1A4DE6">
      <w:start w:val="1"/>
      <w:numFmt w:val="bullet"/>
      <w:lvlText w:val="o"/>
      <w:lvlJc w:val="left"/>
      <w:pPr>
        <w:tabs>
          <w:tab w:val="num" w:pos="720"/>
        </w:tabs>
        <w:ind w:left="720" w:hanging="360"/>
      </w:pPr>
      <w:rPr>
        <w:rFonts w:ascii="Courier New" w:hAnsi="Courier New" w:cs="Courier New" w:hint="default"/>
      </w:rPr>
    </w:lvl>
    <w:lvl w:ilvl="1" w:tplc="D6B6B790" w:tentative="1">
      <w:start w:val="1"/>
      <w:numFmt w:val="bullet"/>
      <w:lvlText w:val="o"/>
      <w:lvlJc w:val="left"/>
      <w:pPr>
        <w:tabs>
          <w:tab w:val="num" w:pos="1440"/>
        </w:tabs>
        <w:ind w:left="1440" w:hanging="360"/>
      </w:pPr>
      <w:rPr>
        <w:rFonts w:ascii="Courier New" w:hAnsi="Courier New" w:cs="Courier New" w:hint="default"/>
      </w:rPr>
    </w:lvl>
    <w:lvl w:ilvl="2" w:tplc="A12815CE" w:tentative="1">
      <w:start w:val="1"/>
      <w:numFmt w:val="bullet"/>
      <w:lvlText w:val=""/>
      <w:lvlJc w:val="left"/>
      <w:pPr>
        <w:tabs>
          <w:tab w:val="num" w:pos="2160"/>
        </w:tabs>
        <w:ind w:left="2160" w:hanging="360"/>
      </w:pPr>
      <w:rPr>
        <w:rFonts w:ascii="Wingdings" w:hAnsi="Wingdings" w:hint="default"/>
      </w:rPr>
    </w:lvl>
    <w:lvl w:ilvl="3" w:tplc="DC041542" w:tentative="1">
      <w:start w:val="1"/>
      <w:numFmt w:val="bullet"/>
      <w:lvlText w:val=""/>
      <w:lvlJc w:val="left"/>
      <w:pPr>
        <w:tabs>
          <w:tab w:val="num" w:pos="2880"/>
        </w:tabs>
        <w:ind w:left="2880" w:hanging="360"/>
      </w:pPr>
      <w:rPr>
        <w:rFonts w:ascii="Symbol" w:hAnsi="Symbol" w:hint="default"/>
      </w:rPr>
    </w:lvl>
    <w:lvl w:ilvl="4" w:tplc="D572FA7C" w:tentative="1">
      <w:start w:val="1"/>
      <w:numFmt w:val="bullet"/>
      <w:lvlText w:val="o"/>
      <w:lvlJc w:val="left"/>
      <w:pPr>
        <w:tabs>
          <w:tab w:val="num" w:pos="3600"/>
        </w:tabs>
        <w:ind w:left="3600" w:hanging="360"/>
      </w:pPr>
      <w:rPr>
        <w:rFonts w:ascii="Courier New" w:hAnsi="Courier New" w:cs="Courier New" w:hint="default"/>
      </w:rPr>
    </w:lvl>
    <w:lvl w:ilvl="5" w:tplc="19C8908A" w:tentative="1">
      <w:start w:val="1"/>
      <w:numFmt w:val="bullet"/>
      <w:lvlText w:val=""/>
      <w:lvlJc w:val="left"/>
      <w:pPr>
        <w:tabs>
          <w:tab w:val="num" w:pos="4320"/>
        </w:tabs>
        <w:ind w:left="4320" w:hanging="360"/>
      </w:pPr>
      <w:rPr>
        <w:rFonts w:ascii="Wingdings" w:hAnsi="Wingdings" w:hint="default"/>
      </w:rPr>
    </w:lvl>
    <w:lvl w:ilvl="6" w:tplc="741AA6A8" w:tentative="1">
      <w:start w:val="1"/>
      <w:numFmt w:val="bullet"/>
      <w:lvlText w:val=""/>
      <w:lvlJc w:val="left"/>
      <w:pPr>
        <w:tabs>
          <w:tab w:val="num" w:pos="5040"/>
        </w:tabs>
        <w:ind w:left="5040" w:hanging="360"/>
      </w:pPr>
      <w:rPr>
        <w:rFonts w:ascii="Symbol" w:hAnsi="Symbol" w:hint="default"/>
      </w:rPr>
    </w:lvl>
    <w:lvl w:ilvl="7" w:tplc="09DCBA6A" w:tentative="1">
      <w:start w:val="1"/>
      <w:numFmt w:val="bullet"/>
      <w:lvlText w:val="o"/>
      <w:lvlJc w:val="left"/>
      <w:pPr>
        <w:tabs>
          <w:tab w:val="num" w:pos="5760"/>
        </w:tabs>
        <w:ind w:left="5760" w:hanging="360"/>
      </w:pPr>
      <w:rPr>
        <w:rFonts w:ascii="Courier New" w:hAnsi="Courier New" w:cs="Courier New" w:hint="default"/>
      </w:rPr>
    </w:lvl>
    <w:lvl w:ilvl="8" w:tplc="1DEAFFF4" w:tentative="1">
      <w:start w:val="1"/>
      <w:numFmt w:val="bullet"/>
      <w:lvlText w:val=""/>
      <w:lvlJc w:val="left"/>
      <w:pPr>
        <w:tabs>
          <w:tab w:val="num" w:pos="6480"/>
        </w:tabs>
        <w:ind w:left="6480" w:hanging="360"/>
      </w:pPr>
      <w:rPr>
        <w:rFonts w:ascii="Wingdings" w:hAnsi="Wingdings" w:hint="default"/>
      </w:rPr>
    </w:lvl>
  </w:abstractNum>
  <w:abstractNum w:abstractNumId="97">
    <w:nsid w:val="7D1734FF"/>
    <w:multiLevelType w:val="hybridMultilevel"/>
    <w:tmpl w:val="CEB81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nsid w:val="7F873C1F"/>
    <w:multiLevelType w:val="hybridMultilevel"/>
    <w:tmpl w:val="494A1828"/>
    <w:lvl w:ilvl="0" w:tplc="0409000F">
      <w:start w:val="1"/>
      <w:numFmt w:val="decimal"/>
      <w:lvlText w:val="%1."/>
      <w:lvlJc w:val="left"/>
      <w:pPr>
        <w:tabs>
          <w:tab w:val="num" w:pos="774"/>
        </w:tabs>
        <w:ind w:left="774" w:hanging="360"/>
      </w:pPr>
    </w:lvl>
    <w:lvl w:ilvl="1" w:tplc="04090019" w:tentative="1">
      <w:start w:val="1"/>
      <w:numFmt w:val="lowerLetter"/>
      <w:lvlText w:val="%2."/>
      <w:lvlJc w:val="left"/>
      <w:pPr>
        <w:tabs>
          <w:tab w:val="num" w:pos="1494"/>
        </w:tabs>
        <w:ind w:left="1494" w:hanging="360"/>
      </w:p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num w:numId="1">
    <w:abstractNumId w:val="74"/>
  </w:num>
  <w:num w:numId="2">
    <w:abstractNumId w:val="0"/>
  </w:num>
  <w:num w:numId="3">
    <w:abstractNumId w:val="38"/>
  </w:num>
  <w:num w:numId="4">
    <w:abstractNumId w:val="46"/>
  </w:num>
  <w:num w:numId="5">
    <w:abstractNumId w:val="45"/>
  </w:num>
  <w:num w:numId="6">
    <w:abstractNumId w:val="28"/>
  </w:num>
  <w:num w:numId="7">
    <w:abstractNumId w:val="68"/>
  </w:num>
  <w:num w:numId="8">
    <w:abstractNumId w:val="20"/>
  </w:num>
  <w:num w:numId="9">
    <w:abstractNumId w:val="25"/>
  </w:num>
  <w:num w:numId="10">
    <w:abstractNumId w:val="88"/>
  </w:num>
  <w:num w:numId="11">
    <w:abstractNumId w:val="30"/>
  </w:num>
  <w:num w:numId="12">
    <w:abstractNumId w:val="69"/>
  </w:num>
  <w:num w:numId="13">
    <w:abstractNumId w:val="23"/>
  </w:num>
  <w:num w:numId="14">
    <w:abstractNumId w:val="34"/>
  </w:num>
  <w:num w:numId="15">
    <w:abstractNumId w:val="51"/>
  </w:num>
  <w:num w:numId="16">
    <w:abstractNumId w:val="42"/>
  </w:num>
  <w:num w:numId="17">
    <w:abstractNumId w:val="79"/>
  </w:num>
  <w:num w:numId="18">
    <w:abstractNumId w:val="82"/>
  </w:num>
  <w:num w:numId="19">
    <w:abstractNumId w:val="52"/>
  </w:num>
  <w:num w:numId="20">
    <w:abstractNumId w:val="73"/>
  </w:num>
  <w:num w:numId="21">
    <w:abstractNumId w:val="19"/>
  </w:num>
  <w:num w:numId="22">
    <w:abstractNumId w:val="12"/>
  </w:num>
  <w:num w:numId="23">
    <w:abstractNumId w:val="39"/>
  </w:num>
  <w:num w:numId="24">
    <w:abstractNumId w:val="32"/>
  </w:num>
  <w:num w:numId="25">
    <w:abstractNumId w:val="90"/>
  </w:num>
  <w:num w:numId="26">
    <w:abstractNumId w:val="40"/>
  </w:num>
  <w:num w:numId="27">
    <w:abstractNumId w:val="87"/>
  </w:num>
  <w:num w:numId="28">
    <w:abstractNumId w:val="2"/>
  </w:num>
  <w:num w:numId="29">
    <w:abstractNumId w:val="3"/>
  </w:num>
  <w:num w:numId="30">
    <w:abstractNumId w:val="4"/>
  </w:num>
  <w:num w:numId="31">
    <w:abstractNumId w:val="5"/>
  </w:num>
  <w:num w:numId="32">
    <w:abstractNumId w:val="6"/>
  </w:num>
  <w:num w:numId="33">
    <w:abstractNumId w:val="7"/>
  </w:num>
  <w:num w:numId="34">
    <w:abstractNumId w:val="77"/>
  </w:num>
  <w:num w:numId="35">
    <w:abstractNumId w:val="64"/>
  </w:num>
  <w:num w:numId="36">
    <w:abstractNumId w:val="13"/>
  </w:num>
  <w:num w:numId="37">
    <w:abstractNumId w:val="96"/>
  </w:num>
  <w:num w:numId="38">
    <w:abstractNumId w:val="36"/>
  </w:num>
  <w:num w:numId="39">
    <w:abstractNumId w:val="43"/>
  </w:num>
  <w:num w:numId="40">
    <w:abstractNumId w:val="59"/>
  </w:num>
  <w:num w:numId="41">
    <w:abstractNumId w:val="71"/>
  </w:num>
  <w:num w:numId="42">
    <w:abstractNumId w:val="62"/>
  </w:num>
  <w:num w:numId="43">
    <w:abstractNumId w:val="31"/>
  </w:num>
  <w:num w:numId="44">
    <w:abstractNumId w:val="86"/>
  </w:num>
  <w:num w:numId="45">
    <w:abstractNumId w:val="95"/>
  </w:num>
  <w:num w:numId="46">
    <w:abstractNumId w:val="72"/>
  </w:num>
  <w:num w:numId="47">
    <w:abstractNumId w:val="14"/>
    <w:lvlOverride w:ilvl="0">
      <w:startOverride w:val="1"/>
    </w:lvlOverride>
  </w:num>
  <w:num w:numId="48">
    <w:abstractNumId w:val="93"/>
  </w:num>
  <w:num w:numId="49">
    <w:abstractNumId w:val="84"/>
  </w:num>
  <w:num w:numId="50">
    <w:abstractNumId w:val="61"/>
  </w:num>
  <w:num w:numId="51">
    <w:abstractNumId w:val="89"/>
  </w:num>
  <w:num w:numId="52">
    <w:abstractNumId w:val="21"/>
  </w:num>
  <w:num w:numId="53">
    <w:abstractNumId w:val="53"/>
  </w:num>
  <w:num w:numId="54">
    <w:abstractNumId w:val="37"/>
  </w:num>
  <w:num w:numId="55">
    <w:abstractNumId w:val="50"/>
  </w:num>
  <w:num w:numId="56">
    <w:abstractNumId w:val="98"/>
  </w:num>
  <w:num w:numId="57">
    <w:abstractNumId w:val="22"/>
  </w:num>
  <w:num w:numId="58">
    <w:abstractNumId w:val="91"/>
  </w:num>
  <w:num w:numId="59">
    <w:abstractNumId w:val="29"/>
  </w:num>
  <w:num w:numId="60">
    <w:abstractNumId w:val="47"/>
  </w:num>
  <w:num w:numId="61">
    <w:abstractNumId w:val="16"/>
  </w:num>
  <w:num w:numId="62">
    <w:abstractNumId w:val="49"/>
  </w:num>
  <w:num w:numId="63">
    <w:abstractNumId w:val="97"/>
  </w:num>
  <w:num w:numId="64">
    <w:abstractNumId w:val="81"/>
  </w:num>
  <w:num w:numId="65">
    <w:abstractNumId w:val="60"/>
  </w:num>
  <w:num w:numId="66">
    <w:abstractNumId w:val="33"/>
  </w:num>
  <w:num w:numId="67">
    <w:abstractNumId w:val="63"/>
  </w:num>
  <w:num w:numId="68">
    <w:abstractNumId w:val="54"/>
  </w:num>
  <w:num w:numId="69">
    <w:abstractNumId w:val="11"/>
  </w:num>
  <w:num w:numId="70">
    <w:abstractNumId w:val="10"/>
  </w:num>
  <w:num w:numId="71">
    <w:abstractNumId w:val="15"/>
  </w:num>
  <w:num w:numId="72">
    <w:abstractNumId w:val="30"/>
  </w:num>
  <w:num w:numId="73">
    <w:abstractNumId w:val="30"/>
  </w:num>
  <w:num w:numId="74">
    <w:abstractNumId w:val="30"/>
  </w:num>
  <w:num w:numId="75">
    <w:abstractNumId w:val="30"/>
  </w:num>
  <w:num w:numId="76">
    <w:abstractNumId w:val="30"/>
  </w:num>
  <w:num w:numId="77">
    <w:abstractNumId w:val="30"/>
  </w:num>
  <w:num w:numId="78">
    <w:abstractNumId w:val="30"/>
  </w:num>
  <w:num w:numId="79">
    <w:abstractNumId w:val="30"/>
  </w:num>
  <w:num w:numId="80">
    <w:abstractNumId w:val="30"/>
  </w:num>
  <w:num w:numId="81">
    <w:abstractNumId w:val="30"/>
  </w:num>
  <w:num w:numId="82">
    <w:abstractNumId w:val="30"/>
  </w:num>
  <w:num w:numId="83">
    <w:abstractNumId w:val="76"/>
  </w:num>
  <w:num w:numId="84">
    <w:abstractNumId w:val="30"/>
  </w:num>
  <w:num w:numId="85">
    <w:abstractNumId w:val="30"/>
  </w:num>
  <w:num w:numId="86">
    <w:abstractNumId w:val="30"/>
  </w:num>
  <w:num w:numId="87">
    <w:abstractNumId w:val="35"/>
  </w:num>
  <w:num w:numId="88">
    <w:abstractNumId w:val="30"/>
  </w:num>
  <w:num w:numId="89">
    <w:abstractNumId w:val="30"/>
  </w:num>
  <w:num w:numId="90">
    <w:abstractNumId w:val="17"/>
  </w:num>
  <w:num w:numId="91">
    <w:abstractNumId w:val="83"/>
  </w:num>
  <w:num w:numId="92">
    <w:abstractNumId w:val="67"/>
  </w:num>
  <w:num w:numId="93">
    <w:abstractNumId w:val="57"/>
  </w:num>
  <w:num w:numId="94">
    <w:abstractNumId w:val="94"/>
  </w:num>
  <w:num w:numId="95">
    <w:abstractNumId w:val="65"/>
  </w:num>
  <w:num w:numId="96">
    <w:abstractNumId w:val="41"/>
  </w:num>
  <w:num w:numId="97">
    <w:abstractNumId w:val="58"/>
  </w:num>
  <w:num w:numId="98">
    <w:abstractNumId w:val="27"/>
  </w:num>
  <w:num w:numId="99">
    <w:abstractNumId w:val="70"/>
  </w:num>
  <w:num w:numId="100">
    <w:abstractNumId w:val="26"/>
  </w:num>
  <w:num w:numId="101">
    <w:abstractNumId w:val="48"/>
  </w:num>
  <w:num w:numId="102">
    <w:abstractNumId w:val="55"/>
  </w:num>
  <w:num w:numId="103">
    <w:abstractNumId w:val="56"/>
  </w:num>
  <w:num w:numId="104">
    <w:abstractNumId w:val="66"/>
  </w:num>
  <w:num w:numId="105">
    <w:abstractNumId w:val="85"/>
  </w:num>
  <w:num w:numId="106">
    <w:abstractNumId w:val="24"/>
  </w:num>
  <w:num w:numId="107">
    <w:abstractNumId w:val="92"/>
  </w:num>
  <w:num w:numId="108">
    <w:abstractNumId w:val="78"/>
  </w:num>
  <w:num w:numId="109">
    <w:abstractNumId w:val="18"/>
  </w:num>
  <w:num w:numId="110">
    <w:abstractNumId w:val="80"/>
  </w:num>
  <w:num w:numId="111">
    <w:abstractNumId w:val="75"/>
  </w:num>
  <w:num w:numId="112">
    <w:abstractNumId w:val="44"/>
  </w:num>
  <w:num w:numId="113">
    <w:abstractNumId w:val="30"/>
  </w:num>
  <w:num w:numId="114">
    <w:abstractNumId w:val="3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activeWritingStyle w:appName="MSWord" w:lang="en-US" w:vendorID="64" w:dllVersion="131078" w:nlCheck="1" w:checkStyle="0"/>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activeWritingStyle w:appName="MSWord" w:lang="fr-CA"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numFmt w:val="lowerLette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041"/>
    <w:rsid w:val="000018CD"/>
    <w:rsid w:val="00002140"/>
    <w:rsid w:val="00002DE4"/>
    <w:rsid w:val="0000360C"/>
    <w:rsid w:val="00003F05"/>
    <w:rsid w:val="0000490F"/>
    <w:rsid w:val="00005544"/>
    <w:rsid w:val="0000555A"/>
    <w:rsid w:val="000071E3"/>
    <w:rsid w:val="00010CED"/>
    <w:rsid w:val="00011BB4"/>
    <w:rsid w:val="00014AC2"/>
    <w:rsid w:val="00015C6C"/>
    <w:rsid w:val="00016BA5"/>
    <w:rsid w:val="000202C8"/>
    <w:rsid w:val="0002144A"/>
    <w:rsid w:val="000225E1"/>
    <w:rsid w:val="000245DD"/>
    <w:rsid w:val="00025F2E"/>
    <w:rsid w:val="00027036"/>
    <w:rsid w:val="00027373"/>
    <w:rsid w:val="00032630"/>
    <w:rsid w:val="00032E7D"/>
    <w:rsid w:val="0003479B"/>
    <w:rsid w:val="00036624"/>
    <w:rsid w:val="00040079"/>
    <w:rsid w:val="00041157"/>
    <w:rsid w:val="0004384C"/>
    <w:rsid w:val="000438FD"/>
    <w:rsid w:val="00044C93"/>
    <w:rsid w:val="00045F39"/>
    <w:rsid w:val="00051BEE"/>
    <w:rsid w:val="00051F85"/>
    <w:rsid w:val="00053C2D"/>
    <w:rsid w:val="0005532E"/>
    <w:rsid w:val="000559BE"/>
    <w:rsid w:val="00057B07"/>
    <w:rsid w:val="00060748"/>
    <w:rsid w:val="0006377D"/>
    <w:rsid w:val="00064210"/>
    <w:rsid w:val="00065253"/>
    <w:rsid w:val="00066CA3"/>
    <w:rsid w:val="00067E25"/>
    <w:rsid w:val="00070AEA"/>
    <w:rsid w:val="00070C36"/>
    <w:rsid w:val="000729E8"/>
    <w:rsid w:val="00081B2C"/>
    <w:rsid w:val="00084874"/>
    <w:rsid w:val="000858FD"/>
    <w:rsid w:val="00086539"/>
    <w:rsid w:val="000901F8"/>
    <w:rsid w:val="000902F7"/>
    <w:rsid w:val="000918A2"/>
    <w:rsid w:val="000930F8"/>
    <w:rsid w:val="0009320E"/>
    <w:rsid w:val="0009363A"/>
    <w:rsid w:val="00093DAA"/>
    <w:rsid w:val="00094D72"/>
    <w:rsid w:val="000963CD"/>
    <w:rsid w:val="00097458"/>
    <w:rsid w:val="00097D53"/>
    <w:rsid w:val="000A0167"/>
    <w:rsid w:val="000A09DE"/>
    <w:rsid w:val="000A1E16"/>
    <w:rsid w:val="000A3F88"/>
    <w:rsid w:val="000A7D88"/>
    <w:rsid w:val="000B0451"/>
    <w:rsid w:val="000B130D"/>
    <w:rsid w:val="000B2E34"/>
    <w:rsid w:val="000B33E0"/>
    <w:rsid w:val="000B348F"/>
    <w:rsid w:val="000B5575"/>
    <w:rsid w:val="000B7565"/>
    <w:rsid w:val="000B78AD"/>
    <w:rsid w:val="000B78F3"/>
    <w:rsid w:val="000C2054"/>
    <w:rsid w:val="000C300A"/>
    <w:rsid w:val="000C46DC"/>
    <w:rsid w:val="000C5B85"/>
    <w:rsid w:val="000C6DCA"/>
    <w:rsid w:val="000C7210"/>
    <w:rsid w:val="000D0A3E"/>
    <w:rsid w:val="000D252A"/>
    <w:rsid w:val="000D3D5C"/>
    <w:rsid w:val="000D4367"/>
    <w:rsid w:val="000E2257"/>
    <w:rsid w:val="000E3E90"/>
    <w:rsid w:val="000E5060"/>
    <w:rsid w:val="000E586B"/>
    <w:rsid w:val="000E60BC"/>
    <w:rsid w:val="000F3158"/>
    <w:rsid w:val="000F3595"/>
    <w:rsid w:val="000F3F0D"/>
    <w:rsid w:val="000F479B"/>
    <w:rsid w:val="000F5C86"/>
    <w:rsid w:val="000F68D8"/>
    <w:rsid w:val="000F7A9E"/>
    <w:rsid w:val="00100C71"/>
    <w:rsid w:val="001027A3"/>
    <w:rsid w:val="00103CBD"/>
    <w:rsid w:val="00105E26"/>
    <w:rsid w:val="00105FBB"/>
    <w:rsid w:val="0010697D"/>
    <w:rsid w:val="001077B0"/>
    <w:rsid w:val="00110DAC"/>
    <w:rsid w:val="00111177"/>
    <w:rsid w:val="001127FA"/>
    <w:rsid w:val="00114025"/>
    <w:rsid w:val="0011406A"/>
    <w:rsid w:val="001140F3"/>
    <w:rsid w:val="00114D36"/>
    <w:rsid w:val="00115627"/>
    <w:rsid w:val="0011769F"/>
    <w:rsid w:val="00120035"/>
    <w:rsid w:val="00120A55"/>
    <w:rsid w:val="001214B8"/>
    <w:rsid w:val="0012157B"/>
    <w:rsid w:val="00122D17"/>
    <w:rsid w:val="001238A8"/>
    <w:rsid w:val="001241BD"/>
    <w:rsid w:val="00124C91"/>
    <w:rsid w:val="00125F74"/>
    <w:rsid w:val="00126D61"/>
    <w:rsid w:val="00131ED3"/>
    <w:rsid w:val="001352F8"/>
    <w:rsid w:val="00135FFD"/>
    <w:rsid w:val="00141FFD"/>
    <w:rsid w:val="001421F0"/>
    <w:rsid w:val="00147076"/>
    <w:rsid w:val="00150D78"/>
    <w:rsid w:val="00151ADC"/>
    <w:rsid w:val="001528FB"/>
    <w:rsid w:val="00152F52"/>
    <w:rsid w:val="001530CC"/>
    <w:rsid w:val="00153568"/>
    <w:rsid w:val="00153B66"/>
    <w:rsid w:val="00155288"/>
    <w:rsid w:val="001603A0"/>
    <w:rsid w:val="00161046"/>
    <w:rsid w:val="001667D7"/>
    <w:rsid w:val="00166DD1"/>
    <w:rsid w:val="00170B8B"/>
    <w:rsid w:val="00175F0B"/>
    <w:rsid w:val="00180967"/>
    <w:rsid w:val="00183277"/>
    <w:rsid w:val="0018347E"/>
    <w:rsid w:val="00184F49"/>
    <w:rsid w:val="001850CE"/>
    <w:rsid w:val="0018535B"/>
    <w:rsid w:val="00186339"/>
    <w:rsid w:val="00186D92"/>
    <w:rsid w:val="0018722C"/>
    <w:rsid w:val="00191BD8"/>
    <w:rsid w:val="001969F1"/>
    <w:rsid w:val="00197BCD"/>
    <w:rsid w:val="001A0661"/>
    <w:rsid w:val="001A2CD1"/>
    <w:rsid w:val="001A4467"/>
    <w:rsid w:val="001A565B"/>
    <w:rsid w:val="001A5939"/>
    <w:rsid w:val="001A647D"/>
    <w:rsid w:val="001B00AF"/>
    <w:rsid w:val="001B048A"/>
    <w:rsid w:val="001B2514"/>
    <w:rsid w:val="001B37A7"/>
    <w:rsid w:val="001B39DB"/>
    <w:rsid w:val="001B43CF"/>
    <w:rsid w:val="001B6344"/>
    <w:rsid w:val="001B7CCA"/>
    <w:rsid w:val="001C1379"/>
    <w:rsid w:val="001C2088"/>
    <w:rsid w:val="001C2988"/>
    <w:rsid w:val="001C29E2"/>
    <w:rsid w:val="001C3F13"/>
    <w:rsid w:val="001C5A43"/>
    <w:rsid w:val="001C60DA"/>
    <w:rsid w:val="001C61A3"/>
    <w:rsid w:val="001C65B0"/>
    <w:rsid w:val="001C7FAA"/>
    <w:rsid w:val="001D026C"/>
    <w:rsid w:val="001D0502"/>
    <w:rsid w:val="001D06A9"/>
    <w:rsid w:val="001D09BC"/>
    <w:rsid w:val="001D1762"/>
    <w:rsid w:val="001D3ECA"/>
    <w:rsid w:val="001D6EDC"/>
    <w:rsid w:val="001E1328"/>
    <w:rsid w:val="001E1E5A"/>
    <w:rsid w:val="001E1FDF"/>
    <w:rsid w:val="001E2EEE"/>
    <w:rsid w:val="001E4F45"/>
    <w:rsid w:val="001E5968"/>
    <w:rsid w:val="001E7D1B"/>
    <w:rsid w:val="001F42D2"/>
    <w:rsid w:val="001F56C3"/>
    <w:rsid w:val="001F5AD8"/>
    <w:rsid w:val="001F6A53"/>
    <w:rsid w:val="001F770F"/>
    <w:rsid w:val="001F7BD5"/>
    <w:rsid w:val="00200A7A"/>
    <w:rsid w:val="00201AA7"/>
    <w:rsid w:val="00202472"/>
    <w:rsid w:val="00202CDF"/>
    <w:rsid w:val="00203742"/>
    <w:rsid w:val="00206162"/>
    <w:rsid w:val="00210C04"/>
    <w:rsid w:val="00210FC0"/>
    <w:rsid w:val="002112E3"/>
    <w:rsid w:val="002117A7"/>
    <w:rsid w:val="0021209B"/>
    <w:rsid w:val="00212741"/>
    <w:rsid w:val="0021329A"/>
    <w:rsid w:val="00214172"/>
    <w:rsid w:val="002142D5"/>
    <w:rsid w:val="0021653D"/>
    <w:rsid w:val="00217E7E"/>
    <w:rsid w:val="00225A69"/>
    <w:rsid w:val="00227D20"/>
    <w:rsid w:val="00232372"/>
    <w:rsid w:val="00232902"/>
    <w:rsid w:val="00233919"/>
    <w:rsid w:val="00233D8A"/>
    <w:rsid w:val="002351BC"/>
    <w:rsid w:val="00235691"/>
    <w:rsid w:val="00235F81"/>
    <w:rsid w:val="002369C6"/>
    <w:rsid w:val="00236DD1"/>
    <w:rsid w:val="0024252E"/>
    <w:rsid w:val="00243CA8"/>
    <w:rsid w:val="00244A07"/>
    <w:rsid w:val="002456BA"/>
    <w:rsid w:val="00245EBB"/>
    <w:rsid w:val="00246D5D"/>
    <w:rsid w:val="002505FB"/>
    <w:rsid w:val="002506E3"/>
    <w:rsid w:val="00250B31"/>
    <w:rsid w:val="00251512"/>
    <w:rsid w:val="00251F52"/>
    <w:rsid w:val="00252EA6"/>
    <w:rsid w:val="00252FB3"/>
    <w:rsid w:val="00253826"/>
    <w:rsid w:val="00253BAF"/>
    <w:rsid w:val="0025524E"/>
    <w:rsid w:val="002577AE"/>
    <w:rsid w:val="00260B6D"/>
    <w:rsid w:val="00260FA5"/>
    <w:rsid w:val="00261336"/>
    <w:rsid w:val="0027187E"/>
    <w:rsid w:val="002749D0"/>
    <w:rsid w:val="00275408"/>
    <w:rsid w:val="00275C84"/>
    <w:rsid w:val="002774F4"/>
    <w:rsid w:val="00282410"/>
    <w:rsid w:val="002842BD"/>
    <w:rsid w:val="00284B35"/>
    <w:rsid w:val="00287637"/>
    <w:rsid w:val="00290443"/>
    <w:rsid w:val="00290CF5"/>
    <w:rsid w:val="00291388"/>
    <w:rsid w:val="00292BDC"/>
    <w:rsid w:val="00292E41"/>
    <w:rsid w:val="00293AB7"/>
    <w:rsid w:val="00295555"/>
    <w:rsid w:val="00296824"/>
    <w:rsid w:val="002A0400"/>
    <w:rsid w:val="002A2E49"/>
    <w:rsid w:val="002A3064"/>
    <w:rsid w:val="002A32AF"/>
    <w:rsid w:val="002A3E48"/>
    <w:rsid w:val="002A678A"/>
    <w:rsid w:val="002A67C6"/>
    <w:rsid w:val="002A6D9C"/>
    <w:rsid w:val="002B0393"/>
    <w:rsid w:val="002B198C"/>
    <w:rsid w:val="002B34CE"/>
    <w:rsid w:val="002B3E99"/>
    <w:rsid w:val="002B554F"/>
    <w:rsid w:val="002C1404"/>
    <w:rsid w:val="002C18A1"/>
    <w:rsid w:val="002C24AF"/>
    <w:rsid w:val="002C34A4"/>
    <w:rsid w:val="002C44BA"/>
    <w:rsid w:val="002C6B69"/>
    <w:rsid w:val="002D0719"/>
    <w:rsid w:val="002D2345"/>
    <w:rsid w:val="002D5EE9"/>
    <w:rsid w:val="002D7793"/>
    <w:rsid w:val="002E2A60"/>
    <w:rsid w:val="002E2AEB"/>
    <w:rsid w:val="002E6C72"/>
    <w:rsid w:val="002E7AFC"/>
    <w:rsid w:val="002E7F2C"/>
    <w:rsid w:val="002F1408"/>
    <w:rsid w:val="002F1B83"/>
    <w:rsid w:val="002F217D"/>
    <w:rsid w:val="002F4B83"/>
    <w:rsid w:val="002F4CBE"/>
    <w:rsid w:val="002F6438"/>
    <w:rsid w:val="002F7A69"/>
    <w:rsid w:val="00301639"/>
    <w:rsid w:val="00304979"/>
    <w:rsid w:val="00306024"/>
    <w:rsid w:val="003063E1"/>
    <w:rsid w:val="00306888"/>
    <w:rsid w:val="00310F06"/>
    <w:rsid w:val="003116CB"/>
    <w:rsid w:val="00313474"/>
    <w:rsid w:val="00314C1E"/>
    <w:rsid w:val="0031670C"/>
    <w:rsid w:val="00316EF0"/>
    <w:rsid w:val="003215FA"/>
    <w:rsid w:val="00322628"/>
    <w:rsid w:val="00324AB1"/>
    <w:rsid w:val="00325F33"/>
    <w:rsid w:val="003275B8"/>
    <w:rsid w:val="003307F3"/>
    <w:rsid w:val="0033129B"/>
    <w:rsid w:val="00332BA7"/>
    <w:rsid w:val="003348F9"/>
    <w:rsid w:val="00335223"/>
    <w:rsid w:val="0033589E"/>
    <w:rsid w:val="00335CA1"/>
    <w:rsid w:val="003376D2"/>
    <w:rsid w:val="0034170F"/>
    <w:rsid w:val="0034221B"/>
    <w:rsid w:val="003428FE"/>
    <w:rsid w:val="003435ED"/>
    <w:rsid w:val="00344833"/>
    <w:rsid w:val="0034720B"/>
    <w:rsid w:val="00347DDA"/>
    <w:rsid w:val="003517A0"/>
    <w:rsid w:val="00352E6E"/>
    <w:rsid w:val="00353C3A"/>
    <w:rsid w:val="003557D8"/>
    <w:rsid w:val="003558E9"/>
    <w:rsid w:val="003577B3"/>
    <w:rsid w:val="003605AE"/>
    <w:rsid w:val="00360D85"/>
    <w:rsid w:val="003646CA"/>
    <w:rsid w:val="0036530B"/>
    <w:rsid w:val="00365BB6"/>
    <w:rsid w:val="00367FB9"/>
    <w:rsid w:val="00370E6C"/>
    <w:rsid w:val="0037128F"/>
    <w:rsid w:val="00371C3C"/>
    <w:rsid w:val="00372915"/>
    <w:rsid w:val="00373B7E"/>
    <w:rsid w:val="003766A8"/>
    <w:rsid w:val="0038192B"/>
    <w:rsid w:val="00383011"/>
    <w:rsid w:val="003838A3"/>
    <w:rsid w:val="003845C7"/>
    <w:rsid w:val="00385852"/>
    <w:rsid w:val="00386A15"/>
    <w:rsid w:val="00390211"/>
    <w:rsid w:val="003903A6"/>
    <w:rsid w:val="00391B5E"/>
    <w:rsid w:val="00391E7B"/>
    <w:rsid w:val="00392313"/>
    <w:rsid w:val="003934DB"/>
    <w:rsid w:val="003937AE"/>
    <w:rsid w:val="00396BC0"/>
    <w:rsid w:val="003A14A0"/>
    <w:rsid w:val="003A1BAA"/>
    <w:rsid w:val="003A48E1"/>
    <w:rsid w:val="003A4AA4"/>
    <w:rsid w:val="003A621B"/>
    <w:rsid w:val="003A7CBC"/>
    <w:rsid w:val="003A7CEE"/>
    <w:rsid w:val="003B1DDC"/>
    <w:rsid w:val="003B3C64"/>
    <w:rsid w:val="003B412E"/>
    <w:rsid w:val="003B4463"/>
    <w:rsid w:val="003B4CCF"/>
    <w:rsid w:val="003B67C7"/>
    <w:rsid w:val="003B6DBA"/>
    <w:rsid w:val="003B7D53"/>
    <w:rsid w:val="003B7D5D"/>
    <w:rsid w:val="003B7FB5"/>
    <w:rsid w:val="003C14B0"/>
    <w:rsid w:val="003C1666"/>
    <w:rsid w:val="003C4C16"/>
    <w:rsid w:val="003C4E89"/>
    <w:rsid w:val="003C530F"/>
    <w:rsid w:val="003C583E"/>
    <w:rsid w:val="003D33AB"/>
    <w:rsid w:val="003D74C1"/>
    <w:rsid w:val="003D7B17"/>
    <w:rsid w:val="003D7BF0"/>
    <w:rsid w:val="003D7E5D"/>
    <w:rsid w:val="003E02E2"/>
    <w:rsid w:val="003E05B2"/>
    <w:rsid w:val="003E09E2"/>
    <w:rsid w:val="003E2D56"/>
    <w:rsid w:val="003E3174"/>
    <w:rsid w:val="003E3221"/>
    <w:rsid w:val="003E4347"/>
    <w:rsid w:val="003E4F9E"/>
    <w:rsid w:val="003E7586"/>
    <w:rsid w:val="003F0D09"/>
    <w:rsid w:val="003F1660"/>
    <w:rsid w:val="003F4217"/>
    <w:rsid w:val="003F4B09"/>
    <w:rsid w:val="003F67BC"/>
    <w:rsid w:val="003F6A6B"/>
    <w:rsid w:val="003F723A"/>
    <w:rsid w:val="003F7447"/>
    <w:rsid w:val="00400241"/>
    <w:rsid w:val="0040097E"/>
    <w:rsid w:val="00401C32"/>
    <w:rsid w:val="00403EF4"/>
    <w:rsid w:val="0040506D"/>
    <w:rsid w:val="00405A3C"/>
    <w:rsid w:val="0040724A"/>
    <w:rsid w:val="00410306"/>
    <w:rsid w:val="00410B14"/>
    <w:rsid w:val="0041327A"/>
    <w:rsid w:val="004156F5"/>
    <w:rsid w:val="00415D87"/>
    <w:rsid w:val="00416226"/>
    <w:rsid w:val="00417711"/>
    <w:rsid w:val="004206A8"/>
    <w:rsid w:val="00421D2E"/>
    <w:rsid w:val="004238CA"/>
    <w:rsid w:val="00424C7C"/>
    <w:rsid w:val="00425056"/>
    <w:rsid w:val="00425637"/>
    <w:rsid w:val="00426C01"/>
    <w:rsid w:val="00426CE7"/>
    <w:rsid w:val="00427BE0"/>
    <w:rsid w:val="00430597"/>
    <w:rsid w:val="00432B9F"/>
    <w:rsid w:val="004344A1"/>
    <w:rsid w:val="0043474D"/>
    <w:rsid w:val="00436010"/>
    <w:rsid w:val="00441846"/>
    <w:rsid w:val="00442126"/>
    <w:rsid w:val="0044248F"/>
    <w:rsid w:val="00442E85"/>
    <w:rsid w:val="00444E4A"/>
    <w:rsid w:val="004451E1"/>
    <w:rsid w:val="00450BAD"/>
    <w:rsid w:val="004514B0"/>
    <w:rsid w:val="004519D8"/>
    <w:rsid w:val="0045370B"/>
    <w:rsid w:val="00454602"/>
    <w:rsid w:val="004553CC"/>
    <w:rsid w:val="004568F6"/>
    <w:rsid w:val="004608B1"/>
    <w:rsid w:val="0046383B"/>
    <w:rsid w:val="00465BD5"/>
    <w:rsid w:val="004667A9"/>
    <w:rsid w:val="00467204"/>
    <w:rsid w:val="00467E8B"/>
    <w:rsid w:val="00470FED"/>
    <w:rsid w:val="00472C13"/>
    <w:rsid w:val="004734F8"/>
    <w:rsid w:val="00473FDC"/>
    <w:rsid w:val="004749B4"/>
    <w:rsid w:val="00476A38"/>
    <w:rsid w:val="00480DB4"/>
    <w:rsid w:val="0048190B"/>
    <w:rsid w:val="00481A49"/>
    <w:rsid w:val="00482F55"/>
    <w:rsid w:val="00482FBB"/>
    <w:rsid w:val="004833DB"/>
    <w:rsid w:val="00484A58"/>
    <w:rsid w:val="00486DA2"/>
    <w:rsid w:val="00486F43"/>
    <w:rsid w:val="00487F09"/>
    <w:rsid w:val="0049126D"/>
    <w:rsid w:val="004948A1"/>
    <w:rsid w:val="00494F31"/>
    <w:rsid w:val="0049668E"/>
    <w:rsid w:val="004A09C5"/>
    <w:rsid w:val="004A1757"/>
    <w:rsid w:val="004A1AFC"/>
    <w:rsid w:val="004A25D3"/>
    <w:rsid w:val="004A42E3"/>
    <w:rsid w:val="004A5BC7"/>
    <w:rsid w:val="004A69D6"/>
    <w:rsid w:val="004B0219"/>
    <w:rsid w:val="004B2BAA"/>
    <w:rsid w:val="004B4AAC"/>
    <w:rsid w:val="004B5E68"/>
    <w:rsid w:val="004B68AB"/>
    <w:rsid w:val="004B77DD"/>
    <w:rsid w:val="004B7B39"/>
    <w:rsid w:val="004C08A6"/>
    <w:rsid w:val="004C1EE5"/>
    <w:rsid w:val="004C4C4D"/>
    <w:rsid w:val="004C79D8"/>
    <w:rsid w:val="004D1638"/>
    <w:rsid w:val="004D1D0F"/>
    <w:rsid w:val="004D32BC"/>
    <w:rsid w:val="004D7041"/>
    <w:rsid w:val="004D7E67"/>
    <w:rsid w:val="004E1B45"/>
    <w:rsid w:val="004E1F4A"/>
    <w:rsid w:val="004E2267"/>
    <w:rsid w:val="004E31D5"/>
    <w:rsid w:val="004E37E5"/>
    <w:rsid w:val="004E41A3"/>
    <w:rsid w:val="004E4A36"/>
    <w:rsid w:val="004E6F09"/>
    <w:rsid w:val="004F0A4E"/>
    <w:rsid w:val="004F1E29"/>
    <w:rsid w:val="004F32E2"/>
    <w:rsid w:val="004F6AC7"/>
    <w:rsid w:val="00500DB1"/>
    <w:rsid w:val="00503513"/>
    <w:rsid w:val="00504166"/>
    <w:rsid w:val="005067F7"/>
    <w:rsid w:val="00507948"/>
    <w:rsid w:val="00510D17"/>
    <w:rsid w:val="005114D8"/>
    <w:rsid w:val="00513B95"/>
    <w:rsid w:val="0051426E"/>
    <w:rsid w:val="0051505E"/>
    <w:rsid w:val="00515823"/>
    <w:rsid w:val="00516CDC"/>
    <w:rsid w:val="00516D57"/>
    <w:rsid w:val="005174DC"/>
    <w:rsid w:val="0052018D"/>
    <w:rsid w:val="0052390D"/>
    <w:rsid w:val="0052451A"/>
    <w:rsid w:val="00527843"/>
    <w:rsid w:val="00527A95"/>
    <w:rsid w:val="0053196D"/>
    <w:rsid w:val="0053264F"/>
    <w:rsid w:val="00532978"/>
    <w:rsid w:val="005339BF"/>
    <w:rsid w:val="0053763B"/>
    <w:rsid w:val="0054181B"/>
    <w:rsid w:val="005420A6"/>
    <w:rsid w:val="00542A2E"/>
    <w:rsid w:val="00543010"/>
    <w:rsid w:val="00543A1D"/>
    <w:rsid w:val="0054469C"/>
    <w:rsid w:val="005464C3"/>
    <w:rsid w:val="00546DC9"/>
    <w:rsid w:val="00547656"/>
    <w:rsid w:val="00556DFA"/>
    <w:rsid w:val="005603C2"/>
    <w:rsid w:val="00560FF8"/>
    <w:rsid w:val="00562968"/>
    <w:rsid w:val="00562C07"/>
    <w:rsid w:val="0056588D"/>
    <w:rsid w:val="00566593"/>
    <w:rsid w:val="0056751E"/>
    <w:rsid w:val="00567F39"/>
    <w:rsid w:val="0057160D"/>
    <w:rsid w:val="00571C5C"/>
    <w:rsid w:val="00572A40"/>
    <w:rsid w:val="00573CA3"/>
    <w:rsid w:val="0057618B"/>
    <w:rsid w:val="005778E9"/>
    <w:rsid w:val="00577E1C"/>
    <w:rsid w:val="00581658"/>
    <w:rsid w:val="00582F38"/>
    <w:rsid w:val="0058374F"/>
    <w:rsid w:val="005838F2"/>
    <w:rsid w:val="00583A82"/>
    <w:rsid w:val="00583D16"/>
    <w:rsid w:val="00584514"/>
    <w:rsid w:val="00586958"/>
    <w:rsid w:val="00586F21"/>
    <w:rsid w:val="00587E68"/>
    <w:rsid w:val="00590C39"/>
    <w:rsid w:val="00591BB8"/>
    <w:rsid w:val="00591C09"/>
    <w:rsid w:val="00592FD4"/>
    <w:rsid w:val="005969C9"/>
    <w:rsid w:val="00597438"/>
    <w:rsid w:val="00597765"/>
    <w:rsid w:val="005A082A"/>
    <w:rsid w:val="005A0EEF"/>
    <w:rsid w:val="005A2785"/>
    <w:rsid w:val="005A503F"/>
    <w:rsid w:val="005A5065"/>
    <w:rsid w:val="005A55C3"/>
    <w:rsid w:val="005A5888"/>
    <w:rsid w:val="005A6F35"/>
    <w:rsid w:val="005A6FA0"/>
    <w:rsid w:val="005B1AB7"/>
    <w:rsid w:val="005B3964"/>
    <w:rsid w:val="005B4157"/>
    <w:rsid w:val="005B4D18"/>
    <w:rsid w:val="005B543F"/>
    <w:rsid w:val="005B583F"/>
    <w:rsid w:val="005B7D35"/>
    <w:rsid w:val="005C1D4B"/>
    <w:rsid w:val="005C2A51"/>
    <w:rsid w:val="005C5021"/>
    <w:rsid w:val="005C5CBB"/>
    <w:rsid w:val="005C64CD"/>
    <w:rsid w:val="005C6FC2"/>
    <w:rsid w:val="005D1B70"/>
    <w:rsid w:val="005D35BB"/>
    <w:rsid w:val="005D4873"/>
    <w:rsid w:val="005D7C6E"/>
    <w:rsid w:val="005E01FB"/>
    <w:rsid w:val="005E28A7"/>
    <w:rsid w:val="005E3331"/>
    <w:rsid w:val="005E3AC8"/>
    <w:rsid w:val="005E4470"/>
    <w:rsid w:val="005E648B"/>
    <w:rsid w:val="005F3789"/>
    <w:rsid w:val="005F55B6"/>
    <w:rsid w:val="005F58C4"/>
    <w:rsid w:val="006013B5"/>
    <w:rsid w:val="00603F03"/>
    <w:rsid w:val="00604731"/>
    <w:rsid w:val="00604C8E"/>
    <w:rsid w:val="00605CAD"/>
    <w:rsid w:val="00605CE4"/>
    <w:rsid w:val="00605F0A"/>
    <w:rsid w:val="0061132A"/>
    <w:rsid w:val="0061296E"/>
    <w:rsid w:val="00612A67"/>
    <w:rsid w:val="006136EB"/>
    <w:rsid w:val="00613FF3"/>
    <w:rsid w:val="00615A0B"/>
    <w:rsid w:val="006218D6"/>
    <w:rsid w:val="0062200B"/>
    <w:rsid w:val="00623911"/>
    <w:rsid w:val="006243D8"/>
    <w:rsid w:val="006252F1"/>
    <w:rsid w:val="00627330"/>
    <w:rsid w:val="00632151"/>
    <w:rsid w:val="00633885"/>
    <w:rsid w:val="00635892"/>
    <w:rsid w:val="00637E0F"/>
    <w:rsid w:val="006405A6"/>
    <w:rsid w:val="00642BC0"/>
    <w:rsid w:val="0064378C"/>
    <w:rsid w:val="00643E45"/>
    <w:rsid w:val="00644010"/>
    <w:rsid w:val="006447A5"/>
    <w:rsid w:val="0064562A"/>
    <w:rsid w:val="00646FD7"/>
    <w:rsid w:val="00651A3F"/>
    <w:rsid w:val="00652748"/>
    <w:rsid w:val="00652A9D"/>
    <w:rsid w:val="00660FBB"/>
    <w:rsid w:val="00662D75"/>
    <w:rsid w:val="006648C3"/>
    <w:rsid w:val="0066749F"/>
    <w:rsid w:val="00671259"/>
    <w:rsid w:val="006716B5"/>
    <w:rsid w:val="00671A0D"/>
    <w:rsid w:val="0067279E"/>
    <w:rsid w:val="00676E92"/>
    <w:rsid w:val="00680CB2"/>
    <w:rsid w:val="006855F0"/>
    <w:rsid w:val="00687AC7"/>
    <w:rsid w:val="00691D1C"/>
    <w:rsid w:val="006935CF"/>
    <w:rsid w:val="006939CE"/>
    <w:rsid w:val="0069412A"/>
    <w:rsid w:val="00695014"/>
    <w:rsid w:val="00697635"/>
    <w:rsid w:val="006978C0"/>
    <w:rsid w:val="006A11C5"/>
    <w:rsid w:val="006A4D36"/>
    <w:rsid w:val="006A4FBE"/>
    <w:rsid w:val="006A5A4D"/>
    <w:rsid w:val="006B10FB"/>
    <w:rsid w:val="006B1128"/>
    <w:rsid w:val="006B288C"/>
    <w:rsid w:val="006B2CF5"/>
    <w:rsid w:val="006B4C52"/>
    <w:rsid w:val="006B59FD"/>
    <w:rsid w:val="006B65DD"/>
    <w:rsid w:val="006B7073"/>
    <w:rsid w:val="006B7545"/>
    <w:rsid w:val="006B7CEB"/>
    <w:rsid w:val="006B7D5B"/>
    <w:rsid w:val="006C070E"/>
    <w:rsid w:val="006C1968"/>
    <w:rsid w:val="006C5CE8"/>
    <w:rsid w:val="006C7E61"/>
    <w:rsid w:val="006D0E4D"/>
    <w:rsid w:val="006D3B28"/>
    <w:rsid w:val="006D5221"/>
    <w:rsid w:val="006D7E7D"/>
    <w:rsid w:val="006E1231"/>
    <w:rsid w:val="006E3783"/>
    <w:rsid w:val="006F1814"/>
    <w:rsid w:val="006F3EB0"/>
    <w:rsid w:val="006F424B"/>
    <w:rsid w:val="006F653D"/>
    <w:rsid w:val="007055BA"/>
    <w:rsid w:val="0071017B"/>
    <w:rsid w:val="00710229"/>
    <w:rsid w:val="00710744"/>
    <w:rsid w:val="0071078F"/>
    <w:rsid w:val="00710E6E"/>
    <w:rsid w:val="00716A50"/>
    <w:rsid w:val="0072258C"/>
    <w:rsid w:val="00725ACC"/>
    <w:rsid w:val="00726734"/>
    <w:rsid w:val="00727763"/>
    <w:rsid w:val="007279EF"/>
    <w:rsid w:val="00731CC5"/>
    <w:rsid w:val="00733974"/>
    <w:rsid w:val="00734A53"/>
    <w:rsid w:val="00734B03"/>
    <w:rsid w:val="0074017D"/>
    <w:rsid w:val="007410B1"/>
    <w:rsid w:val="00742208"/>
    <w:rsid w:val="00742D43"/>
    <w:rsid w:val="0074527A"/>
    <w:rsid w:val="00745770"/>
    <w:rsid w:val="007460C8"/>
    <w:rsid w:val="00746459"/>
    <w:rsid w:val="00747F86"/>
    <w:rsid w:val="007518DD"/>
    <w:rsid w:val="00754120"/>
    <w:rsid w:val="007549B1"/>
    <w:rsid w:val="0075596A"/>
    <w:rsid w:val="00760224"/>
    <w:rsid w:val="0076155E"/>
    <w:rsid w:val="0076508B"/>
    <w:rsid w:val="0076555C"/>
    <w:rsid w:val="007661E1"/>
    <w:rsid w:val="007674A1"/>
    <w:rsid w:val="0077117D"/>
    <w:rsid w:val="0077643B"/>
    <w:rsid w:val="00776DE9"/>
    <w:rsid w:val="00776EE0"/>
    <w:rsid w:val="0077710C"/>
    <w:rsid w:val="007822E9"/>
    <w:rsid w:val="007856F9"/>
    <w:rsid w:val="007869E3"/>
    <w:rsid w:val="00790311"/>
    <w:rsid w:val="00790D4C"/>
    <w:rsid w:val="00791FAA"/>
    <w:rsid w:val="007942B0"/>
    <w:rsid w:val="007945D7"/>
    <w:rsid w:val="007A01D8"/>
    <w:rsid w:val="007A10F7"/>
    <w:rsid w:val="007A224C"/>
    <w:rsid w:val="007A287F"/>
    <w:rsid w:val="007A3477"/>
    <w:rsid w:val="007A41C8"/>
    <w:rsid w:val="007A4A7D"/>
    <w:rsid w:val="007A5158"/>
    <w:rsid w:val="007A5F13"/>
    <w:rsid w:val="007A7F0A"/>
    <w:rsid w:val="007B03F9"/>
    <w:rsid w:val="007B0526"/>
    <w:rsid w:val="007B1F87"/>
    <w:rsid w:val="007B28CC"/>
    <w:rsid w:val="007B43EA"/>
    <w:rsid w:val="007B440F"/>
    <w:rsid w:val="007B6135"/>
    <w:rsid w:val="007B78FE"/>
    <w:rsid w:val="007C1434"/>
    <w:rsid w:val="007C1E50"/>
    <w:rsid w:val="007C2817"/>
    <w:rsid w:val="007C29B7"/>
    <w:rsid w:val="007C316D"/>
    <w:rsid w:val="007C34BC"/>
    <w:rsid w:val="007C5101"/>
    <w:rsid w:val="007C667B"/>
    <w:rsid w:val="007D0673"/>
    <w:rsid w:val="007D0A5A"/>
    <w:rsid w:val="007D0EB7"/>
    <w:rsid w:val="007D51B4"/>
    <w:rsid w:val="007E0C95"/>
    <w:rsid w:val="007E1FF2"/>
    <w:rsid w:val="007E2BDD"/>
    <w:rsid w:val="007E3777"/>
    <w:rsid w:val="007E3C23"/>
    <w:rsid w:val="007E4632"/>
    <w:rsid w:val="007E4976"/>
    <w:rsid w:val="007E54B7"/>
    <w:rsid w:val="007E7DB6"/>
    <w:rsid w:val="007F35E8"/>
    <w:rsid w:val="007F4C49"/>
    <w:rsid w:val="007F572E"/>
    <w:rsid w:val="007F602C"/>
    <w:rsid w:val="007F6CE3"/>
    <w:rsid w:val="007F7763"/>
    <w:rsid w:val="00802ED9"/>
    <w:rsid w:val="00805765"/>
    <w:rsid w:val="00812593"/>
    <w:rsid w:val="0081483E"/>
    <w:rsid w:val="00814F6E"/>
    <w:rsid w:val="0081697C"/>
    <w:rsid w:val="00817C94"/>
    <w:rsid w:val="00821B45"/>
    <w:rsid w:val="00822CDE"/>
    <w:rsid w:val="00827E0A"/>
    <w:rsid w:val="00827E52"/>
    <w:rsid w:val="00832E99"/>
    <w:rsid w:val="00833C02"/>
    <w:rsid w:val="008347E6"/>
    <w:rsid w:val="008348F5"/>
    <w:rsid w:val="00835EBB"/>
    <w:rsid w:val="008366FE"/>
    <w:rsid w:val="008372DD"/>
    <w:rsid w:val="008374D6"/>
    <w:rsid w:val="0084252B"/>
    <w:rsid w:val="00844104"/>
    <w:rsid w:val="00845FB3"/>
    <w:rsid w:val="008465F6"/>
    <w:rsid w:val="00853A2F"/>
    <w:rsid w:val="00853E23"/>
    <w:rsid w:val="00856976"/>
    <w:rsid w:val="008600C2"/>
    <w:rsid w:val="00862DD0"/>
    <w:rsid w:val="008660DF"/>
    <w:rsid w:val="00870137"/>
    <w:rsid w:val="00871496"/>
    <w:rsid w:val="008721E1"/>
    <w:rsid w:val="00873271"/>
    <w:rsid w:val="00873341"/>
    <w:rsid w:val="008741B1"/>
    <w:rsid w:val="00874C3B"/>
    <w:rsid w:val="00876C6F"/>
    <w:rsid w:val="008778F0"/>
    <w:rsid w:val="008811F6"/>
    <w:rsid w:val="0088248B"/>
    <w:rsid w:val="00883CF6"/>
    <w:rsid w:val="00887D3A"/>
    <w:rsid w:val="008935FF"/>
    <w:rsid w:val="0089378A"/>
    <w:rsid w:val="00895641"/>
    <w:rsid w:val="00895B99"/>
    <w:rsid w:val="008967F9"/>
    <w:rsid w:val="008A0CA0"/>
    <w:rsid w:val="008A454E"/>
    <w:rsid w:val="008A51DE"/>
    <w:rsid w:val="008A544E"/>
    <w:rsid w:val="008A56BE"/>
    <w:rsid w:val="008A78E8"/>
    <w:rsid w:val="008A7DC3"/>
    <w:rsid w:val="008B1106"/>
    <w:rsid w:val="008B39A6"/>
    <w:rsid w:val="008B3FA5"/>
    <w:rsid w:val="008B4F3F"/>
    <w:rsid w:val="008C1BE6"/>
    <w:rsid w:val="008C29C5"/>
    <w:rsid w:val="008C2F78"/>
    <w:rsid w:val="008C30CC"/>
    <w:rsid w:val="008C3C34"/>
    <w:rsid w:val="008C501B"/>
    <w:rsid w:val="008C5801"/>
    <w:rsid w:val="008C5E86"/>
    <w:rsid w:val="008D19DB"/>
    <w:rsid w:val="008D43A9"/>
    <w:rsid w:val="008D5444"/>
    <w:rsid w:val="008E0622"/>
    <w:rsid w:val="008E354B"/>
    <w:rsid w:val="008E6E77"/>
    <w:rsid w:val="008E71A2"/>
    <w:rsid w:val="008F187E"/>
    <w:rsid w:val="008F4EE6"/>
    <w:rsid w:val="008F5188"/>
    <w:rsid w:val="008F5FDC"/>
    <w:rsid w:val="008F6BF2"/>
    <w:rsid w:val="008F6FA4"/>
    <w:rsid w:val="008F7581"/>
    <w:rsid w:val="00902586"/>
    <w:rsid w:val="009042E1"/>
    <w:rsid w:val="0090514A"/>
    <w:rsid w:val="00905FE6"/>
    <w:rsid w:val="0091099C"/>
    <w:rsid w:val="009124D8"/>
    <w:rsid w:val="00912575"/>
    <w:rsid w:val="009147E9"/>
    <w:rsid w:val="00916A2A"/>
    <w:rsid w:val="0091792F"/>
    <w:rsid w:val="0091796A"/>
    <w:rsid w:val="00917D80"/>
    <w:rsid w:val="00922621"/>
    <w:rsid w:val="00922C71"/>
    <w:rsid w:val="009231A4"/>
    <w:rsid w:val="00924BA9"/>
    <w:rsid w:val="009274D6"/>
    <w:rsid w:val="009309CB"/>
    <w:rsid w:val="00931DF3"/>
    <w:rsid w:val="00932577"/>
    <w:rsid w:val="009338C7"/>
    <w:rsid w:val="009355F4"/>
    <w:rsid w:val="00937CE9"/>
    <w:rsid w:val="00940291"/>
    <w:rsid w:val="009449BA"/>
    <w:rsid w:val="00945AC0"/>
    <w:rsid w:val="00946073"/>
    <w:rsid w:val="009503D6"/>
    <w:rsid w:val="00950519"/>
    <w:rsid w:val="0095103D"/>
    <w:rsid w:val="009528F3"/>
    <w:rsid w:val="00955A2E"/>
    <w:rsid w:val="00956638"/>
    <w:rsid w:val="009566D0"/>
    <w:rsid w:val="00956F70"/>
    <w:rsid w:val="00960A21"/>
    <w:rsid w:val="00962A83"/>
    <w:rsid w:val="00962FB5"/>
    <w:rsid w:val="00963CEB"/>
    <w:rsid w:val="0096455E"/>
    <w:rsid w:val="009662AD"/>
    <w:rsid w:val="00971462"/>
    <w:rsid w:val="00972608"/>
    <w:rsid w:val="00972F31"/>
    <w:rsid w:val="00974093"/>
    <w:rsid w:val="0097434D"/>
    <w:rsid w:val="00980A90"/>
    <w:rsid w:val="00980D59"/>
    <w:rsid w:val="009813A6"/>
    <w:rsid w:val="00981717"/>
    <w:rsid w:val="0098204F"/>
    <w:rsid w:val="00982931"/>
    <w:rsid w:val="009843B4"/>
    <w:rsid w:val="00985227"/>
    <w:rsid w:val="00985D4A"/>
    <w:rsid w:val="00990A7D"/>
    <w:rsid w:val="00992F29"/>
    <w:rsid w:val="00992FE8"/>
    <w:rsid w:val="009930DD"/>
    <w:rsid w:val="00994E9E"/>
    <w:rsid w:val="009A2B5B"/>
    <w:rsid w:val="009A42BD"/>
    <w:rsid w:val="009A47E6"/>
    <w:rsid w:val="009A4DF9"/>
    <w:rsid w:val="009A6AD8"/>
    <w:rsid w:val="009A71E6"/>
    <w:rsid w:val="009A7300"/>
    <w:rsid w:val="009A7581"/>
    <w:rsid w:val="009B0E3E"/>
    <w:rsid w:val="009B1E98"/>
    <w:rsid w:val="009B5CB5"/>
    <w:rsid w:val="009C0209"/>
    <w:rsid w:val="009C0B0F"/>
    <w:rsid w:val="009C0D29"/>
    <w:rsid w:val="009C1FFE"/>
    <w:rsid w:val="009C2717"/>
    <w:rsid w:val="009C441F"/>
    <w:rsid w:val="009C6D56"/>
    <w:rsid w:val="009D2699"/>
    <w:rsid w:val="009D3738"/>
    <w:rsid w:val="009D3D2C"/>
    <w:rsid w:val="009D51DC"/>
    <w:rsid w:val="009D71D5"/>
    <w:rsid w:val="009E19A7"/>
    <w:rsid w:val="009E2D75"/>
    <w:rsid w:val="009E5DA2"/>
    <w:rsid w:val="009E7427"/>
    <w:rsid w:val="009F2BCF"/>
    <w:rsid w:val="009F4B90"/>
    <w:rsid w:val="009F517F"/>
    <w:rsid w:val="009F7228"/>
    <w:rsid w:val="009F7788"/>
    <w:rsid w:val="00A004E1"/>
    <w:rsid w:val="00A0249B"/>
    <w:rsid w:val="00A02636"/>
    <w:rsid w:val="00A02C6A"/>
    <w:rsid w:val="00A03160"/>
    <w:rsid w:val="00A03ED8"/>
    <w:rsid w:val="00A04D21"/>
    <w:rsid w:val="00A06622"/>
    <w:rsid w:val="00A10444"/>
    <w:rsid w:val="00A118A3"/>
    <w:rsid w:val="00A11D0C"/>
    <w:rsid w:val="00A131EA"/>
    <w:rsid w:val="00A139E6"/>
    <w:rsid w:val="00A14AEF"/>
    <w:rsid w:val="00A14BAA"/>
    <w:rsid w:val="00A17566"/>
    <w:rsid w:val="00A17DD9"/>
    <w:rsid w:val="00A21DBE"/>
    <w:rsid w:val="00A21EFD"/>
    <w:rsid w:val="00A24802"/>
    <w:rsid w:val="00A266DA"/>
    <w:rsid w:val="00A30430"/>
    <w:rsid w:val="00A31D1F"/>
    <w:rsid w:val="00A3311E"/>
    <w:rsid w:val="00A33DB8"/>
    <w:rsid w:val="00A3452B"/>
    <w:rsid w:val="00A34738"/>
    <w:rsid w:val="00A35DCD"/>
    <w:rsid w:val="00A35F10"/>
    <w:rsid w:val="00A361ED"/>
    <w:rsid w:val="00A40587"/>
    <w:rsid w:val="00A406C4"/>
    <w:rsid w:val="00A413DA"/>
    <w:rsid w:val="00A4168A"/>
    <w:rsid w:val="00A44A26"/>
    <w:rsid w:val="00A4533A"/>
    <w:rsid w:val="00A45844"/>
    <w:rsid w:val="00A459EF"/>
    <w:rsid w:val="00A50837"/>
    <w:rsid w:val="00A51859"/>
    <w:rsid w:val="00A52A86"/>
    <w:rsid w:val="00A538F6"/>
    <w:rsid w:val="00A554D7"/>
    <w:rsid w:val="00A60B6E"/>
    <w:rsid w:val="00A62C3D"/>
    <w:rsid w:val="00A64A4F"/>
    <w:rsid w:val="00A64E70"/>
    <w:rsid w:val="00A66107"/>
    <w:rsid w:val="00A66202"/>
    <w:rsid w:val="00A72DA8"/>
    <w:rsid w:val="00A74AEC"/>
    <w:rsid w:val="00A8135E"/>
    <w:rsid w:val="00A81D81"/>
    <w:rsid w:val="00A82420"/>
    <w:rsid w:val="00A83860"/>
    <w:rsid w:val="00A85481"/>
    <w:rsid w:val="00A85FA6"/>
    <w:rsid w:val="00A868EB"/>
    <w:rsid w:val="00A90593"/>
    <w:rsid w:val="00A9101B"/>
    <w:rsid w:val="00A9227E"/>
    <w:rsid w:val="00A922EE"/>
    <w:rsid w:val="00A93B5C"/>
    <w:rsid w:val="00A943B0"/>
    <w:rsid w:val="00A95006"/>
    <w:rsid w:val="00A95130"/>
    <w:rsid w:val="00A95FDB"/>
    <w:rsid w:val="00A978C7"/>
    <w:rsid w:val="00AA052A"/>
    <w:rsid w:val="00AA1248"/>
    <w:rsid w:val="00AA22A7"/>
    <w:rsid w:val="00AA24BB"/>
    <w:rsid w:val="00AA4AD5"/>
    <w:rsid w:val="00AA4CDB"/>
    <w:rsid w:val="00AA5DDA"/>
    <w:rsid w:val="00AA6347"/>
    <w:rsid w:val="00AA7A2D"/>
    <w:rsid w:val="00AA7EFA"/>
    <w:rsid w:val="00AB249B"/>
    <w:rsid w:val="00AB286E"/>
    <w:rsid w:val="00AB29C8"/>
    <w:rsid w:val="00AB3FEA"/>
    <w:rsid w:val="00AB4FD5"/>
    <w:rsid w:val="00AB6FAD"/>
    <w:rsid w:val="00AB7805"/>
    <w:rsid w:val="00AB7BB6"/>
    <w:rsid w:val="00AC0463"/>
    <w:rsid w:val="00AC118C"/>
    <w:rsid w:val="00AC32D5"/>
    <w:rsid w:val="00AC367B"/>
    <w:rsid w:val="00AC3AA5"/>
    <w:rsid w:val="00AC3C20"/>
    <w:rsid w:val="00AC43D5"/>
    <w:rsid w:val="00AC5390"/>
    <w:rsid w:val="00AC55BC"/>
    <w:rsid w:val="00AC73BC"/>
    <w:rsid w:val="00AC76C9"/>
    <w:rsid w:val="00AC77A5"/>
    <w:rsid w:val="00AD0078"/>
    <w:rsid w:val="00AD1456"/>
    <w:rsid w:val="00AD1B0F"/>
    <w:rsid w:val="00AD1BDA"/>
    <w:rsid w:val="00AD49CB"/>
    <w:rsid w:val="00AD5CEC"/>
    <w:rsid w:val="00AD6AFD"/>
    <w:rsid w:val="00AD6BE4"/>
    <w:rsid w:val="00AD6CB9"/>
    <w:rsid w:val="00AD707A"/>
    <w:rsid w:val="00AE0EBE"/>
    <w:rsid w:val="00AE0F88"/>
    <w:rsid w:val="00AE2E0C"/>
    <w:rsid w:val="00AE63D3"/>
    <w:rsid w:val="00AE66B5"/>
    <w:rsid w:val="00AF0F08"/>
    <w:rsid w:val="00AF1C33"/>
    <w:rsid w:val="00AF1CEB"/>
    <w:rsid w:val="00AF2D8F"/>
    <w:rsid w:val="00AF3052"/>
    <w:rsid w:val="00AF4403"/>
    <w:rsid w:val="00AF5445"/>
    <w:rsid w:val="00AF605C"/>
    <w:rsid w:val="00AF72AF"/>
    <w:rsid w:val="00AF7DD9"/>
    <w:rsid w:val="00B00242"/>
    <w:rsid w:val="00B002A7"/>
    <w:rsid w:val="00B01679"/>
    <w:rsid w:val="00B01881"/>
    <w:rsid w:val="00B01955"/>
    <w:rsid w:val="00B030F0"/>
    <w:rsid w:val="00B03602"/>
    <w:rsid w:val="00B03E94"/>
    <w:rsid w:val="00B043A3"/>
    <w:rsid w:val="00B07FB6"/>
    <w:rsid w:val="00B10BB6"/>
    <w:rsid w:val="00B1607F"/>
    <w:rsid w:val="00B16E03"/>
    <w:rsid w:val="00B17E05"/>
    <w:rsid w:val="00B21EE5"/>
    <w:rsid w:val="00B22930"/>
    <w:rsid w:val="00B22BA6"/>
    <w:rsid w:val="00B2388F"/>
    <w:rsid w:val="00B23A10"/>
    <w:rsid w:val="00B24746"/>
    <w:rsid w:val="00B24968"/>
    <w:rsid w:val="00B24CF8"/>
    <w:rsid w:val="00B255CE"/>
    <w:rsid w:val="00B2611B"/>
    <w:rsid w:val="00B26413"/>
    <w:rsid w:val="00B3018E"/>
    <w:rsid w:val="00B30CAD"/>
    <w:rsid w:val="00B30F5B"/>
    <w:rsid w:val="00B319C9"/>
    <w:rsid w:val="00B321E2"/>
    <w:rsid w:val="00B323FA"/>
    <w:rsid w:val="00B33162"/>
    <w:rsid w:val="00B33A7A"/>
    <w:rsid w:val="00B33CD1"/>
    <w:rsid w:val="00B34261"/>
    <w:rsid w:val="00B34A80"/>
    <w:rsid w:val="00B36A42"/>
    <w:rsid w:val="00B41109"/>
    <w:rsid w:val="00B425A6"/>
    <w:rsid w:val="00B42845"/>
    <w:rsid w:val="00B44FFE"/>
    <w:rsid w:val="00B46899"/>
    <w:rsid w:val="00B47648"/>
    <w:rsid w:val="00B50B06"/>
    <w:rsid w:val="00B51842"/>
    <w:rsid w:val="00B534B5"/>
    <w:rsid w:val="00B5496C"/>
    <w:rsid w:val="00B57231"/>
    <w:rsid w:val="00B61ECC"/>
    <w:rsid w:val="00B63246"/>
    <w:rsid w:val="00B637DE"/>
    <w:rsid w:val="00B6416F"/>
    <w:rsid w:val="00B641B0"/>
    <w:rsid w:val="00B659CA"/>
    <w:rsid w:val="00B65A5F"/>
    <w:rsid w:val="00B66636"/>
    <w:rsid w:val="00B716D7"/>
    <w:rsid w:val="00B71C02"/>
    <w:rsid w:val="00B720F6"/>
    <w:rsid w:val="00B739FE"/>
    <w:rsid w:val="00B748D0"/>
    <w:rsid w:val="00B75DFB"/>
    <w:rsid w:val="00B8029D"/>
    <w:rsid w:val="00B82A82"/>
    <w:rsid w:val="00B83F9C"/>
    <w:rsid w:val="00B8463D"/>
    <w:rsid w:val="00B85CE6"/>
    <w:rsid w:val="00B901EF"/>
    <w:rsid w:val="00B90A57"/>
    <w:rsid w:val="00B920DE"/>
    <w:rsid w:val="00B923CC"/>
    <w:rsid w:val="00B929BC"/>
    <w:rsid w:val="00B92B21"/>
    <w:rsid w:val="00B93060"/>
    <w:rsid w:val="00B938CD"/>
    <w:rsid w:val="00B93EFA"/>
    <w:rsid w:val="00B956E1"/>
    <w:rsid w:val="00B973DE"/>
    <w:rsid w:val="00BA0E69"/>
    <w:rsid w:val="00BA2A65"/>
    <w:rsid w:val="00BA3033"/>
    <w:rsid w:val="00BA389C"/>
    <w:rsid w:val="00BA4076"/>
    <w:rsid w:val="00BA442C"/>
    <w:rsid w:val="00BA5C6C"/>
    <w:rsid w:val="00BA7B28"/>
    <w:rsid w:val="00BB0C5A"/>
    <w:rsid w:val="00BB40F9"/>
    <w:rsid w:val="00BB42BA"/>
    <w:rsid w:val="00BB4390"/>
    <w:rsid w:val="00BB6E44"/>
    <w:rsid w:val="00BC1CE3"/>
    <w:rsid w:val="00BC2A6E"/>
    <w:rsid w:val="00BC6448"/>
    <w:rsid w:val="00BC6CEA"/>
    <w:rsid w:val="00BD0952"/>
    <w:rsid w:val="00BD4C9F"/>
    <w:rsid w:val="00BD4CD5"/>
    <w:rsid w:val="00BE19A4"/>
    <w:rsid w:val="00BE28D0"/>
    <w:rsid w:val="00BE4D88"/>
    <w:rsid w:val="00BE4EFD"/>
    <w:rsid w:val="00BE4FF6"/>
    <w:rsid w:val="00BE7DBE"/>
    <w:rsid w:val="00BF159F"/>
    <w:rsid w:val="00BF1924"/>
    <w:rsid w:val="00BF2D61"/>
    <w:rsid w:val="00BF3852"/>
    <w:rsid w:val="00BF7C5E"/>
    <w:rsid w:val="00C00276"/>
    <w:rsid w:val="00C01CD7"/>
    <w:rsid w:val="00C028DE"/>
    <w:rsid w:val="00C06123"/>
    <w:rsid w:val="00C06B26"/>
    <w:rsid w:val="00C147C9"/>
    <w:rsid w:val="00C14A73"/>
    <w:rsid w:val="00C1691F"/>
    <w:rsid w:val="00C17A1D"/>
    <w:rsid w:val="00C17C52"/>
    <w:rsid w:val="00C2177C"/>
    <w:rsid w:val="00C21D13"/>
    <w:rsid w:val="00C233AE"/>
    <w:rsid w:val="00C242E6"/>
    <w:rsid w:val="00C243C2"/>
    <w:rsid w:val="00C244AD"/>
    <w:rsid w:val="00C245E9"/>
    <w:rsid w:val="00C2523B"/>
    <w:rsid w:val="00C26716"/>
    <w:rsid w:val="00C27BC8"/>
    <w:rsid w:val="00C3068A"/>
    <w:rsid w:val="00C30835"/>
    <w:rsid w:val="00C311BC"/>
    <w:rsid w:val="00C31421"/>
    <w:rsid w:val="00C31597"/>
    <w:rsid w:val="00C328F0"/>
    <w:rsid w:val="00C33440"/>
    <w:rsid w:val="00C343DB"/>
    <w:rsid w:val="00C35232"/>
    <w:rsid w:val="00C35336"/>
    <w:rsid w:val="00C43F11"/>
    <w:rsid w:val="00C44F3F"/>
    <w:rsid w:val="00C517ED"/>
    <w:rsid w:val="00C5187D"/>
    <w:rsid w:val="00C52097"/>
    <w:rsid w:val="00C532D7"/>
    <w:rsid w:val="00C55012"/>
    <w:rsid w:val="00C605D3"/>
    <w:rsid w:val="00C609CC"/>
    <w:rsid w:val="00C60C7F"/>
    <w:rsid w:val="00C61A5A"/>
    <w:rsid w:val="00C62A2F"/>
    <w:rsid w:val="00C62E49"/>
    <w:rsid w:val="00C6375E"/>
    <w:rsid w:val="00C64252"/>
    <w:rsid w:val="00C6549A"/>
    <w:rsid w:val="00C65589"/>
    <w:rsid w:val="00C658C5"/>
    <w:rsid w:val="00C66392"/>
    <w:rsid w:val="00C67A66"/>
    <w:rsid w:val="00C705D3"/>
    <w:rsid w:val="00C71C64"/>
    <w:rsid w:val="00C73B50"/>
    <w:rsid w:val="00C74426"/>
    <w:rsid w:val="00C752EC"/>
    <w:rsid w:val="00C75ECB"/>
    <w:rsid w:val="00C77227"/>
    <w:rsid w:val="00C8163D"/>
    <w:rsid w:val="00C85180"/>
    <w:rsid w:val="00C86BF1"/>
    <w:rsid w:val="00C90E2B"/>
    <w:rsid w:val="00C92F29"/>
    <w:rsid w:val="00C93D14"/>
    <w:rsid w:val="00C94862"/>
    <w:rsid w:val="00C9505D"/>
    <w:rsid w:val="00C95658"/>
    <w:rsid w:val="00C960D0"/>
    <w:rsid w:val="00C979EE"/>
    <w:rsid w:val="00CA04A0"/>
    <w:rsid w:val="00CA36D1"/>
    <w:rsid w:val="00CA3C3A"/>
    <w:rsid w:val="00CA6083"/>
    <w:rsid w:val="00CA6B84"/>
    <w:rsid w:val="00CA7A7A"/>
    <w:rsid w:val="00CB0C15"/>
    <w:rsid w:val="00CB16E3"/>
    <w:rsid w:val="00CB2167"/>
    <w:rsid w:val="00CB255C"/>
    <w:rsid w:val="00CB257B"/>
    <w:rsid w:val="00CB489F"/>
    <w:rsid w:val="00CB4E4C"/>
    <w:rsid w:val="00CC1344"/>
    <w:rsid w:val="00CC29A2"/>
    <w:rsid w:val="00CC2C5C"/>
    <w:rsid w:val="00CC4798"/>
    <w:rsid w:val="00CC4C3E"/>
    <w:rsid w:val="00CC5C10"/>
    <w:rsid w:val="00CD1FE7"/>
    <w:rsid w:val="00CD2A88"/>
    <w:rsid w:val="00CD367E"/>
    <w:rsid w:val="00CD4148"/>
    <w:rsid w:val="00CD5D34"/>
    <w:rsid w:val="00CD70AC"/>
    <w:rsid w:val="00CD7C08"/>
    <w:rsid w:val="00CE126D"/>
    <w:rsid w:val="00CE268F"/>
    <w:rsid w:val="00CE2F75"/>
    <w:rsid w:val="00CE4561"/>
    <w:rsid w:val="00CE4FCA"/>
    <w:rsid w:val="00CE58C6"/>
    <w:rsid w:val="00CE5A23"/>
    <w:rsid w:val="00CE5E1B"/>
    <w:rsid w:val="00CE6074"/>
    <w:rsid w:val="00CF0578"/>
    <w:rsid w:val="00CF0BA0"/>
    <w:rsid w:val="00CF0DBA"/>
    <w:rsid w:val="00CF1B37"/>
    <w:rsid w:val="00CF22E9"/>
    <w:rsid w:val="00CF3540"/>
    <w:rsid w:val="00CF7DF8"/>
    <w:rsid w:val="00D0034A"/>
    <w:rsid w:val="00D004A9"/>
    <w:rsid w:val="00D02BB5"/>
    <w:rsid w:val="00D03D92"/>
    <w:rsid w:val="00D045EE"/>
    <w:rsid w:val="00D05FB0"/>
    <w:rsid w:val="00D06DA1"/>
    <w:rsid w:val="00D07C57"/>
    <w:rsid w:val="00D07FF7"/>
    <w:rsid w:val="00D15AFF"/>
    <w:rsid w:val="00D16990"/>
    <w:rsid w:val="00D20583"/>
    <w:rsid w:val="00D2288E"/>
    <w:rsid w:val="00D25353"/>
    <w:rsid w:val="00D265DB"/>
    <w:rsid w:val="00D269C4"/>
    <w:rsid w:val="00D26FBB"/>
    <w:rsid w:val="00D275A3"/>
    <w:rsid w:val="00D32893"/>
    <w:rsid w:val="00D333A6"/>
    <w:rsid w:val="00D34CD2"/>
    <w:rsid w:val="00D35ADD"/>
    <w:rsid w:val="00D35B9D"/>
    <w:rsid w:val="00D362D2"/>
    <w:rsid w:val="00D36346"/>
    <w:rsid w:val="00D411DE"/>
    <w:rsid w:val="00D42C9E"/>
    <w:rsid w:val="00D444D7"/>
    <w:rsid w:val="00D46C0A"/>
    <w:rsid w:val="00D47058"/>
    <w:rsid w:val="00D50038"/>
    <w:rsid w:val="00D50E97"/>
    <w:rsid w:val="00D516F1"/>
    <w:rsid w:val="00D52865"/>
    <w:rsid w:val="00D531FC"/>
    <w:rsid w:val="00D5329E"/>
    <w:rsid w:val="00D55391"/>
    <w:rsid w:val="00D56EF1"/>
    <w:rsid w:val="00D572AD"/>
    <w:rsid w:val="00D576A8"/>
    <w:rsid w:val="00D6068C"/>
    <w:rsid w:val="00D60F50"/>
    <w:rsid w:val="00D60FDB"/>
    <w:rsid w:val="00D612E0"/>
    <w:rsid w:val="00D634FD"/>
    <w:rsid w:val="00D64075"/>
    <w:rsid w:val="00D6449E"/>
    <w:rsid w:val="00D67C55"/>
    <w:rsid w:val="00D71051"/>
    <w:rsid w:val="00D718E4"/>
    <w:rsid w:val="00D73027"/>
    <w:rsid w:val="00D73C5B"/>
    <w:rsid w:val="00D7493E"/>
    <w:rsid w:val="00D74ADC"/>
    <w:rsid w:val="00D750D0"/>
    <w:rsid w:val="00D86D24"/>
    <w:rsid w:val="00D87C9D"/>
    <w:rsid w:val="00D90C5B"/>
    <w:rsid w:val="00D9136C"/>
    <w:rsid w:val="00D926D8"/>
    <w:rsid w:val="00D974D4"/>
    <w:rsid w:val="00DA0DBD"/>
    <w:rsid w:val="00DA130E"/>
    <w:rsid w:val="00DA2B18"/>
    <w:rsid w:val="00DA2FC1"/>
    <w:rsid w:val="00DA4211"/>
    <w:rsid w:val="00DA504A"/>
    <w:rsid w:val="00DA5C69"/>
    <w:rsid w:val="00DA5D8C"/>
    <w:rsid w:val="00DB07F6"/>
    <w:rsid w:val="00DB0B66"/>
    <w:rsid w:val="00DB11DD"/>
    <w:rsid w:val="00DB3DE0"/>
    <w:rsid w:val="00DB6653"/>
    <w:rsid w:val="00DB6DCC"/>
    <w:rsid w:val="00DC003E"/>
    <w:rsid w:val="00DC0E8E"/>
    <w:rsid w:val="00DC1CFF"/>
    <w:rsid w:val="00DC1D07"/>
    <w:rsid w:val="00DC4833"/>
    <w:rsid w:val="00DC6C4A"/>
    <w:rsid w:val="00DC6D2F"/>
    <w:rsid w:val="00DD0404"/>
    <w:rsid w:val="00DD17BD"/>
    <w:rsid w:val="00DD2DD0"/>
    <w:rsid w:val="00DD453D"/>
    <w:rsid w:val="00DD5795"/>
    <w:rsid w:val="00DD6758"/>
    <w:rsid w:val="00DD78DF"/>
    <w:rsid w:val="00DE05EA"/>
    <w:rsid w:val="00DE1BE3"/>
    <w:rsid w:val="00DE2029"/>
    <w:rsid w:val="00DE2611"/>
    <w:rsid w:val="00DE2B51"/>
    <w:rsid w:val="00DE639E"/>
    <w:rsid w:val="00DE79AC"/>
    <w:rsid w:val="00DF3B6D"/>
    <w:rsid w:val="00DF40E3"/>
    <w:rsid w:val="00DF444A"/>
    <w:rsid w:val="00DF4537"/>
    <w:rsid w:val="00DF4B1A"/>
    <w:rsid w:val="00DF53BD"/>
    <w:rsid w:val="00DF71E7"/>
    <w:rsid w:val="00E001AC"/>
    <w:rsid w:val="00E05304"/>
    <w:rsid w:val="00E12E2B"/>
    <w:rsid w:val="00E14031"/>
    <w:rsid w:val="00E1510D"/>
    <w:rsid w:val="00E15618"/>
    <w:rsid w:val="00E16B02"/>
    <w:rsid w:val="00E16DE4"/>
    <w:rsid w:val="00E2489A"/>
    <w:rsid w:val="00E26404"/>
    <w:rsid w:val="00E31374"/>
    <w:rsid w:val="00E33822"/>
    <w:rsid w:val="00E33873"/>
    <w:rsid w:val="00E35439"/>
    <w:rsid w:val="00E36439"/>
    <w:rsid w:val="00E36891"/>
    <w:rsid w:val="00E40D3E"/>
    <w:rsid w:val="00E412E5"/>
    <w:rsid w:val="00E422CC"/>
    <w:rsid w:val="00E4359C"/>
    <w:rsid w:val="00E43D8A"/>
    <w:rsid w:val="00E52149"/>
    <w:rsid w:val="00E559FE"/>
    <w:rsid w:val="00E55B39"/>
    <w:rsid w:val="00E55B7D"/>
    <w:rsid w:val="00E56778"/>
    <w:rsid w:val="00E56EDD"/>
    <w:rsid w:val="00E5753C"/>
    <w:rsid w:val="00E620B8"/>
    <w:rsid w:val="00E62962"/>
    <w:rsid w:val="00E65B89"/>
    <w:rsid w:val="00E66AD5"/>
    <w:rsid w:val="00E67293"/>
    <w:rsid w:val="00E6765F"/>
    <w:rsid w:val="00E678DF"/>
    <w:rsid w:val="00E72D2F"/>
    <w:rsid w:val="00E7453B"/>
    <w:rsid w:val="00E74CE1"/>
    <w:rsid w:val="00E75B6F"/>
    <w:rsid w:val="00E77B74"/>
    <w:rsid w:val="00E81396"/>
    <w:rsid w:val="00E822E8"/>
    <w:rsid w:val="00E82932"/>
    <w:rsid w:val="00E83E69"/>
    <w:rsid w:val="00E83F77"/>
    <w:rsid w:val="00E84755"/>
    <w:rsid w:val="00E850EE"/>
    <w:rsid w:val="00E86D02"/>
    <w:rsid w:val="00E87CA8"/>
    <w:rsid w:val="00E87CE3"/>
    <w:rsid w:val="00E90B2F"/>
    <w:rsid w:val="00E93A05"/>
    <w:rsid w:val="00E952F5"/>
    <w:rsid w:val="00E95CCE"/>
    <w:rsid w:val="00E95F42"/>
    <w:rsid w:val="00EA1DFE"/>
    <w:rsid w:val="00EA2CE6"/>
    <w:rsid w:val="00EA484C"/>
    <w:rsid w:val="00EA4B64"/>
    <w:rsid w:val="00EA51E9"/>
    <w:rsid w:val="00EA67E9"/>
    <w:rsid w:val="00EA7EBA"/>
    <w:rsid w:val="00EB21DF"/>
    <w:rsid w:val="00EB2425"/>
    <w:rsid w:val="00EB3416"/>
    <w:rsid w:val="00EB360C"/>
    <w:rsid w:val="00EB529F"/>
    <w:rsid w:val="00EC10A9"/>
    <w:rsid w:val="00EC2BE5"/>
    <w:rsid w:val="00EC3113"/>
    <w:rsid w:val="00EC385B"/>
    <w:rsid w:val="00EC4093"/>
    <w:rsid w:val="00EC69D8"/>
    <w:rsid w:val="00ED03D3"/>
    <w:rsid w:val="00ED355E"/>
    <w:rsid w:val="00ED4A80"/>
    <w:rsid w:val="00EE012D"/>
    <w:rsid w:val="00EE237E"/>
    <w:rsid w:val="00EE31BB"/>
    <w:rsid w:val="00EE42D0"/>
    <w:rsid w:val="00EE60BB"/>
    <w:rsid w:val="00EE7420"/>
    <w:rsid w:val="00EF0DCB"/>
    <w:rsid w:val="00EF24A1"/>
    <w:rsid w:val="00EF3ADD"/>
    <w:rsid w:val="00EF6783"/>
    <w:rsid w:val="00F000A7"/>
    <w:rsid w:val="00F10E59"/>
    <w:rsid w:val="00F1280F"/>
    <w:rsid w:val="00F13A74"/>
    <w:rsid w:val="00F168C8"/>
    <w:rsid w:val="00F209A6"/>
    <w:rsid w:val="00F22D7B"/>
    <w:rsid w:val="00F2358A"/>
    <w:rsid w:val="00F23BFE"/>
    <w:rsid w:val="00F23D2E"/>
    <w:rsid w:val="00F25860"/>
    <w:rsid w:val="00F25980"/>
    <w:rsid w:val="00F25B4B"/>
    <w:rsid w:val="00F27CD6"/>
    <w:rsid w:val="00F32FF6"/>
    <w:rsid w:val="00F33524"/>
    <w:rsid w:val="00F3377A"/>
    <w:rsid w:val="00F34879"/>
    <w:rsid w:val="00F34DD7"/>
    <w:rsid w:val="00F4125A"/>
    <w:rsid w:val="00F46317"/>
    <w:rsid w:val="00F4652F"/>
    <w:rsid w:val="00F47B3D"/>
    <w:rsid w:val="00F52690"/>
    <w:rsid w:val="00F5365C"/>
    <w:rsid w:val="00F557DF"/>
    <w:rsid w:val="00F56072"/>
    <w:rsid w:val="00F63E28"/>
    <w:rsid w:val="00F66341"/>
    <w:rsid w:val="00F71953"/>
    <w:rsid w:val="00F747B1"/>
    <w:rsid w:val="00F75773"/>
    <w:rsid w:val="00F76506"/>
    <w:rsid w:val="00F775E4"/>
    <w:rsid w:val="00F7785D"/>
    <w:rsid w:val="00F81AA9"/>
    <w:rsid w:val="00F843B1"/>
    <w:rsid w:val="00F8553F"/>
    <w:rsid w:val="00F863A7"/>
    <w:rsid w:val="00F90B99"/>
    <w:rsid w:val="00F932DD"/>
    <w:rsid w:val="00F9369C"/>
    <w:rsid w:val="00F94BB0"/>
    <w:rsid w:val="00F95710"/>
    <w:rsid w:val="00F965D9"/>
    <w:rsid w:val="00F97143"/>
    <w:rsid w:val="00F972D3"/>
    <w:rsid w:val="00F97B77"/>
    <w:rsid w:val="00FA2F0E"/>
    <w:rsid w:val="00FA3005"/>
    <w:rsid w:val="00FA3A8C"/>
    <w:rsid w:val="00FA43A7"/>
    <w:rsid w:val="00FA6EB6"/>
    <w:rsid w:val="00FB0523"/>
    <w:rsid w:val="00FB088B"/>
    <w:rsid w:val="00FB0DBF"/>
    <w:rsid w:val="00FB4F8B"/>
    <w:rsid w:val="00FB5318"/>
    <w:rsid w:val="00FB5CAA"/>
    <w:rsid w:val="00FB6B34"/>
    <w:rsid w:val="00FC085C"/>
    <w:rsid w:val="00FC1490"/>
    <w:rsid w:val="00FC208A"/>
    <w:rsid w:val="00FC4EA7"/>
    <w:rsid w:val="00FD09CE"/>
    <w:rsid w:val="00FD0E45"/>
    <w:rsid w:val="00FD2376"/>
    <w:rsid w:val="00FD287B"/>
    <w:rsid w:val="00FD3385"/>
    <w:rsid w:val="00FD439E"/>
    <w:rsid w:val="00FD5ED0"/>
    <w:rsid w:val="00FE0B37"/>
    <w:rsid w:val="00FE25AC"/>
    <w:rsid w:val="00FE3B67"/>
    <w:rsid w:val="00FE64AE"/>
    <w:rsid w:val="00FE6553"/>
    <w:rsid w:val="00FE7F9E"/>
    <w:rsid w:val="00FF000C"/>
    <w:rsid w:val="00FF0DB4"/>
    <w:rsid w:val="00FF3781"/>
    <w:rsid w:val="00FF41C7"/>
    <w:rsid w:val="00FF4259"/>
    <w:rsid w:val="00FF5FC3"/>
    <w:rsid w:val="00FF674A"/>
    <w:rsid w:val="00FF6A0F"/>
    <w:rsid w:val="00FF7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A0661"/>
    <w:pPr>
      <w:spacing w:after="120"/>
      <w:jc w:val="both"/>
    </w:pPr>
    <w:rPr>
      <w:sz w:val="22"/>
      <w:szCs w:val="24"/>
      <w:lang w:val="en-GB"/>
    </w:rPr>
  </w:style>
  <w:style w:type="paragraph" w:styleId="Heading1">
    <w:name w:val="heading 1"/>
    <w:basedOn w:val="Normal"/>
    <w:next w:val="Normal"/>
    <w:link w:val="Heading1Char1"/>
    <w:autoRedefine/>
    <w:qFormat/>
    <w:rsid w:val="00FD439E"/>
    <w:pPr>
      <w:pageBreakBefore/>
      <w:numPr>
        <w:numId w:val="11"/>
      </w:numPr>
      <w:tabs>
        <w:tab w:val="left" w:pos="993"/>
      </w:tabs>
      <w:outlineLvl w:val="0"/>
    </w:pPr>
    <w:rPr>
      <w:rFonts w:ascii="Arial" w:hAnsi="Arial" w:cs="Arial"/>
      <w:b/>
      <w:sz w:val="36"/>
      <w:lang w:val="en-US"/>
    </w:rPr>
  </w:style>
  <w:style w:type="paragraph" w:styleId="Heading2">
    <w:name w:val="heading 2"/>
    <w:basedOn w:val="Normal"/>
    <w:next w:val="Normal"/>
    <w:link w:val="Heading2Char1"/>
    <w:autoRedefine/>
    <w:qFormat/>
    <w:rsid w:val="00465BD5"/>
    <w:pPr>
      <w:keepNext/>
      <w:numPr>
        <w:ilvl w:val="1"/>
        <w:numId w:val="11"/>
      </w:numPr>
      <w:tabs>
        <w:tab w:val="left" w:pos="851"/>
      </w:tabs>
      <w:spacing w:before="180"/>
      <w:outlineLvl w:val="1"/>
    </w:pPr>
    <w:rPr>
      <w:rFonts w:ascii="Arial" w:hAnsi="Arial"/>
      <w:b/>
      <w:snapToGrid w:val="0"/>
      <w:sz w:val="28"/>
      <w:szCs w:val="28"/>
    </w:rPr>
  </w:style>
  <w:style w:type="paragraph" w:styleId="Heading3">
    <w:name w:val="heading 3"/>
    <w:basedOn w:val="Normal"/>
    <w:next w:val="Normal"/>
    <w:link w:val="Heading3Char1"/>
    <w:autoRedefine/>
    <w:qFormat/>
    <w:rsid w:val="0058374F"/>
    <w:pPr>
      <w:keepNext/>
      <w:widowControl w:val="0"/>
      <w:numPr>
        <w:ilvl w:val="2"/>
        <w:numId w:val="11"/>
      </w:numPr>
      <w:suppressAutoHyphens/>
      <w:spacing w:before="180"/>
      <w:outlineLvl w:val="2"/>
    </w:pPr>
    <w:rPr>
      <w:rFonts w:ascii="Arial" w:hAnsi="Arial"/>
      <w:b/>
      <w:sz w:val="24"/>
      <w:lang w:eastAsia="de-DE"/>
    </w:rPr>
  </w:style>
  <w:style w:type="paragraph" w:styleId="Heading4">
    <w:name w:val="heading 4"/>
    <w:basedOn w:val="Normal"/>
    <w:next w:val="Normal"/>
    <w:link w:val="Heading4Char1"/>
    <w:autoRedefine/>
    <w:qFormat/>
    <w:rsid w:val="00120A55"/>
    <w:pPr>
      <w:keepNext/>
      <w:numPr>
        <w:ilvl w:val="3"/>
        <w:numId w:val="11"/>
      </w:numPr>
      <w:spacing w:before="180" w:after="60"/>
      <w:outlineLvl w:val="3"/>
    </w:pPr>
    <w:rPr>
      <w:rFonts w:ascii="Arial" w:hAnsi="Arial" w:cs="Arial"/>
      <w:b/>
      <w:szCs w:val="22"/>
      <w:lang w:eastAsia="de-DE"/>
    </w:rPr>
  </w:style>
  <w:style w:type="paragraph" w:styleId="Heading5">
    <w:name w:val="heading 5"/>
    <w:basedOn w:val="Normal"/>
    <w:next w:val="Normal"/>
    <w:link w:val="Heading5Char"/>
    <w:qFormat/>
    <w:rsid w:val="00733974"/>
    <w:pPr>
      <w:numPr>
        <w:ilvl w:val="4"/>
        <w:numId w:val="11"/>
      </w:numPr>
      <w:spacing w:before="240" w:after="60"/>
      <w:outlineLvl w:val="4"/>
    </w:pPr>
    <w:rPr>
      <w:rFonts w:ascii="Arial" w:hAnsi="Arial"/>
      <w:b/>
      <w:szCs w:val="20"/>
      <w:lang w:val="de-DE" w:eastAsia="de-DE"/>
    </w:rPr>
  </w:style>
  <w:style w:type="paragraph" w:styleId="Heading6">
    <w:name w:val="heading 6"/>
    <w:aliases w:val="Annex level 1"/>
    <w:basedOn w:val="Normal"/>
    <w:next w:val="Normal"/>
    <w:link w:val="Heading6Char"/>
    <w:qFormat/>
    <w:rsid w:val="00A35F10"/>
    <w:pPr>
      <w:numPr>
        <w:ilvl w:val="5"/>
        <w:numId w:val="11"/>
      </w:numPr>
      <w:spacing w:before="240" w:after="60"/>
      <w:outlineLvl w:val="5"/>
    </w:pPr>
    <w:rPr>
      <w:i/>
      <w:szCs w:val="20"/>
      <w:lang w:val="de-DE" w:eastAsia="de-DE"/>
    </w:rPr>
  </w:style>
  <w:style w:type="paragraph" w:styleId="Heading7">
    <w:name w:val="heading 7"/>
    <w:aliases w:val="Annex level 2"/>
    <w:basedOn w:val="Normal"/>
    <w:next w:val="Normal"/>
    <w:link w:val="Heading7Char"/>
    <w:qFormat/>
    <w:rsid w:val="00A35F10"/>
    <w:pPr>
      <w:numPr>
        <w:ilvl w:val="6"/>
        <w:numId w:val="11"/>
      </w:numPr>
      <w:spacing w:before="240" w:after="60"/>
      <w:outlineLvl w:val="6"/>
    </w:pPr>
    <w:rPr>
      <w:szCs w:val="20"/>
      <w:lang w:val="de-DE" w:eastAsia="de-DE"/>
    </w:rPr>
  </w:style>
  <w:style w:type="paragraph" w:styleId="Heading8">
    <w:name w:val="heading 8"/>
    <w:aliases w:val="Annex level 3"/>
    <w:basedOn w:val="Normal"/>
    <w:next w:val="Normal"/>
    <w:link w:val="Heading8Char"/>
    <w:qFormat/>
    <w:rsid w:val="00A35F10"/>
    <w:pPr>
      <w:numPr>
        <w:ilvl w:val="7"/>
        <w:numId w:val="11"/>
      </w:numPr>
      <w:spacing w:before="240" w:after="60"/>
      <w:outlineLvl w:val="7"/>
    </w:pPr>
    <w:rPr>
      <w:i/>
      <w:szCs w:val="20"/>
      <w:lang w:val="de-DE" w:eastAsia="de-DE"/>
    </w:rPr>
  </w:style>
  <w:style w:type="paragraph" w:styleId="Heading9">
    <w:name w:val="heading 9"/>
    <w:basedOn w:val="Normal"/>
    <w:next w:val="Normal"/>
    <w:link w:val="Heading9Char"/>
    <w:qFormat/>
    <w:rsid w:val="00A35F10"/>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sid w:val="00465BD5"/>
    <w:rPr>
      <w:rFonts w:ascii="Arial" w:hAnsi="Arial"/>
      <w:b/>
      <w:snapToGrid w:val="0"/>
      <w:sz w:val="28"/>
      <w:szCs w:val="28"/>
      <w:lang w:val="en-GB"/>
    </w:rPr>
  </w:style>
  <w:style w:type="paragraph" w:styleId="BodyText">
    <w:name w:val="Body Text"/>
    <w:aliases w:val=" Char,Char"/>
    <w:basedOn w:val="Normal"/>
    <w:link w:val="BodyTextChar1"/>
    <w:rsid w:val="0064378C"/>
    <w:rPr>
      <w:sz w:val="24"/>
    </w:rPr>
  </w:style>
  <w:style w:type="character" w:customStyle="1" w:styleId="BodyTextChar1">
    <w:name w:val="Body Text Char1"/>
    <w:aliases w:val=" Char Char,Char Char1"/>
    <w:link w:val="BodyText"/>
    <w:rsid w:val="004B0219"/>
    <w:rPr>
      <w:rFonts w:eastAsia="SimSun"/>
      <w:sz w:val="24"/>
      <w:szCs w:val="24"/>
      <w:lang w:val="en-GB" w:eastAsia="en-US" w:bidi="ar-SA"/>
    </w:r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Header">
    <w:name w:val="header"/>
    <w:basedOn w:val="Normal"/>
    <w:link w:val="HeaderChar1"/>
    <w:uiPriority w:val="99"/>
    <w:pPr>
      <w:tabs>
        <w:tab w:val="center" w:pos="4153"/>
        <w:tab w:val="right" w:pos="8306"/>
      </w:tabs>
    </w:pPr>
  </w:style>
  <w:style w:type="paragraph" w:customStyle="1" w:styleId="ColorfulGrid-Accent11">
    <w:name w:val="Colorful Grid - Accent 11"/>
    <w:basedOn w:val="Normal"/>
    <w:qFormat/>
    <w:pPr>
      <w:spacing w:before="60" w:after="60"/>
      <w:ind w:left="567" w:right="935"/>
    </w:pPr>
    <w:rPr>
      <w:i/>
    </w:rPr>
  </w:style>
  <w:style w:type="paragraph" w:styleId="ListBullet">
    <w:name w:val="List Bullet"/>
    <w:basedOn w:val="Normal"/>
    <w:autoRedefine/>
    <w:rsid w:val="00D55391"/>
    <w:pPr>
      <w:tabs>
        <w:tab w:val="num" w:pos="938"/>
      </w:tabs>
      <w:ind w:left="938" w:hanging="360"/>
    </w:pPr>
    <w:rPr>
      <w:szCs w:val="22"/>
    </w:rPr>
  </w:style>
  <w:style w:type="paragraph" w:styleId="Title">
    <w:name w:val="Title"/>
    <w:basedOn w:val="Normal"/>
    <w:link w:val="TitleChar"/>
    <w:qFormat/>
    <w:rsid w:val="0091792F"/>
    <w:pPr>
      <w:spacing w:before="240" w:after="60"/>
      <w:jc w:val="center"/>
    </w:pPr>
    <w:rPr>
      <w:rFonts w:cs="Arial"/>
      <w:b/>
      <w:bCs/>
      <w:kern w:val="28"/>
      <w:sz w:val="32"/>
      <w:szCs w:val="32"/>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table" w:styleId="TableGrid">
    <w:name w:val="Table Grid"/>
    <w:basedOn w:val="TableNormal"/>
    <w:rsid w:val="00D42C9E"/>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ption1">
    <w:name w:val="Caption1"/>
    <w:basedOn w:val="Normal"/>
    <w:next w:val="Normal"/>
    <w:rsid w:val="000A09DE"/>
    <w:pPr>
      <w:keepNext/>
      <w:widowControl w:val="0"/>
      <w:tabs>
        <w:tab w:val="left" w:pos="964"/>
        <w:tab w:val="left" w:pos="1304"/>
        <w:tab w:val="left" w:pos="1644"/>
        <w:tab w:val="left" w:pos="2607"/>
        <w:tab w:val="left" w:pos="5273"/>
        <w:tab w:val="right" w:pos="9582"/>
      </w:tabs>
      <w:suppressAutoHyphens/>
      <w:spacing w:after="0"/>
      <w:jc w:val="center"/>
    </w:pPr>
    <w:rPr>
      <w:rFonts w:eastAsia="Arial Unicode MS" w:cs="Mangal"/>
      <w:b/>
      <w:bCs/>
      <w:kern w:val="1"/>
      <w:sz w:val="24"/>
      <w:szCs w:val="22"/>
      <w:lang w:eastAsia="hi-IN" w:bidi="hi-IN"/>
    </w:rPr>
  </w:style>
  <w:style w:type="paragraph" w:customStyle="1" w:styleId="BodyText1">
    <w:name w:val="Body Text 1"/>
    <w:basedOn w:val="BodyTextIndent"/>
    <w:rsid w:val="00F90B99"/>
    <w:pPr>
      <w:widowControl w:val="0"/>
      <w:spacing w:line="240" w:lineRule="auto"/>
      <w:ind w:left="0"/>
    </w:pPr>
    <w:rPr>
      <w:rFonts w:ascii="Arial" w:eastAsia="Times New Roman" w:hAnsi="Arial"/>
      <w:color w:val="auto"/>
    </w:rPr>
  </w:style>
  <w:style w:type="paragraph" w:styleId="Caption">
    <w:name w:val="caption"/>
    <w:basedOn w:val="Normal"/>
    <w:next w:val="Normal"/>
    <w:autoRedefine/>
    <w:qFormat/>
    <w:rsid w:val="0012157B"/>
    <w:pPr>
      <w:keepNext/>
      <w:tabs>
        <w:tab w:val="left" w:pos="964"/>
        <w:tab w:val="left" w:pos="1304"/>
        <w:tab w:val="left" w:pos="1644"/>
        <w:tab w:val="left" w:pos="2607"/>
        <w:tab w:val="left" w:pos="5273"/>
        <w:tab w:val="right" w:pos="9582"/>
      </w:tabs>
      <w:jc w:val="center"/>
    </w:pPr>
    <w:rPr>
      <w:rFonts w:ascii="Arial" w:hAnsi="Arial" w:cs="Arial"/>
      <w:b/>
      <w:bCs/>
      <w:szCs w:val="22"/>
    </w:rPr>
  </w:style>
  <w:style w:type="paragraph" w:styleId="TOC1">
    <w:name w:val="toc 1"/>
    <w:basedOn w:val="Normal"/>
    <w:next w:val="Normal"/>
    <w:autoRedefine/>
    <w:uiPriority w:val="39"/>
    <w:rsid w:val="0091792F"/>
    <w:pPr>
      <w:tabs>
        <w:tab w:val="left" w:pos="1320"/>
        <w:tab w:val="right" w:leader="dot" w:pos="8296"/>
      </w:tabs>
      <w:spacing w:before="120"/>
    </w:pPr>
    <w:rPr>
      <w:b/>
      <w:bCs/>
      <w:caps/>
      <w:sz w:val="20"/>
      <w:szCs w:val="20"/>
    </w:rPr>
  </w:style>
  <w:style w:type="paragraph" w:styleId="TOC2">
    <w:name w:val="toc 2"/>
    <w:basedOn w:val="Normal"/>
    <w:next w:val="Normal"/>
    <w:autoRedefine/>
    <w:uiPriority w:val="39"/>
    <w:rsid w:val="0091792F"/>
    <w:pPr>
      <w:tabs>
        <w:tab w:val="right" w:leader="dot" w:pos="8296"/>
      </w:tabs>
      <w:spacing w:after="0"/>
      <w:ind w:left="220"/>
    </w:pPr>
    <w:rPr>
      <w:smallCaps/>
      <w:sz w:val="20"/>
      <w:szCs w:val="20"/>
    </w:rPr>
  </w:style>
  <w:style w:type="paragraph" w:styleId="TOC3">
    <w:name w:val="toc 3"/>
    <w:basedOn w:val="Normal"/>
    <w:next w:val="Normal"/>
    <w:autoRedefine/>
    <w:uiPriority w:val="39"/>
    <w:rsid w:val="00937CE9"/>
    <w:pPr>
      <w:spacing w:after="0"/>
      <w:ind w:left="440"/>
    </w:pPr>
    <w:rPr>
      <w:i/>
      <w:iCs/>
      <w:sz w:val="20"/>
      <w:szCs w:val="20"/>
    </w:rPr>
  </w:style>
  <w:style w:type="paragraph" w:customStyle="1" w:styleId="Bullet">
    <w:name w:val="Bullet"/>
    <w:basedOn w:val="Normal"/>
    <w:next w:val="Normal"/>
    <w:pPr>
      <w:numPr>
        <w:numId w:val="1"/>
      </w:numPr>
      <w:tabs>
        <w:tab w:val="left" w:pos="1134"/>
        <w:tab w:val="left" w:pos="2268"/>
        <w:tab w:val="left" w:pos="4536"/>
        <w:tab w:val="left" w:pos="7938"/>
        <w:tab w:val="right" w:pos="9497"/>
      </w:tabs>
      <w:spacing w:after="80"/>
    </w:pPr>
    <w:rPr>
      <w:color w:val="000000"/>
      <w:szCs w:val="20"/>
    </w:rPr>
  </w:style>
  <w:style w:type="paragraph" w:styleId="TOC4">
    <w:name w:val="toc 4"/>
    <w:basedOn w:val="Normal"/>
    <w:next w:val="Normal"/>
    <w:autoRedefine/>
    <w:uiPriority w:val="39"/>
    <w:pPr>
      <w:spacing w:after="0"/>
      <w:ind w:left="660"/>
    </w:pPr>
    <w:rPr>
      <w:sz w:val="18"/>
      <w:szCs w:val="18"/>
    </w:rPr>
  </w:style>
  <w:style w:type="paragraph" w:styleId="TOC5">
    <w:name w:val="toc 5"/>
    <w:basedOn w:val="Normal"/>
    <w:next w:val="Normal"/>
    <w:autoRedefine/>
    <w:uiPriority w:val="39"/>
    <w:pPr>
      <w:spacing w:after="0"/>
      <w:ind w:left="880"/>
    </w:pPr>
    <w:rPr>
      <w:sz w:val="18"/>
      <w:szCs w:val="18"/>
    </w:rPr>
  </w:style>
  <w:style w:type="paragraph" w:styleId="TOC6">
    <w:name w:val="toc 6"/>
    <w:basedOn w:val="Normal"/>
    <w:next w:val="Normal"/>
    <w:autoRedefine/>
    <w:uiPriority w:val="39"/>
    <w:pPr>
      <w:spacing w:after="0"/>
      <w:ind w:left="1100"/>
    </w:pPr>
    <w:rPr>
      <w:sz w:val="18"/>
      <w:szCs w:val="18"/>
    </w:rPr>
  </w:style>
  <w:style w:type="paragraph" w:styleId="TOC7">
    <w:name w:val="toc 7"/>
    <w:basedOn w:val="Normal"/>
    <w:next w:val="Normal"/>
    <w:autoRedefine/>
    <w:uiPriority w:val="39"/>
    <w:pPr>
      <w:spacing w:after="0"/>
      <w:ind w:left="1320"/>
    </w:pPr>
    <w:rPr>
      <w:sz w:val="18"/>
      <w:szCs w:val="18"/>
    </w:rPr>
  </w:style>
  <w:style w:type="paragraph" w:styleId="TOC8">
    <w:name w:val="toc 8"/>
    <w:basedOn w:val="Normal"/>
    <w:next w:val="Normal"/>
    <w:autoRedefine/>
    <w:uiPriority w:val="39"/>
    <w:pPr>
      <w:spacing w:after="0"/>
      <w:ind w:left="1540"/>
    </w:pPr>
    <w:rPr>
      <w:sz w:val="18"/>
      <w:szCs w:val="18"/>
    </w:rPr>
  </w:style>
  <w:style w:type="paragraph" w:styleId="TOC9">
    <w:name w:val="toc 9"/>
    <w:basedOn w:val="Normal"/>
    <w:next w:val="Normal"/>
    <w:autoRedefine/>
    <w:uiPriority w:val="39"/>
    <w:pPr>
      <w:spacing w:after="0"/>
      <w:ind w:left="1760"/>
    </w:pPr>
    <w:rPr>
      <w:sz w:val="18"/>
      <w:szCs w:val="18"/>
    </w:rPr>
  </w:style>
  <w:style w:type="character" w:styleId="Hyperlink">
    <w:name w:val="Hyperlink"/>
    <w:uiPriority w:val="99"/>
    <w:rPr>
      <w:color w:val="0000FF"/>
      <w:u w:val="single"/>
    </w:rPr>
  </w:style>
  <w:style w:type="character" w:customStyle="1" w:styleId="Heading3Char">
    <w:name w:val="Heading 3 Char"/>
    <w:locked/>
    <w:rsid w:val="004608B1"/>
    <w:rPr>
      <w:rFonts w:eastAsia="SimSun" w:cs="Arial"/>
      <w:b/>
      <w:sz w:val="24"/>
      <w:szCs w:val="24"/>
      <w:lang w:val="en-US" w:eastAsia="de-DE" w:bidi="ar-SA"/>
    </w:rPr>
  </w:style>
  <w:style w:type="paragraph" w:styleId="BodyTextIndent">
    <w:name w:val="Body Text Indent"/>
    <w:basedOn w:val="Normal"/>
    <w:link w:val="BodyTextIndentChar"/>
    <w:pPr>
      <w:spacing w:after="80" w:line="280" w:lineRule="exact"/>
      <w:ind w:left="432"/>
    </w:pPr>
    <w:rPr>
      <w:color w:val="000000"/>
      <w:szCs w:val="20"/>
    </w:rPr>
  </w:style>
  <w:style w:type="character" w:customStyle="1" w:styleId="BodyTextChar">
    <w:name w:val="Body Text Char"/>
    <w:aliases w:val="Char Char"/>
    <w:locked/>
    <w:rsid w:val="00844104"/>
    <w:rPr>
      <w:rFonts w:eastAsia="SimSun"/>
      <w:sz w:val="24"/>
      <w:lang w:val="en-GB" w:eastAsia="en-US"/>
    </w:rPr>
  </w:style>
  <w:style w:type="character" w:customStyle="1" w:styleId="StyleAfter3ptCharCharCharChar">
    <w:name w:val="Style After:  3 pt Char Char Char Char"/>
    <w:rPr>
      <w:rFonts w:ascii="Arial" w:hAnsi="Arial"/>
      <w:sz w:val="22"/>
      <w:szCs w:val="24"/>
      <w:lang w:val="en-GB" w:eastAsia="en-GB" w:bidi="ar-SA"/>
    </w:r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semiHidden/>
    <w:rPr>
      <w:b/>
      <w:bCs/>
    </w:rPr>
  </w:style>
  <w:style w:type="paragraph" w:customStyle="1" w:styleId="StyleHeading3">
    <w:name w:val="Style Heading 3"/>
    <w:aliases w:val="Heading 3 Char + Before:  0 pt After:  0 pt"/>
    <w:basedOn w:val="Heading3"/>
    <w:pPr>
      <w:spacing w:before="0"/>
    </w:pPr>
    <w:rPr>
      <w:rFonts w:eastAsia="Times New Roman"/>
    </w:rPr>
  </w:style>
  <w:style w:type="character" w:customStyle="1" w:styleId="StyleBold">
    <w:name w:val="Style Bold"/>
    <w:rPr>
      <w:b/>
      <w:bCs/>
      <w:lang w:val="en-GB"/>
    </w:rPr>
  </w:style>
  <w:style w:type="character" w:styleId="FollowedHyperlink">
    <w:name w:val="FollowedHyperlink"/>
    <w:rPr>
      <w:color w:val="800080"/>
      <w:u w:val="single"/>
    </w:rPr>
  </w:style>
  <w:style w:type="paragraph" w:customStyle="1" w:styleId="Maintext">
    <w:name w:val="Main text"/>
    <w:basedOn w:val="Normal"/>
  </w:style>
  <w:style w:type="character" w:customStyle="1" w:styleId="Heading1Char">
    <w:name w:val="Heading 1 Char"/>
    <w:locked/>
    <w:rsid w:val="00C244AD"/>
    <w:rPr>
      <w:rFonts w:ascii="Times New Roman" w:eastAsia="SimSun" w:hAnsi="Times New Roman" w:cs="Arial"/>
      <w:b/>
      <w:sz w:val="24"/>
      <w:szCs w:val="24"/>
      <w:lang w:val="en-US" w:eastAsia="x-none"/>
    </w:rPr>
  </w:style>
  <w:style w:type="paragraph" w:customStyle="1" w:styleId="Council1">
    <w:name w:val="Council1"/>
    <w:basedOn w:val="Normal"/>
    <w:pPr>
      <w:tabs>
        <w:tab w:val="left" w:pos="4920"/>
      </w:tabs>
      <w:overflowPunct w:val="0"/>
      <w:autoSpaceDE w:val="0"/>
      <w:autoSpaceDN w:val="0"/>
      <w:adjustRightInd w:val="0"/>
      <w:spacing w:before="60" w:after="0"/>
      <w:textAlignment w:val="baseline"/>
    </w:pPr>
    <w:rPr>
      <w:rFonts w:eastAsia="Times New Roman"/>
      <w:b/>
      <w:bCs/>
      <w:i/>
      <w:iCs/>
      <w:sz w:val="24"/>
    </w:rPr>
  </w:style>
  <w:style w:type="paragraph" w:styleId="Subtitle">
    <w:name w:val="Subtitle"/>
    <w:basedOn w:val="Normal"/>
    <w:link w:val="SubtitleChar"/>
    <w:qFormat/>
    <w:rsid w:val="0091792F"/>
    <w:pPr>
      <w:spacing w:after="60"/>
      <w:jc w:val="center"/>
    </w:pPr>
    <w:rPr>
      <w:rFonts w:cs="Arial"/>
      <w:sz w:val="24"/>
    </w:rPr>
  </w:style>
  <w:style w:type="paragraph" w:styleId="TOAHeading">
    <w:name w:val="toa heading"/>
    <w:basedOn w:val="Normal"/>
    <w:next w:val="Normal"/>
    <w:semiHidden/>
    <w:pPr>
      <w:spacing w:before="120"/>
    </w:pPr>
    <w:rPr>
      <w:rFonts w:cs="Arial"/>
      <w:b/>
      <w:bCs/>
      <w:sz w:val="24"/>
    </w:rPr>
  </w:style>
  <w:style w:type="paragraph" w:styleId="ListNumber">
    <w:name w:val="List Number"/>
    <w:basedOn w:val="Normal"/>
    <w:pPr>
      <w:tabs>
        <w:tab w:val="num" w:pos="360"/>
      </w:tabs>
      <w:ind w:left="360" w:hanging="360"/>
    </w:pPr>
  </w:style>
  <w:style w:type="paragraph" w:styleId="TableofFigures">
    <w:name w:val="table of figures"/>
    <w:basedOn w:val="Normal"/>
    <w:next w:val="Normal"/>
    <w:uiPriority w:val="99"/>
    <w:rsid w:val="002E7F2C"/>
    <w:pPr>
      <w:tabs>
        <w:tab w:val="left" w:pos="1418"/>
        <w:tab w:val="right" w:leader="dot" w:pos="8222"/>
      </w:tabs>
      <w:ind w:left="1418" w:hanging="1418"/>
      <w:jc w:val="left"/>
    </w:pPr>
  </w:style>
  <w:style w:type="paragraph" w:customStyle="1" w:styleId="Council2">
    <w:name w:val="Council2"/>
    <w:basedOn w:val="Normal"/>
    <w:pPr>
      <w:tabs>
        <w:tab w:val="left" w:pos="4920"/>
      </w:tabs>
      <w:overflowPunct w:val="0"/>
      <w:autoSpaceDE w:val="0"/>
      <w:autoSpaceDN w:val="0"/>
      <w:adjustRightInd w:val="0"/>
      <w:spacing w:before="360" w:after="0"/>
      <w:jc w:val="center"/>
      <w:textAlignment w:val="baseline"/>
    </w:pPr>
    <w:rPr>
      <w:rFonts w:eastAsia="Times New Roman"/>
      <w:i/>
      <w:iCs/>
      <w:sz w:val="24"/>
    </w:rPr>
  </w:style>
  <w:style w:type="paragraph" w:customStyle="1" w:styleId="Council3">
    <w:name w:val="Council3"/>
    <w:basedOn w:val="Normal"/>
    <w:pPr>
      <w:tabs>
        <w:tab w:val="left" w:pos="4920"/>
      </w:tabs>
      <w:overflowPunct w:val="0"/>
      <w:autoSpaceDE w:val="0"/>
      <w:autoSpaceDN w:val="0"/>
      <w:adjustRightInd w:val="0"/>
      <w:spacing w:after="0"/>
      <w:textAlignment w:val="baseline"/>
    </w:pPr>
    <w:rPr>
      <w:rFonts w:eastAsia="Times New Roman"/>
      <w:i/>
      <w:iCs/>
      <w:sz w:val="24"/>
    </w:rPr>
  </w:style>
  <w:style w:type="paragraph" w:styleId="ListBullet2">
    <w:name w:val="List Bullet 2"/>
    <w:basedOn w:val="Normal"/>
    <w:rsid w:val="000C5B85"/>
    <w:pPr>
      <w:tabs>
        <w:tab w:val="num" w:pos="720"/>
      </w:tabs>
      <w:ind w:left="720" w:hanging="360"/>
    </w:pPr>
  </w:style>
  <w:style w:type="paragraph" w:customStyle="1" w:styleId="Style3">
    <w:name w:val="Style 3"/>
    <w:basedOn w:val="Normal"/>
    <w:rsid w:val="00CA3C3A"/>
    <w:pPr>
      <w:spacing w:after="360"/>
    </w:pPr>
    <w:rPr>
      <w:rFonts w:eastAsia="Times New Roman"/>
      <w:color w:val="000000"/>
      <w:sz w:val="20"/>
      <w:szCs w:val="20"/>
      <w:lang w:val="en-US"/>
    </w:rPr>
  </w:style>
  <w:style w:type="paragraph" w:styleId="DocumentMap">
    <w:name w:val="Document Map"/>
    <w:basedOn w:val="Normal"/>
    <w:link w:val="DocumentMapChar"/>
    <w:semiHidden/>
    <w:rsid w:val="007C1434"/>
    <w:pPr>
      <w:shd w:val="clear" w:color="auto" w:fill="000080"/>
    </w:pPr>
    <w:rPr>
      <w:rFonts w:ascii="Tahoma" w:hAnsi="Tahoma" w:cs="Tahoma"/>
    </w:rPr>
  </w:style>
  <w:style w:type="paragraph" w:customStyle="1" w:styleId="StyleBodyTextIndent12ptJustifiedLeft0cm">
    <w:name w:val="Style Body Text Indent + 12 pt Justified Left:  0 cm"/>
    <w:basedOn w:val="BodyTextIndent"/>
    <w:rsid w:val="00726734"/>
    <w:pPr>
      <w:ind w:left="0"/>
    </w:pPr>
    <w:rPr>
      <w:sz w:val="20"/>
    </w:rPr>
  </w:style>
  <w:style w:type="paragraph" w:customStyle="1" w:styleId="StyleBodyTextIndent12ptCenteredLeft0cm">
    <w:name w:val="Style Body Text Indent + 12 pt Centered Left:  0 cm"/>
    <w:basedOn w:val="BodyTextIndent"/>
    <w:rsid w:val="00726734"/>
    <w:pPr>
      <w:ind w:left="0"/>
      <w:jc w:val="center"/>
    </w:pPr>
    <w:rPr>
      <w:sz w:val="20"/>
    </w:rPr>
  </w:style>
  <w:style w:type="paragraph" w:customStyle="1" w:styleId="StyleBodyTextIndent12ptBoldLeft0cm">
    <w:name w:val="Style Body Text Indent + 12 pt Bold Left:  0 cm"/>
    <w:basedOn w:val="BodyTextIndent"/>
    <w:rsid w:val="00726734"/>
    <w:pPr>
      <w:ind w:left="0"/>
    </w:pPr>
    <w:rPr>
      <w:b/>
      <w:bCs/>
      <w:sz w:val="24"/>
    </w:rPr>
  </w:style>
  <w:style w:type="paragraph" w:customStyle="1" w:styleId="StyleBodyTextIndent12ptBoldCenteredLeft0cm">
    <w:name w:val="Style Body Text Indent + 12 pt Bold Centered Left:  0 cm"/>
    <w:basedOn w:val="BodyTextIndent"/>
    <w:rsid w:val="00726734"/>
    <w:pPr>
      <w:ind w:left="0"/>
      <w:jc w:val="center"/>
    </w:pPr>
    <w:rPr>
      <w:b/>
      <w:bCs/>
      <w:sz w:val="24"/>
    </w:rPr>
  </w:style>
  <w:style w:type="paragraph" w:customStyle="1" w:styleId="ColorfulList-Accent11">
    <w:name w:val="Colorful List - Accent 11"/>
    <w:basedOn w:val="Normal"/>
    <w:qFormat/>
    <w:rsid w:val="00C244AD"/>
    <w:pPr>
      <w:ind w:left="720"/>
      <w:contextualSpacing/>
    </w:pPr>
  </w:style>
  <w:style w:type="paragraph" w:customStyle="1" w:styleId="StyleBodyTextIndent12ptBold">
    <w:name w:val="Style Body Text Indent + 12 pt Bold"/>
    <w:basedOn w:val="BodyTextIndent"/>
    <w:link w:val="StyleBodyTextIndent12ptBoldChar"/>
    <w:rsid w:val="00726734"/>
    <w:rPr>
      <w:b/>
      <w:bCs/>
      <w:sz w:val="24"/>
    </w:rPr>
  </w:style>
  <w:style w:type="character" w:customStyle="1" w:styleId="StyleBodyTextIndent12ptBoldChar">
    <w:name w:val="Style Body Text Indent + 12 pt Bold Char"/>
    <w:link w:val="StyleBodyTextIndent12ptBold"/>
    <w:rsid w:val="00726734"/>
    <w:rPr>
      <w:rFonts w:eastAsia="SimSun"/>
      <w:b/>
      <w:bCs/>
      <w:color w:val="000000"/>
      <w:sz w:val="24"/>
      <w:szCs w:val="24"/>
      <w:lang w:val="en-GB" w:eastAsia="en-US" w:bidi="ar-SA"/>
    </w:rPr>
  </w:style>
  <w:style w:type="paragraph" w:customStyle="1" w:styleId="StyleBodyTextIndentLeft0cm">
    <w:name w:val="Style Body Text Indent + Left:  0 cm"/>
    <w:basedOn w:val="BodyTextIndent"/>
    <w:rsid w:val="00726734"/>
    <w:pPr>
      <w:ind w:left="0"/>
    </w:pPr>
    <w:rPr>
      <w:sz w:val="20"/>
    </w:rPr>
  </w:style>
  <w:style w:type="paragraph" w:customStyle="1" w:styleId="Style14ptBoldCentered">
    <w:name w:val="Style 14 pt Bold Centered"/>
    <w:basedOn w:val="Normal"/>
    <w:rsid w:val="00726734"/>
    <w:pPr>
      <w:jc w:val="center"/>
    </w:pPr>
    <w:rPr>
      <w:b/>
      <w:bCs/>
      <w:sz w:val="28"/>
      <w:szCs w:val="20"/>
    </w:rPr>
  </w:style>
  <w:style w:type="paragraph" w:customStyle="1" w:styleId="StyleCaptionNotBold">
    <w:name w:val="Style Caption + Not Bold"/>
    <w:basedOn w:val="Caption"/>
    <w:link w:val="StyleCaptionNotBoldChar"/>
    <w:rsid w:val="00726734"/>
    <w:rPr>
      <w:b w:val="0"/>
      <w:bCs w:val="0"/>
    </w:rPr>
  </w:style>
  <w:style w:type="character" w:customStyle="1" w:styleId="StyleCaptionNotBoldChar">
    <w:name w:val="Style Caption + Not Bold Char"/>
    <w:link w:val="StyleCaptionNotBold"/>
    <w:rsid w:val="00726734"/>
    <w:rPr>
      <w:rFonts w:ascii="Arial" w:eastAsia="SimSun" w:hAnsi="Arial"/>
      <w:b/>
      <w:snapToGrid w:val="0"/>
      <w:sz w:val="24"/>
      <w:szCs w:val="28"/>
      <w:lang w:val="en-US" w:eastAsia="en-US" w:bidi="ar-SA"/>
    </w:rPr>
  </w:style>
  <w:style w:type="paragraph" w:customStyle="1" w:styleId="StyleAsianTimesNewRoman12ptBlackBefore4pt">
    <w:name w:val="Style (Asian) Times New Roman 12 pt Black Before:  4 pt"/>
    <w:basedOn w:val="Normal"/>
    <w:rsid w:val="00726734"/>
    <w:pPr>
      <w:spacing w:before="80"/>
    </w:pPr>
    <w:rPr>
      <w:rFonts w:eastAsia="Times New Roman"/>
      <w:color w:val="000000"/>
      <w:sz w:val="24"/>
      <w:szCs w:val="20"/>
    </w:rPr>
  </w:style>
  <w:style w:type="character" w:customStyle="1" w:styleId="StyleAsianTimesNewRoman12pt">
    <w:name w:val="Style (Asian) Times New Roman 12 pt"/>
    <w:rsid w:val="00726734"/>
    <w:rPr>
      <w:rFonts w:ascii="Times New Roman" w:eastAsia="Times New Roman" w:hAnsi="Times New Roman"/>
      <w:sz w:val="24"/>
    </w:rPr>
  </w:style>
  <w:style w:type="paragraph" w:customStyle="1" w:styleId="Style12ptJustifiedAfter0pt">
    <w:name w:val="Style 12 pt Justified After:  0 pt"/>
    <w:basedOn w:val="Normal"/>
    <w:rsid w:val="00726734"/>
    <w:pPr>
      <w:spacing w:after="0"/>
    </w:pPr>
    <w:rPr>
      <w:sz w:val="24"/>
      <w:szCs w:val="20"/>
    </w:rPr>
  </w:style>
  <w:style w:type="paragraph" w:customStyle="1" w:styleId="StyleBefore4pt">
    <w:name w:val="Style Before:  4 pt"/>
    <w:basedOn w:val="Normal"/>
    <w:rsid w:val="00726734"/>
    <w:pPr>
      <w:spacing w:before="80"/>
    </w:pPr>
    <w:rPr>
      <w:szCs w:val="20"/>
    </w:rPr>
  </w:style>
  <w:style w:type="paragraph" w:customStyle="1" w:styleId="StyleBodyTextIndent10pt">
    <w:name w:val="Style Body Text Indent + 10 pt"/>
    <w:basedOn w:val="BodyTextIndent"/>
    <w:rsid w:val="00726734"/>
    <w:rPr>
      <w:sz w:val="20"/>
    </w:rPr>
  </w:style>
  <w:style w:type="paragraph" w:customStyle="1" w:styleId="Contenudetableau">
    <w:name w:val="Contenu de tableau"/>
    <w:basedOn w:val="Normal"/>
    <w:rsid w:val="00BE4EFD"/>
    <w:pPr>
      <w:widowControl w:val="0"/>
      <w:suppressLineNumbers/>
      <w:suppressAutoHyphens/>
      <w:spacing w:after="0"/>
      <w:jc w:val="left"/>
    </w:pPr>
    <w:rPr>
      <w:rFonts w:eastAsia="Arial Unicode MS" w:cs="Mangal"/>
      <w:kern w:val="1"/>
      <w:sz w:val="24"/>
      <w:lang w:eastAsia="hi-IN" w:bidi="hi-IN"/>
    </w:rPr>
  </w:style>
  <w:style w:type="paragraph" w:customStyle="1" w:styleId="StyleBodyTextIndent212ptJustifiedLinespacingsingle">
    <w:name w:val="Style Body Text Indent 2 + 12 pt Justified Line spacing:  single"/>
    <w:basedOn w:val="Normal"/>
    <w:rsid w:val="002A3064"/>
    <w:pPr>
      <w:ind w:left="283"/>
    </w:pPr>
    <w:rPr>
      <w:sz w:val="24"/>
      <w:szCs w:val="20"/>
    </w:rPr>
  </w:style>
  <w:style w:type="character" w:customStyle="1" w:styleId="Style10pt">
    <w:name w:val="Style 10 pt"/>
    <w:rsid w:val="005D4873"/>
    <w:rPr>
      <w:rFonts w:ascii="Times New Roman" w:hAnsi="Times New Roman"/>
      <w:sz w:val="20"/>
    </w:rPr>
  </w:style>
  <w:style w:type="character" w:customStyle="1" w:styleId="Style10pt1">
    <w:name w:val="Style 10 pt1"/>
    <w:rsid w:val="005D4873"/>
    <w:rPr>
      <w:rFonts w:ascii="Times New Roman" w:hAnsi="Times New Roman"/>
      <w:sz w:val="20"/>
    </w:rPr>
  </w:style>
  <w:style w:type="character" w:customStyle="1" w:styleId="StyleBold1">
    <w:name w:val="Style Bold1"/>
    <w:rsid w:val="005D4873"/>
    <w:rPr>
      <w:rFonts w:ascii="Times New Roman" w:hAnsi="Times New Roman"/>
      <w:b/>
      <w:bCs/>
    </w:rPr>
  </w:style>
  <w:style w:type="paragraph" w:customStyle="1" w:styleId="StyleDate10ptLeft">
    <w:name w:val="Style Date + 10 pt Left"/>
    <w:basedOn w:val="Normal"/>
    <w:rsid w:val="00D6068C"/>
    <w:pPr>
      <w:tabs>
        <w:tab w:val="left" w:pos="964"/>
        <w:tab w:val="left" w:pos="1304"/>
        <w:tab w:val="left" w:pos="1644"/>
        <w:tab w:val="left" w:pos="2607"/>
        <w:tab w:val="left" w:pos="5273"/>
        <w:tab w:val="right" w:pos="9582"/>
      </w:tabs>
      <w:spacing w:after="80"/>
    </w:pPr>
    <w:rPr>
      <w:color w:val="000000"/>
      <w:sz w:val="20"/>
      <w:szCs w:val="20"/>
    </w:rPr>
  </w:style>
  <w:style w:type="paragraph" w:customStyle="1" w:styleId="Style10ptCentered">
    <w:name w:val="Style 10 pt Centered"/>
    <w:basedOn w:val="Normal"/>
    <w:rsid w:val="005D4873"/>
    <w:pPr>
      <w:jc w:val="center"/>
    </w:pPr>
    <w:rPr>
      <w:sz w:val="20"/>
      <w:szCs w:val="20"/>
    </w:rPr>
  </w:style>
  <w:style w:type="paragraph" w:customStyle="1" w:styleId="StyleJustified">
    <w:name w:val="Style Justified"/>
    <w:basedOn w:val="Normal"/>
    <w:rsid w:val="00623911"/>
    <w:rPr>
      <w:sz w:val="24"/>
      <w:szCs w:val="20"/>
    </w:rPr>
  </w:style>
  <w:style w:type="character" w:customStyle="1" w:styleId="Emphasis2">
    <w:name w:val="Emphasis2"/>
    <w:rsid w:val="00613FF3"/>
    <w:rPr>
      <w:b/>
      <w:bCs/>
      <w:i w:val="0"/>
      <w:iCs w:val="0"/>
      <w:color w:val="000000"/>
    </w:rPr>
  </w:style>
  <w:style w:type="paragraph" w:customStyle="1" w:styleId="StyleBefore5pt">
    <w:name w:val="Style Before:  5 pt"/>
    <w:basedOn w:val="Normal"/>
    <w:rsid w:val="00F32FF6"/>
    <w:pPr>
      <w:spacing w:before="100"/>
    </w:pPr>
    <w:rPr>
      <w:sz w:val="24"/>
      <w:szCs w:val="20"/>
    </w:rPr>
  </w:style>
  <w:style w:type="paragraph" w:customStyle="1" w:styleId="StyleCentered">
    <w:name w:val="Style Centered"/>
    <w:basedOn w:val="Normal"/>
    <w:rsid w:val="00F32FF6"/>
    <w:pPr>
      <w:jc w:val="center"/>
    </w:pPr>
    <w:rPr>
      <w:sz w:val="24"/>
      <w:szCs w:val="20"/>
    </w:rPr>
  </w:style>
  <w:style w:type="paragraph" w:customStyle="1" w:styleId="StyleListBullet2After3pt">
    <w:name w:val="Style List Bullet 2 + After:  3 pt"/>
    <w:basedOn w:val="ListBullet2"/>
    <w:rsid w:val="00AB7805"/>
    <w:pPr>
      <w:tabs>
        <w:tab w:val="clear" w:pos="720"/>
        <w:tab w:val="num" w:pos="360"/>
      </w:tabs>
      <w:spacing w:after="60"/>
      <w:ind w:left="360"/>
    </w:pPr>
    <w:rPr>
      <w:sz w:val="24"/>
      <w:szCs w:val="20"/>
    </w:rPr>
  </w:style>
  <w:style w:type="paragraph" w:customStyle="1" w:styleId="StyleLeft127cmBefore5ptExpandedby02pt">
    <w:name w:val="Style Left:  127 cm Before:  5 pt Expanded by  02 pt"/>
    <w:basedOn w:val="Normal"/>
    <w:rsid w:val="003646CA"/>
    <w:pPr>
      <w:spacing w:before="100"/>
      <w:ind w:left="720"/>
    </w:pPr>
    <w:rPr>
      <w:spacing w:val="4"/>
      <w:sz w:val="24"/>
      <w:szCs w:val="20"/>
    </w:rPr>
  </w:style>
  <w:style w:type="paragraph" w:customStyle="1" w:styleId="StyleBefore5ptAfter0ptExpandedby02pt">
    <w:name w:val="Style Before:  5 pt After:  0 pt Expanded by  02 pt"/>
    <w:basedOn w:val="Normal"/>
    <w:rsid w:val="003646CA"/>
    <w:pPr>
      <w:spacing w:before="100" w:after="0"/>
    </w:pPr>
    <w:rPr>
      <w:spacing w:val="4"/>
      <w:sz w:val="24"/>
      <w:szCs w:val="20"/>
    </w:rPr>
  </w:style>
  <w:style w:type="paragraph" w:customStyle="1" w:styleId="StyleBefore5ptExpandedby02pt">
    <w:name w:val="Style Before:  5 pt Expanded by  02 pt"/>
    <w:basedOn w:val="Normal"/>
    <w:rsid w:val="003646CA"/>
    <w:pPr>
      <w:spacing w:before="100"/>
    </w:pPr>
    <w:rPr>
      <w:spacing w:val="4"/>
      <w:sz w:val="24"/>
      <w:szCs w:val="20"/>
    </w:rPr>
  </w:style>
  <w:style w:type="character" w:customStyle="1" w:styleId="comment">
    <w:name w:val="comment"/>
    <w:basedOn w:val="DefaultParagraphFont"/>
    <w:rsid w:val="00604C8E"/>
  </w:style>
  <w:style w:type="character" w:customStyle="1" w:styleId="Heading4Char1">
    <w:name w:val="Heading 4 Char1"/>
    <w:link w:val="Heading4"/>
    <w:rsid w:val="00120A55"/>
    <w:rPr>
      <w:rFonts w:ascii="Arial" w:hAnsi="Arial" w:cs="Arial"/>
      <w:b/>
      <w:sz w:val="22"/>
      <w:szCs w:val="22"/>
      <w:lang w:val="en-GB" w:eastAsia="de-DE"/>
    </w:rPr>
  </w:style>
  <w:style w:type="character" w:customStyle="1" w:styleId="Heading3Char1">
    <w:name w:val="Heading 3 Char1"/>
    <w:link w:val="Heading3"/>
    <w:rsid w:val="0058374F"/>
    <w:rPr>
      <w:rFonts w:ascii="Arial" w:hAnsi="Arial"/>
      <w:b/>
      <w:sz w:val="24"/>
      <w:szCs w:val="24"/>
      <w:lang w:val="en-GB" w:eastAsia="de-DE"/>
    </w:rPr>
  </w:style>
  <w:style w:type="character" w:customStyle="1" w:styleId="Heading1Char1">
    <w:name w:val="Heading 1 Char1"/>
    <w:link w:val="Heading1"/>
    <w:rsid w:val="00FD439E"/>
    <w:rPr>
      <w:rFonts w:ascii="Arial" w:hAnsi="Arial" w:cs="Arial"/>
      <w:b/>
      <w:sz w:val="36"/>
      <w:szCs w:val="24"/>
    </w:rPr>
  </w:style>
  <w:style w:type="numbering" w:styleId="111111">
    <w:name w:val="Outline List 2"/>
    <w:basedOn w:val="NoList"/>
    <w:rsid w:val="00244A07"/>
    <w:pPr>
      <w:numPr>
        <w:numId w:val="36"/>
      </w:numPr>
    </w:pPr>
  </w:style>
  <w:style w:type="paragraph" w:styleId="NormalWeb">
    <w:name w:val="Normal (Web)"/>
    <w:basedOn w:val="Normal"/>
    <w:rsid w:val="00DC003E"/>
    <w:pPr>
      <w:spacing w:before="100" w:beforeAutospacing="1" w:after="100" w:afterAutospacing="1"/>
      <w:jc w:val="left"/>
    </w:pPr>
    <w:rPr>
      <w:rFonts w:eastAsia="Times New Roman"/>
      <w:sz w:val="24"/>
      <w:lang w:val="en-US"/>
    </w:rPr>
  </w:style>
  <w:style w:type="character" w:customStyle="1" w:styleId="HeaderChar1">
    <w:name w:val="Header Char1"/>
    <w:link w:val="Header"/>
    <w:uiPriority w:val="99"/>
    <w:rsid w:val="00D16990"/>
    <w:rPr>
      <w:rFonts w:ascii="Arial" w:hAnsi="Arial"/>
      <w:sz w:val="22"/>
      <w:szCs w:val="24"/>
      <w:lang w:eastAsia="en-US"/>
    </w:rPr>
  </w:style>
  <w:style w:type="character" w:customStyle="1" w:styleId="editsection">
    <w:name w:val="editsection"/>
    <w:basedOn w:val="DefaultParagraphFont"/>
    <w:rsid w:val="00DC003E"/>
  </w:style>
  <w:style w:type="numbering" w:customStyle="1" w:styleId="StyleOutlinenumbered14ptBold">
    <w:name w:val="Style Outline numbered 14 pt Bold"/>
    <w:basedOn w:val="NoList"/>
    <w:rsid w:val="002505FB"/>
    <w:pPr>
      <w:numPr>
        <w:numId w:val="14"/>
      </w:numPr>
    </w:pPr>
  </w:style>
  <w:style w:type="character" w:customStyle="1" w:styleId="mw-headline">
    <w:name w:val="mw-headline"/>
    <w:basedOn w:val="DefaultParagraphFont"/>
    <w:rsid w:val="00DC003E"/>
  </w:style>
  <w:style w:type="character" w:customStyle="1" w:styleId="BalloonTextChar">
    <w:name w:val="Balloon Text Char"/>
    <w:link w:val="BalloonText"/>
    <w:semiHidden/>
    <w:locked/>
    <w:rsid w:val="0074017D"/>
    <w:rPr>
      <w:rFonts w:ascii="Tahoma" w:eastAsia="SimSun" w:hAnsi="Tahoma" w:cs="Tahoma"/>
      <w:sz w:val="16"/>
      <w:szCs w:val="16"/>
      <w:lang w:val="en-GB" w:eastAsia="en-US" w:bidi="ar-SA"/>
    </w:rPr>
  </w:style>
  <w:style w:type="paragraph" w:customStyle="1" w:styleId="Bullet1">
    <w:name w:val="Bullet 1"/>
    <w:basedOn w:val="Normal"/>
    <w:rsid w:val="0074017D"/>
    <w:pPr>
      <w:numPr>
        <w:numId w:val="40"/>
      </w:numPr>
      <w:outlineLvl w:val="0"/>
    </w:pPr>
    <w:rPr>
      <w:rFonts w:ascii="Arial" w:eastAsia="Times New Roman" w:hAnsi="Arial" w:cs="Arial"/>
      <w:szCs w:val="22"/>
      <w:lang w:eastAsia="ja-JP"/>
    </w:rPr>
  </w:style>
  <w:style w:type="paragraph" w:customStyle="1" w:styleId="VTSHeading1">
    <w:name w:val="VTS Heading 1"/>
    <w:basedOn w:val="Normal"/>
    <w:next w:val="BodyText"/>
    <w:rsid w:val="0074017D"/>
    <w:pPr>
      <w:numPr>
        <w:numId w:val="41"/>
      </w:numPr>
      <w:spacing w:before="240" w:after="240"/>
      <w:jc w:val="left"/>
    </w:pPr>
    <w:rPr>
      <w:rFonts w:ascii="Arial" w:eastAsia="Times New Roman" w:hAnsi="Arial" w:cs="Calibri"/>
      <w:b/>
      <w:bCs/>
      <w:caps/>
      <w:sz w:val="24"/>
      <w:lang w:eastAsia="ja-JP"/>
    </w:rPr>
  </w:style>
  <w:style w:type="paragraph" w:customStyle="1" w:styleId="VTSHeading2">
    <w:name w:val="VTS Heading 2"/>
    <w:basedOn w:val="Normal"/>
    <w:next w:val="BodyText"/>
    <w:rsid w:val="0074017D"/>
    <w:pPr>
      <w:numPr>
        <w:ilvl w:val="1"/>
        <w:numId w:val="41"/>
      </w:numPr>
      <w:tabs>
        <w:tab w:val="left" w:pos="1134"/>
      </w:tabs>
      <w:spacing w:before="240" w:after="240"/>
      <w:jc w:val="left"/>
    </w:pPr>
    <w:rPr>
      <w:rFonts w:ascii="Arial" w:eastAsia="Times New Roman" w:hAnsi="Arial" w:cs="Calibri"/>
      <w:b/>
      <w:szCs w:val="22"/>
      <w:lang w:eastAsia="ja-JP"/>
    </w:rPr>
  </w:style>
  <w:style w:type="paragraph" w:customStyle="1" w:styleId="VTSHeading3">
    <w:name w:val="VTS Heading 3"/>
    <w:basedOn w:val="Normal"/>
    <w:next w:val="BodyText"/>
    <w:rsid w:val="0074017D"/>
    <w:pPr>
      <w:numPr>
        <w:ilvl w:val="2"/>
        <w:numId w:val="41"/>
      </w:numPr>
      <w:spacing w:before="240" w:after="240"/>
      <w:jc w:val="left"/>
    </w:pPr>
    <w:rPr>
      <w:rFonts w:ascii="Arial" w:eastAsia="Times New Roman" w:hAnsi="Arial" w:cs="Calibri"/>
      <w:szCs w:val="22"/>
      <w:lang w:eastAsia="ja-JP"/>
    </w:rPr>
  </w:style>
  <w:style w:type="character" w:customStyle="1" w:styleId="Heading2Char">
    <w:name w:val="Heading 2 Char"/>
    <w:locked/>
    <w:rsid w:val="002B3E99"/>
    <w:rPr>
      <w:rFonts w:ascii="Arial" w:eastAsia="MS Mincho" w:hAnsi="Arial" w:cs="Times New Roman"/>
      <w:b/>
      <w:kern w:val="28"/>
      <w:sz w:val="20"/>
      <w:szCs w:val="20"/>
      <w:lang w:val="x-none" w:eastAsia="de-DE"/>
    </w:rPr>
  </w:style>
  <w:style w:type="character" w:customStyle="1" w:styleId="BodyTextIndentChar">
    <w:name w:val="Body Text Indent Char"/>
    <w:link w:val="BodyTextIndent"/>
    <w:locked/>
    <w:rsid w:val="002B3E99"/>
    <w:rPr>
      <w:rFonts w:eastAsia="SimSun"/>
      <w:color w:val="000000"/>
      <w:sz w:val="22"/>
      <w:lang w:val="en-GB" w:eastAsia="en-US" w:bidi="ar-SA"/>
    </w:rPr>
  </w:style>
  <w:style w:type="character" w:customStyle="1" w:styleId="Heading4Char">
    <w:name w:val="Heading 4 Char"/>
    <w:locked/>
    <w:rsid w:val="002B3E99"/>
    <w:rPr>
      <w:rFonts w:ascii="Arial" w:hAnsi="Arial" w:cs="Calibri"/>
      <w:sz w:val="20"/>
      <w:szCs w:val="20"/>
      <w:lang w:val="en-US" w:eastAsia="de-DE"/>
    </w:rPr>
  </w:style>
  <w:style w:type="character" w:customStyle="1" w:styleId="Heading5Char">
    <w:name w:val="Heading 5 Char"/>
    <w:link w:val="Heading5"/>
    <w:locked/>
    <w:rsid w:val="00733974"/>
    <w:rPr>
      <w:rFonts w:ascii="Arial" w:hAnsi="Arial"/>
      <w:b/>
      <w:sz w:val="22"/>
      <w:lang w:val="de-DE" w:eastAsia="de-DE"/>
    </w:rPr>
  </w:style>
  <w:style w:type="character" w:customStyle="1" w:styleId="Heading6Char">
    <w:name w:val="Heading 6 Char"/>
    <w:aliases w:val="Annex level 1 Char"/>
    <w:link w:val="Heading6"/>
    <w:locked/>
    <w:rsid w:val="002B3E99"/>
    <w:rPr>
      <w:i/>
      <w:sz w:val="22"/>
      <w:lang w:val="de-DE" w:eastAsia="de-DE"/>
    </w:rPr>
  </w:style>
  <w:style w:type="character" w:customStyle="1" w:styleId="Heading7Char">
    <w:name w:val="Heading 7 Char"/>
    <w:aliases w:val="Annex level 2 Char"/>
    <w:link w:val="Heading7"/>
    <w:locked/>
    <w:rsid w:val="002B3E99"/>
    <w:rPr>
      <w:sz w:val="22"/>
      <w:lang w:val="de-DE" w:eastAsia="de-DE"/>
    </w:rPr>
  </w:style>
  <w:style w:type="character" w:customStyle="1" w:styleId="Heading8Char">
    <w:name w:val="Heading 8 Char"/>
    <w:aliases w:val="Annex level 3 Char"/>
    <w:link w:val="Heading8"/>
    <w:locked/>
    <w:rsid w:val="002B3E99"/>
    <w:rPr>
      <w:i/>
      <w:sz w:val="22"/>
      <w:lang w:val="de-DE" w:eastAsia="de-DE"/>
    </w:rPr>
  </w:style>
  <w:style w:type="character" w:customStyle="1" w:styleId="Heading9Char">
    <w:name w:val="Heading 9 Char"/>
    <w:link w:val="Heading9"/>
    <w:locked/>
    <w:rsid w:val="002B3E99"/>
    <w:rPr>
      <w:b/>
      <w:i/>
      <w:sz w:val="18"/>
      <w:lang w:val="de-DE" w:eastAsia="de-DE"/>
    </w:rPr>
  </w:style>
  <w:style w:type="character" w:customStyle="1" w:styleId="FooterChar">
    <w:name w:val="Footer Char"/>
    <w:link w:val="Footer"/>
    <w:locked/>
    <w:rsid w:val="002B3E99"/>
    <w:rPr>
      <w:rFonts w:eastAsia="SimSun"/>
      <w:sz w:val="22"/>
      <w:szCs w:val="24"/>
      <w:lang w:val="en-GB" w:eastAsia="en-US" w:bidi="ar-SA"/>
    </w:rPr>
  </w:style>
  <w:style w:type="character" w:customStyle="1" w:styleId="HeaderChar">
    <w:name w:val="Header Char"/>
    <w:locked/>
    <w:rsid w:val="002B3E99"/>
    <w:rPr>
      <w:rFonts w:ascii="Arial" w:hAnsi="Arial" w:cs="Calibri"/>
      <w:sz w:val="22"/>
      <w:szCs w:val="22"/>
      <w:lang w:val="x-none" w:eastAsia="ja-JP"/>
    </w:rPr>
  </w:style>
  <w:style w:type="paragraph" w:styleId="BodyTextIndent2">
    <w:name w:val="Body Text Indent 2"/>
    <w:basedOn w:val="Normal"/>
    <w:link w:val="BodyTextIndent2Char"/>
    <w:rsid w:val="002B3E99"/>
    <w:pPr>
      <w:ind w:left="1134"/>
      <w:jc w:val="left"/>
    </w:pPr>
    <w:rPr>
      <w:rFonts w:ascii="Arial" w:eastAsia="Times New Roman" w:hAnsi="Arial" w:cs="Calibri"/>
      <w:szCs w:val="22"/>
      <w:lang w:eastAsia="de-DE"/>
    </w:rPr>
  </w:style>
  <w:style w:type="character" w:customStyle="1" w:styleId="BodyTextIndent2Char">
    <w:name w:val="Body Text Indent 2 Char"/>
    <w:link w:val="BodyTextIndent2"/>
    <w:locked/>
    <w:rsid w:val="002B3E99"/>
    <w:rPr>
      <w:rFonts w:ascii="Arial" w:hAnsi="Arial" w:cs="Calibri"/>
      <w:sz w:val="22"/>
      <w:szCs w:val="22"/>
      <w:lang w:val="en-GB" w:eastAsia="de-DE" w:bidi="ar-SA"/>
    </w:rPr>
  </w:style>
  <w:style w:type="paragraph" w:styleId="BodyText2">
    <w:name w:val="Body Text 2"/>
    <w:basedOn w:val="Normal"/>
    <w:link w:val="BodyText2Char"/>
    <w:rsid w:val="002B3E99"/>
    <w:pPr>
      <w:spacing w:after="0" w:line="480" w:lineRule="auto"/>
      <w:jc w:val="left"/>
    </w:pPr>
    <w:rPr>
      <w:rFonts w:ascii="Arial" w:eastAsia="Times New Roman" w:hAnsi="Arial" w:cs="Calibri"/>
      <w:szCs w:val="22"/>
      <w:lang w:eastAsia="ja-JP"/>
    </w:rPr>
  </w:style>
  <w:style w:type="character" w:customStyle="1" w:styleId="BodyText2Char">
    <w:name w:val="Body Text 2 Char"/>
    <w:link w:val="BodyText2"/>
    <w:locked/>
    <w:rsid w:val="002B3E99"/>
    <w:rPr>
      <w:rFonts w:ascii="Arial" w:hAnsi="Arial" w:cs="Calibri"/>
      <w:sz w:val="22"/>
      <w:szCs w:val="22"/>
      <w:lang w:val="en-GB" w:eastAsia="ja-JP" w:bidi="ar-SA"/>
    </w:rPr>
  </w:style>
  <w:style w:type="paragraph" w:styleId="BlockText">
    <w:name w:val="Block Text"/>
    <w:basedOn w:val="Normal"/>
    <w:rsid w:val="002B3E99"/>
    <w:pPr>
      <w:shd w:val="clear" w:color="auto" w:fill="FFFFFF"/>
      <w:tabs>
        <w:tab w:val="left" w:pos="-1701"/>
        <w:tab w:val="left" w:pos="11199"/>
      </w:tabs>
      <w:spacing w:after="0"/>
      <w:ind w:right="-43"/>
      <w:jc w:val="left"/>
    </w:pPr>
    <w:rPr>
      <w:rFonts w:ascii="Arial" w:eastAsia="Times New Roman" w:hAnsi="Arial" w:cs="Calibri"/>
      <w:szCs w:val="22"/>
      <w:lang w:eastAsia="en-GB"/>
    </w:rPr>
  </w:style>
  <w:style w:type="paragraph" w:styleId="BodyText3">
    <w:name w:val="Body Text 3"/>
    <w:basedOn w:val="Normal"/>
    <w:link w:val="BodyText3Char"/>
    <w:semiHidden/>
    <w:rsid w:val="002B3E99"/>
    <w:pPr>
      <w:widowControl w:val="0"/>
      <w:spacing w:after="0"/>
      <w:jc w:val="center"/>
    </w:pPr>
    <w:rPr>
      <w:rFonts w:ascii="Arial" w:eastAsia="PMingLiU" w:hAnsi="Arial" w:cs="Calibri"/>
      <w:sz w:val="18"/>
      <w:szCs w:val="22"/>
      <w:lang w:val="en-US" w:eastAsia="zh-TW"/>
    </w:rPr>
  </w:style>
  <w:style w:type="character" w:customStyle="1" w:styleId="BodyText3Char">
    <w:name w:val="Body Text 3 Char"/>
    <w:link w:val="BodyText3"/>
    <w:semiHidden/>
    <w:locked/>
    <w:rsid w:val="002B3E99"/>
    <w:rPr>
      <w:rFonts w:ascii="Arial" w:eastAsia="PMingLiU" w:hAnsi="Arial" w:cs="Calibri"/>
      <w:sz w:val="18"/>
      <w:szCs w:val="22"/>
      <w:lang w:val="en-US" w:eastAsia="zh-TW" w:bidi="ar-SA"/>
    </w:rPr>
  </w:style>
  <w:style w:type="paragraph" w:styleId="BodyTextIndent3">
    <w:name w:val="Body Text Indent 3"/>
    <w:basedOn w:val="Normal"/>
    <w:link w:val="BodyTextIndent3Char"/>
    <w:semiHidden/>
    <w:rsid w:val="002B3E99"/>
    <w:pPr>
      <w:widowControl w:val="0"/>
      <w:spacing w:after="0"/>
      <w:ind w:left="1188"/>
      <w:jc w:val="left"/>
    </w:pPr>
    <w:rPr>
      <w:rFonts w:ascii="Arial" w:eastAsia="PMingLiU" w:hAnsi="Arial" w:cs="Calibri"/>
      <w:szCs w:val="22"/>
      <w:lang w:val="en-US" w:eastAsia="zh-TW"/>
    </w:rPr>
  </w:style>
  <w:style w:type="character" w:customStyle="1" w:styleId="BulletList">
    <w:name w:val="Bullet List"/>
    <w:locked/>
    <w:rsid w:val="002B3E99"/>
    <w:rPr>
      <w:rFonts w:cs="Times New Roman"/>
    </w:rPr>
  </w:style>
  <w:style w:type="character" w:customStyle="1" w:styleId="TitleChar1">
    <w:name w:val="Title Char1"/>
    <w:rsid w:val="002B3E99"/>
    <w:rPr>
      <w:rFonts w:ascii="Arial Bold" w:eastAsia="MS ????" w:hAnsi="Arial Bold" w:cs="Times New Roman"/>
      <w:b/>
      <w:spacing w:val="5"/>
      <w:kern w:val="28"/>
      <w:sz w:val="52"/>
      <w:szCs w:val="52"/>
      <w:lang w:val="x-none" w:eastAsia="ja-JP"/>
    </w:rPr>
  </w:style>
  <w:style w:type="character" w:customStyle="1" w:styleId="FootnoteTextChar">
    <w:name w:val="Footnote Text Char"/>
    <w:link w:val="FootnoteText"/>
    <w:locked/>
    <w:rsid w:val="002B3E99"/>
    <w:rPr>
      <w:rFonts w:eastAsia="SimSun"/>
      <w:lang w:val="en-GB" w:eastAsia="en-US" w:bidi="ar-SA"/>
    </w:rPr>
  </w:style>
  <w:style w:type="paragraph" w:customStyle="1" w:styleId="Default">
    <w:name w:val="Default"/>
    <w:locked/>
    <w:rsid w:val="002B3E99"/>
    <w:pPr>
      <w:autoSpaceDE w:val="0"/>
      <w:autoSpaceDN w:val="0"/>
      <w:adjustRightInd w:val="0"/>
    </w:pPr>
    <w:rPr>
      <w:rFonts w:ascii="Arial" w:hAnsi="Arial" w:cs="Arial"/>
      <w:color w:val="000000"/>
      <w:sz w:val="24"/>
      <w:szCs w:val="24"/>
      <w:lang w:eastAsia="zh-CN"/>
    </w:rPr>
  </w:style>
  <w:style w:type="character" w:customStyle="1" w:styleId="DocumentMapChar">
    <w:name w:val="Document Map Char"/>
    <w:link w:val="DocumentMap"/>
    <w:semiHidden/>
    <w:locked/>
    <w:rsid w:val="002B3E99"/>
    <w:rPr>
      <w:rFonts w:ascii="Tahoma" w:eastAsia="SimSun" w:hAnsi="Tahoma" w:cs="Tahoma"/>
      <w:sz w:val="22"/>
      <w:szCs w:val="24"/>
      <w:lang w:val="en-GB" w:eastAsia="en-US" w:bidi="ar-SA"/>
    </w:rPr>
  </w:style>
  <w:style w:type="paragraph" w:customStyle="1" w:styleId="ColorfulShading-Accent11">
    <w:name w:val="Colorful Shading - Accent 11"/>
    <w:hidden/>
    <w:rsid w:val="002B3E99"/>
    <w:pPr>
      <w:spacing w:line="360" w:lineRule="exact"/>
      <w:jc w:val="both"/>
    </w:pPr>
    <w:rPr>
      <w:rFonts w:eastAsia="Times New Roman"/>
      <w:sz w:val="24"/>
      <w:szCs w:val="24"/>
      <w:lang w:val="en-GB"/>
    </w:rPr>
  </w:style>
  <w:style w:type="paragraph" w:styleId="Index2">
    <w:name w:val="index 2"/>
    <w:basedOn w:val="Normal"/>
    <w:next w:val="Normal"/>
    <w:autoRedefine/>
    <w:semiHidden/>
    <w:rsid w:val="002B3E99"/>
    <w:pPr>
      <w:spacing w:after="0"/>
      <w:ind w:left="480" w:hanging="240"/>
      <w:jc w:val="left"/>
    </w:pPr>
    <w:rPr>
      <w:rFonts w:ascii="Calibri" w:eastAsia="Times New Roman" w:hAnsi="Calibri" w:cs="Calibri"/>
      <w:sz w:val="20"/>
      <w:szCs w:val="20"/>
      <w:lang w:eastAsia="ja-JP"/>
    </w:rPr>
  </w:style>
  <w:style w:type="paragraph" w:styleId="Index1">
    <w:name w:val="index 1"/>
    <w:basedOn w:val="Normal"/>
    <w:next w:val="Normal"/>
    <w:autoRedefine/>
    <w:semiHidden/>
    <w:rsid w:val="002B3E99"/>
    <w:pPr>
      <w:spacing w:after="0"/>
      <w:ind w:left="240" w:hanging="240"/>
      <w:jc w:val="left"/>
    </w:pPr>
    <w:rPr>
      <w:rFonts w:ascii="Calibri" w:eastAsia="Times New Roman" w:hAnsi="Calibri" w:cs="Calibri"/>
      <w:sz w:val="20"/>
      <w:szCs w:val="20"/>
      <w:lang w:eastAsia="ja-JP"/>
    </w:rPr>
  </w:style>
  <w:style w:type="paragraph" w:styleId="Index3">
    <w:name w:val="index 3"/>
    <w:basedOn w:val="Normal"/>
    <w:next w:val="Normal"/>
    <w:autoRedefine/>
    <w:semiHidden/>
    <w:rsid w:val="002B3E99"/>
    <w:pPr>
      <w:spacing w:after="0"/>
      <w:ind w:left="720" w:hanging="240"/>
      <w:jc w:val="left"/>
    </w:pPr>
    <w:rPr>
      <w:rFonts w:ascii="Calibri" w:eastAsia="Times New Roman" w:hAnsi="Calibri" w:cs="Calibri"/>
      <w:sz w:val="20"/>
      <w:szCs w:val="20"/>
      <w:lang w:eastAsia="ja-JP"/>
    </w:rPr>
  </w:style>
  <w:style w:type="paragraph" w:styleId="Index4">
    <w:name w:val="index 4"/>
    <w:basedOn w:val="Normal"/>
    <w:next w:val="Normal"/>
    <w:autoRedefine/>
    <w:semiHidden/>
    <w:rsid w:val="002B3E99"/>
    <w:pPr>
      <w:spacing w:after="0"/>
      <w:ind w:left="960" w:hanging="240"/>
      <w:jc w:val="left"/>
    </w:pPr>
    <w:rPr>
      <w:rFonts w:ascii="Calibri" w:eastAsia="Times New Roman" w:hAnsi="Calibri" w:cs="Calibri"/>
      <w:sz w:val="20"/>
      <w:szCs w:val="20"/>
      <w:lang w:eastAsia="ja-JP"/>
    </w:rPr>
  </w:style>
  <w:style w:type="paragraph" w:styleId="Index5">
    <w:name w:val="index 5"/>
    <w:basedOn w:val="Normal"/>
    <w:next w:val="Normal"/>
    <w:autoRedefine/>
    <w:semiHidden/>
    <w:rsid w:val="002B3E99"/>
    <w:pPr>
      <w:spacing w:after="0"/>
      <w:ind w:left="1200" w:hanging="240"/>
      <w:jc w:val="left"/>
    </w:pPr>
    <w:rPr>
      <w:rFonts w:ascii="Calibri" w:eastAsia="Times New Roman" w:hAnsi="Calibri" w:cs="Calibri"/>
      <w:sz w:val="20"/>
      <w:szCs w:val="20"/>
      <w:lang w:eastAsia="ja-JP"/>
    </w:rPr>
  </w:style>
  <w:style w:type="paragraph" w:styleId="Index6">
    <w:name w:val="index 6"/>
    <w:basedOn w:val="Normal"/>
    <w:next w:val="Normal"/>
    <w:autoRedefine/>
    <w:semiHidden/>
    <w:rsid w:val="002B3E99"/>
    <w:pPr>
      <w:spacing w:after="0"/>
      <w:ind w:left="1440" w:hanging="240"/>
      <w:jc w:val="left"/>
    </w:pPr>
    <w:rPr>
      <w:rFonts w:ascii="Calibri" w:eastAsia="Times New Roman" w:hAnsi="Calibri" w:cs="Calibri"/>
      <w:sz w:val="20"/>
      <w:szCs w:val="20"/>
      <w:lang w:eastAsia="ja-JP"/>
    </w:rPr>
  </w:style>
  <w:style w:type="paragraph" w:styleId="Index7">
    <w:name w:val="index 7"/>
    <w:basedOn w:val="Normal"/>
    <w:next w:val="Normal"/>
    <w:autoRedefine/>
    <w:semiHidden/>
    <w:rsid w:val="002B3E99"/>
    <w:pPr>
      <w:spacing w:after="0"/>
      <w:ind w:left="1680" w:hanging="240"/>
      <w:jc w:val="left"/>
    </w:pPr>
    <w:rPr>
      <w:rFonts w:ascii="Calibri" w:eastAsia="Times New Roman" w:hAnsi="Calibri" w:cs="Calibri"/>
      <w:sz w:val="20"/>
      <w:szCs w:val="20"/>
      <w:lang w:eastAsia="ja-JP"/>
    </w:rPr>
  </w:style>
  <w:style w:type="paragraph" w:styleId="Index8">
    <w:name w:val="index 8"/>
    <w:basedOn w:val="Normal"/>
    <w:next w:val="Normal"/>
    <w:autoRedefine/>
    <w:semiHidden/>
    <w:rsid w:val="002B3E99"/>
    <w:pPr>
      <w:spacing w:after="0"/>
      <w:ind w:left="1920" w:hanging="240"/>
      <w:jc w:val="left"/>
    </w:pPr>
    <w:rPr>
      <w:rFonts w:ascii="Calibri" w:eastAsia="Times New Roman" w:hAnsi="Calibri" w:cs="Calibri"/>
      <w:sz w:val="20"/>
      <w:szCs w:val="20"/>
      <w:lang w:eastAsia="ja-JP"/>
    </w:rPr>
  </w:style>
  <w:style w:type="paragraph" w:styleId="Index9">
    <w:name w:val="index 9"/>
    <w:basedOn w:val="Normal"/>
    <w:next w:val="Normal"/>
    <w:autoRedefine/>
    <w:semiHidden/>
    <w:rsid w:val="002B3E99"/>
    <w:pPr>
      <w:spacing w:after="0"/>
      <w:ind w:left="2160" w:hanging="240"/>
      <w:jc w:val="left"/>
    </w:pPr>
    <w:rPr>
      <w:rFonts w:ascii="Calibri" w:eastAsia="Times New Roman" w:hAnsi="Calibri" w:cs="Calibri"/>
      <w:sz w:val="20"/>
      <w:szCs w:val="20"/>
      <w:lang w:eastAsia="ja-JP"/>
    </w:rPr>
  </w:style>
  <w:style w:type="paragraph" w:styleId="IndexHeading">
    <w:name w:val="index heading"/>
    <w:basedOn w:val="Normal"/>
    <w:next w:val="Index1"/>
    <w:semiHidden/>
    <w:rsid w:val="002B3E99"/>
    <w:pPr>
      <w:spacing w:before="120"/>
      <w:jc w:val="left"/>
    </w:pPr>
    <w:rPr>
      <w:rFonts w:ascii="Calibri" w:eastAsia="Times New Roman" w:hAnsi="Calibri" w:cs="Calibri"/>
      <w:b/>
      <w:bCs/>
      <w:i/>
      <w:iCs/>
      <w:sz w:val="20"/>
      <w:szCs w:val="20"/>
      <w:lang w:eastAsia="ja-JP"/>
    </w:rPr>
  </w:style>
  <w:style w:type="paragraph" w:customStyle="1" w:styleId="MediumGrid21">
    <w:name w:val="Medium Grid 21"/>
    <w:basedOn w:val="BodyText"/>
    <w:link w:val="MediumGrid2Char"/>
    <w:qFormat/>
    <w:locked/>
    <w:rsid w:val="002B3E99"/>
    <w:rPr>
      <w:rFonts w:ascii="Arial" w:eastAsia="Times New Roman" w:hAnsi="Arial" w:cs="Calibri"/>
      <w:sz w:val="22"/>
      <w:szCs w:val="22"/>
      <w:lang w:eastAsia="ja-JP"/>
    </w:rPr>
  </w:style>
  <w:style w:type="character" w:customStyle="1" w:styleId="MediumGrid2Char">
    <w:name w:val="Medium Grid 2 Char"/>
    <w:link w:val="MediumGrid21"/>
    <w:locked/>
    <w:rsid w:val="002B3E99"/>
    <w:rPr>
      <w:rFonts w:ascii="Arial" w:eastAsia="SimSun" w:hAnsi="Arial" w:cs="Calibri"/>
      <w:sz w:val="22"/>
      <w:szCs w:val="22"/>
      <w:lang w:val="en-GB" w:eastAsia="ja-JP" w:bidi="ar-SA"/>
    </w:rPr>
  </w:style>
  <w:style w:type="paragraph" w:customStyle="1" w:styleId="TOC1a">
    <w:name w:val="TOC 1a"/>
    <w:basedOn w:val="Normal"/>
    <w:link w:val="TOC1aChar"/>
    <w:semiHidden/>
    <w:locked/>
    <w:rsid w:val="002B3E99"/>
    <w:pPr>
      <w:spacing w:after="0"/>
      <w:jc w:val="left"/>
    </w:pPr>
    <w:rPr>
      <w:rFonts w:ascii="Arial" w:eastAsia="Times New Roman" w:hAnsi="Arial" w:cs="Calibri"/>
      <w:noProof/>
      <w:szCs w:val="22"/>
      <w:lang w:eastAsia="ja-JP"/>
    </w:rPr>
  </w:style>
  <w:style w:type="character" w:customStyle="1" w:styleId="TOC1aChar">
    <w:name w:val="TOC 1a Char"/>
    <w:link w:val="TOC1a"/>
    <w:semiHidden/>
    <w:locked/>
    <w:rsid w:val="002B3E99"/>
    <w:rPr>
      <w:rFonts w:ascii="Arial" w:hAnsi="Arial" w:cs="Calibri"/>
      <w:noProof/>
      <w:sz w:val="22"/>
      <w:szCs w:val="22"/>
      <w:lang w:val="en-GB" w:eastAsia="ja-JP" w:bidi="ar-SA"/>
    </w:rPr>
  </w:style>
  <w:style w:type="table" w:customStyle="1" w:styleId="BlueWhite">
    <w:name w:val="Blue White"/>
    <w:locked/>
    <w:rsid w:val="002B3E99"/>
    <w:rPr>
      <w:rFonts w:eastAsia="Times New Roman"/>
      <w:lang w:val="da-DK" w:eastAsia="da-DK"/>
    </w:rPr>
    <w:tblPr>
      <w:tblInd w:w="0" w:type="dxa"/>
      <w:tblCellMar>
        <w:top w:w="0" w:type="dxa"/>
        <w:left w:w="108" w:type="dxa"/>
        <w:bottom w:w="0" w:type="dxa"/>
        <w:right w:w="108" w:type="dxa"/>
      </w:tblCellMar>
    </w:tblPr>
  </w:style>
  <w:style w:type="paragraph" w:styleId="HTMLPreformatted">
    <w:name w:val="HTML Preformatted"/>
    <w:basedOn w:val="Normal"/>
    <w:link w:val="HTMLPreformattedChar"/>
    <w:semiHidden/>
    <w:rsid w:val="002B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alibri" w:hAnsi="Courier New" w:cs="Courier New"/>
      <w:sz w:val="20"/>
      <w:szCs w:val="20"/>
      <w:lang w:eastAsia="en-GB"/>
    </w:rPr>
  </w:style>
  <w:style w:type="character" w:customStyle="1" w:styleId="HTMLPreformattedChar">
    <w:name w:val="HTML Preformatted Char"/>
    <w:link w:val="HTMLPreformatted"/>
    <w:semiHidden/>
    <w:locked/>
    <w:rsid w:val="002B3E99"/>
    <w:rPr>
      <w:rFonts w:ascii="Courier New" w:eastAsia="Calibri" w:hAnsi="Courier New" w:cs="Courier New"/>
      <w:lang w:val="en-GB" w:eastAsia="en-GB" w:bidi="ar-SA"/>
    </w:rPr>
  </w:style>
  <w:style w:type="character" w:customStyle="1" w:styleId="apple-style-span">
    <w:name w:val="apple-style-span"/>
    <w:rsid w:val="002B3E99"/>
    <w:rPr>
      <w:rFonts w:cs="Times New Roman"/>
    </w:rPr>
  </w:style>
  <w:style w:type="paragraph" w:customStyle="1" w:styleId="AnnexFigure">
    <w:name w:val="Annex Figure"/>
    <w:basedOn w:val="Normal"/>
    <w:next w:val="Normal"/>
    <w:rsid w:val="002B3E99"/>
    <w:pPr>
      <w:tabs>
        <w:tab w:val="num" w:pos="1701"/>
      </w:tabs>
      <w:spacing w:before="120"/>
      <w:ind w:left="1701" w:hanging="1701"/>
      <w:jc w:val="center"/>
    </w:pPr>
    <w:rPr>
      <w:rFonts w:ascii="Arial" w:eastAsia="Times New Roman" w:hAnsi="Arial" w:cs="Calibri"/>
      <w:i/>
      <w:szCs w:val="22"/>
      <w:lang w:eastAsia="ja-JP"/>
    </w:rPr>
  </w:style>
  <w:style w:type="paragraph" w:customStyle="1" w:styleId="AnnexHead1">
    <w:name w:val="Annex Head 1"/>
    <w:basedOn w:val="Normal"/>
    <w:next w:val="Normal"/>
    <w:rsid w:val="002B3E99"/>
    <w:pPr>
      <w:tabs>
        <w:tab w:val="num" w:pos="849"/>
      </w:tabs>
      <w:spacing w:after="0"/>
      <w:ind w:left="849" w:hanging="849"/>
      <w:jc w:val="left"/>
    </w:pPr>
    <w:rPr>
      <w:rFonts w:ascii="Arial" w:eastAsia="Times New Roman" w:hAnsi="Arial" w:cs="Calibri"/>
      <w:b/>
      <w:caps/>
      <w:sz w:val="28"/>
      <w:szCs w:val="22"/>
      <w:lang w:eastAsia="ja-JP"/>
    </w:rPr>
  </w:style>
  <w:style w:type="paragraph" w:customStyle="1" w:styleId="AnnexHead2">
    <w:name w:val="Annex Head 2"/>
    <w:basedOn w:val="Normal"/>
    <w:next w:val="Normal"/>
    <w:rsid w:val="002B3E99"/>
    <w:pPr>
      <w:tabs>
        <w:tab w:val="num" w:pos="849"/>
      </w:tabs>
      <w:spacing w:after="0"/>
      <w:ind w:left="849" w:hanging="849"/>
      <w:jc w:val="left"/>
    </w:pPr>
    <w:rPr>
      <w:rFonts w:ascii="Arial" w:eastAsia="Times New Roman" w:hAnsi="Arial" w:cs="Calibri"/>
      <w:b/>
      <w:szCs w:val="22"/>
      <w:lang w:eastAsia="ja-JP"/>
    </w:rPr>
  </w:style>
  <w:style w:type="paragraph" w:customStyle="1" w:styleId="AnnexHead3">
    <w:name w:val="Annex Head 3"/>
    <w:basedOn w:val="Normal"/>
    <w:next w:val="Normal"/>
    <w:rsid w:val="002B3E99"/>
    <w:pPr>
      <w:tabs>
        <w:tab w:val="num" w:pos="849"/>
      </w:tabs>
      <w:spacing w:after="0"/>
      <w:ind w:left="849" w:hanging="849"/>
      <w:jc w:val="left"/>
    </w:pPr>
    <w:rPr>
      <w:rFonts w:ascii="Arial" w:eastAsia="Times New Roman" w:hAnsi="Arial" w:cs="Calibri"/>
      <w:b/>
      <w:szCs w:val="22"/>
      <w:lang w:eastAsia="ja-JP"/>
    </w:rPr>
  </w:style>
  <w:style w:type="paragraph" w:customStyle="1" w:styleId="AnnexHead4">
    <w:name w:val="Annex Head 4"/>
    <w:basedOn w:val="Normal"/>
    <w:next w:val="Normal"/>
    <w:rsid w:val="002B3E99"/>
    <w:pPr>
      <w:tabs>
        <w:tab w:val="num" w:pos="1132"/>
      </w:tabs>
      <w:spacing w:after="0"/>
      <w:ind w:left="1132" w:hanging="1132"/>
      <w:jc w:val="left"/>
    </w:pPr>
    <w:rPr>
      <w:rFonts w:ascii="Arial" w:eastAsia="Times New Roman" w:hAnsi="Arial" w:cs="Calibri"/>
      <w:szCs w:val="22"/>
      <w:lang w:eastAsia="ja-JP"/>
    </w:rPr>
  </w:style>
  <w:style w:type="paragraph" w:customStyle="1" w:styleId="AnnexHeading1">
    <w:name w:val="Annex Heading 1"/>
    <w:basedOn w:val="Normal"/>
    <w:next w:val="BodyText"/>
    <w:rsid w:val="002B3E99"/>
    <w:pPr>
      <w:tabs>
        <w:tab w:val="num" w:pos="567"/>
      </w:tabs>
      <w:spacing w:before="120"/>
      <w:ind w:left="567" w:hanging="567"/>
      <w:jc w:val="left"/>
    </w:pPr>
    <w:rPr>
      <w:rFonts w:ascii="Arial" w:eastAsia="Times New Roman" w:hAnsi="Arial" w:cs="Arial"/>
      <w:b/>
      <w:caps/>
      <w:szCs w:val="22"/>
      <w:lang w:eastAsia="ja-JP"/>
    </w:rPr>
  </w:style>
  <w:style w:type="paragraph" w:customStyle="1" w:styleId="AnnexHeading2">
    <w:name w:val="Annex Heading 2"/>
    <w:basedOn w:val="Normal"/>
    <w:next w:val="BodyText"/>
    <w:rsid w:val="002B3E99"/>
    <w:pPr>
      <w:tabs>
        <w:tab w:val="num" w:pos="851"/>
      </w:tabs>
      <w:spacing w:before="120"/>
      <w:ind w:left="851" w:hanging="851"/>
      <w:jc w:val="left"/>
    </w:pPr>
    <w:rPr>
      <w:rFonts w:ascii="Arial" w:eastAsia="Times New Roman" w:hAnsi="Arial" w:cs="Arial"/>
      <w:b/>
      <w:szCs w:val="22"/>
      <w:lang w:eastAsia="ja-JP"/>
    </w:rPr>
  </w:style>
  <w:style w:type="paragraph" w:customStyle="1" w:styleId="AnnexHeading3">
    <w:name w:val="Annex Heading 3"/>
    <w:basedOn w:val="Normal"/>
    <w:next w:val="Normal"/>
    <w:rsid w:val="002B3E99"/>
    <w:pPr>
      <w:tabs>
        <w:tab w:val="num" w:pos="992"/>
      </w:tabs>
      <w:spacing w:before="120"/>
      <w:ind w:left="992" w:hanging="992"/>
      <w:jc w:val="left"/>
    </w:pPr>
    <w:rPr>
      <w:rFonts w:ascii="Arial" w:eastAsia="Times New Roman" w:hAnsi="Arial" w:cs="Arial"/>
      <w:szCs w:val="22"/>
      <w:lang w:eastAsia="ja-JP"/>
    </w:rPr>
  </w:style>
  <w:style w:type="paragraph" w:customStyle="1" w:styleId="AnnexHeading4">
    <w:name w:val="Annex Heading 4"/>
    <w:basedOn w:val="Normal"/>
    <w:next w:val="BodyText"/>
    <w:rsid w:val="002B3E99"/>
    <w:pPr>
      <w:tabs>
        <w:tab w:val="num" w:pos="1134"/>
      </w:tabs>
      <w:spacing w:before="120"/>
      <w:ind w:left="1134" w:hanging="1134"/>
      <w:jc w:val="left"/>
    </w:pPr>
    <w:rPr>
      <w:rFonts w:ascii="Arial" w:eastAsia="Times New Roman" w:hAnsi="Arial" w:cs="Arial"/>
      <w:szCs w:val="22"/>
      <w:lang w:eastAsia="ja-JP"/>
    </w:rPr>
  </w:style>
  <w:style w:type="paragraph" w:customStyle="1" w:styleId="AnnexTable">
    <w:name w:val="Annex Table"/>
    <w:basedOn w:val="Normal"/>
    <w:next w:val="Normal"/>
    <w:rsid w:val="002B3E99"/>
    <w:pPr>
      <w:tabs>
        <w:tab w:val="num" w:pos="1134"/>
        <w:tab w:val="left" w:pos="1418"/>
      </w:tabs>
      <w:spacing w:before="120"/>
      <w:ind w:left="1134" w:hanging="1134"/>
      <w:jc w:val="center"/>
    </w:pPr>
    <w:rPr>
      <w:rFonts w:ascii="Arial" w:eastAsia="Times New Roman" w:hAnsi="Arial" w:cs="Calibri"/>
      <w:i/>
      <w:szCs w:val="22"/>
      <w:lang w:eastAsia="ja-JP"/>
    </w:rPr>
  </w:style>
  <w:style w:type="paragraph" w:customStyle="1" w:styleId="Appendix">
    <w:name w:val="Appendix"/>
    <w:basedOn w:val="Normal"/>
    <w:next w:val="Normal"/>
    <w:rsid w:val="002B3E99"/>
    <w:pPr>
      <w:tabs>
        <w:tab w:val="left" w:pos="1985"/>
      </w:tabs>
      <w:spacing w:before="120" w:after="240"/>
      <w:ind w:left="720" w:hanging="360"/>
      <w:jc w:val="left"/>
    </w:pPr>
    <w:rPr>
      <w:rFonts w:ascii="Arial" w:eastAsia="Times New Roman" w:hAnsi="Arial" w:cs="Calibri"/>
      <w:b/>
      <w:szCs w:val="28"/>
      <w:lang w:eastAsia="ja-JP"/>
    </w:rPr>
  </w:style>
  <w:style w:type="paragraph" w:customStyle="1" w:styleId="AppendixHeading1">
    <w:name w:val="Appendix Heading 1"/>
    <w:basedOn w:val="Normal"/>
    <w:next w:val="BodyText"/>
    <w:rsid w:val="002B3E99"/>
    <w:pPr>
      <w:tabs>
        <w:tab w:val="num" w:pos="567"/>
      </w:tabs>
      <w:spacing w:before="120"/>
      <w:ind w:left="567" w:hanging="567"/>
      <w:jc w:val="left"/>
    </w:pPr>
    <w:rPr>
      <w:rFonts w:ascii="Arial" w:eastAsia="Times New Roman" w:hAnsi="Arial" w:cs="Arial"/>
      <w:b/>
      <w:caps/>
      <w:szCs w:val="22"/>
      <w:lang w:eastAsia="ja-JP"/>
    </w:rPr>
  </w:style>
  <w:style w:type="paragraph" w:customStyle="1" w:styleId="AppendixHeading2">
    <w:name w:val="Appendix Heading 2"/>
    <w:basedOn w:val="Normal"/>
    <w:next w:val="BodyText"/>
    <w:rsid w:val="002B3E99"/>
    <w:pPr>
      <w:tabs>
        <w:tab w:val="num" w:pos="851"/>
      </w:tabs>
      <w:spacing w:before="120"/>
      <w:ind w:left="851" w:hanging="851"/>
      <w:jc w:val="left"/>
    </w:pPr>
    <w:rPr>
      <w:rFonts w:ascii="Arial" w:eastAsia="Times New Roman" w:hAnsi="Arial" w:cs="Arial"/>
      <w:b/>
      <w:szCs w:val="22"/>
      <w:lang w:eastAsia="ja-JP"/>
    </w:rPr>
  </w:style>
  <w:style w:type="paragraph" w:customStyle="1" w:styleId="AppendixHeading3">
    <w:name w:val="Appendix Heading 3"/>
    <w:basedOn w:val="Normal"/>
    <w:next w:val="Normal"/>
    <w:rsid w:val="002B3E99"/>
    <w:pPr>
      <w:tabs>
        <w:tab w:val="num" w:pos="992"/>
      </w:tabs>
      <w:spacing w:before="120"/>
      <w:ind w:left="992" w:hanging="992"/>
      <w:jc w:val="left"/>
    </w:pPr>
    <w:rPr>
      <w:rFonts w:ascii="Arial" w:eastAsia="Times New Roman" w:hAnsi="Arial" w:cs="Arial"/>
      <w:szCs w:val="22"/>
      <w:lang w:eastAsia="ja-JP"/>
    </w:rPr>
  </w:style>
  <w:style w:type="paragraph" w:customStyle="1" w:styleId="AppendixHeading4">
    <w:name w:val="Appendix Heading 4"/>
    <w:basedOn w:val="Normal"/>
    <w:next w:val="BodyText"/>
    <w:rsid w:val="002B3E99"/>
    <w:pPr>
      <w:tabs>
        <w:tab w:val="num" w:pos="1134"/>
      </w:tabs>
      <w:spacing w:before="120"/>
      <w:ind w:left="1134" w:hanging="1134"/>
      <w:jc w:val="left"/>
    </w:pPr>
    <w:rPr>
      <w:rFonts w:ascii="Arial" w:eastAsia="Times New Roman" w:hAnsi="Arial" w:cs="Arial"/>
      <w:szCs w:val="22"/>
      <w:lang w:eastAsia="ja-JP"/>
    </w:rPr>
  </w:style>
  <w:style w:type="paragraph" w:customStyle="1" w:styleId="Article">
    <w:name w:val="Article"/>
    <w:basedOn w:val="Normal"/>
    <w:next w:val="Normal"/>
    <w:rsid w:val="002B3E99"/>
    <w:pPr>
      <w:autoSpaceDE w:val="0"/>
      <w:autoSpaceDN w:val="0"/>
      <w:adjustRightInd w:val="0"/>
      <w:spacing w:before="360" w:after="0"/>
      <w:jc w:val="left"/>
    </w:pPr>
    <w:rPr>
      <w:rFonts w:ascii="Arial" w:eastAsia="Times New Roman" w:hAnsi="Arial" w:cs="Arial"/>
      <w:b/>
      <w:caps/>
      <w:sz w:val="28"/>
      <w:szCs w:val="28"/>
      <w:lang w:eastAsia="ja-JP"/>
    </w:rPr>
  </w:style>
  <w:style w:type="character" w:customStyle="1" w:styleId="BookTitle1">
    <w:name w:val="Book Title1"/>
    <w:qFormat/>
    <w:locked/>
    <w:rsid w:val="002B3E99"/>
    <w:rPr>
      <w:rFonts w:cs="Times New Roman"/>
      <w:b/>
      <w:bCs/>
      <w:smallCaps/>
      <w:spacing w:val="5"/>
    </w:rPr>
  </w:style>
  <w:style w:type="paragraph" w:customStyle="1" w:styleId="Bullet1text">
    <w:name w:val="Bullet 1 text"/>
    <w:basedOn w:val="Normal"/>
    <w:rsid w:val="002B3E99"/>
    <w:pPr>
      <w:suppressAutoHyphens/>
      <w:ind w:left="1134"/>
    </w:pPr>
    <w:rPr>
      <w:rFonts w:ascii="Arial" w:eastAsia="Times New Roman" w:hAnsi="Arial" w:cs="Arial"/>
      <w:szCs w:val="22"/>
      <w:lang w:val="fr-FR" w:eastAsia="ja-JP"/>
    </w:rPr>
  </w:style>
  <w:style w:type="paragraph" w:customStyle="1" w:styleId="Bullet2">
    <w:name w:val="Bullet 2"/>
    <w:basedOn w:val="Normal"/>
    <w:rsid w:val="002B3E99"/>
    <w:pPr>
      <w:numPr>
        <w:numId w:val="47"/>
      </w:numPr>
      <w:tabs>
        <w:tab w:val="left" w:pos="1418"/>
      </w:tabs>
      <w:jc w:val="left"/>
    </w:pPr>
    <w:rPr>
      <w:rFonts w:ascii="Arial" w:eastAsia="Calibri" w:hAnsi="Arial"/>
      <w:sz w:val="20"/>
      <w:szCs w:val="20"/>
      <w:lang w:eastAsia="en-GB"/>
    </w:rPr>
  </w:style>
  <w:style w:type="paragraph" w:customStyle="1" w:styleId="Bullet2text">
    <w:name w:val="Bullet 2 text"/>
    <w:basedOn w:val="Normal"/>
    <w:rsid w:val="002B3E99"/>
    <w:pPr>
      <w:suppressAutoHyphens/>
      <w:ind w:left="1418"/>
    </w:pPr>
    <w:rPr>
      <w:rFonts w:ascii="Arial" w:eastAsia="Calibri" w:hAnsi="Arial"/>
      <w:sz w:val="20"/>
      <w:szCs w:val="20"/>
      <w:lang w:eastAsia="en-GB"/>
    </w:rPr>
  </w:style>
  <w:style w:type="paragraph" w:customStyle="1" w:styleId="Bullet3">
    <w:name w:val="Bullet 3"/>
    <w:basedOn w:val="Bullet2"/>
    <w:rsid w:val="002B3E99"/>
    <w:pPr>
      <w:numPr>
        <w:numId w:val="48"/>
      </w:numPr>
      <w:tabs>
        <w:tab w:val="clear" w:pos="1418"/>
        <w:tab w:val="left" w:pos="1843"/>
      </w:tabs>
    </w:pPr>
  </w:style>
  <w:style w:type="paragraph" w:customStyle="1" w:styleId="Bullet3text">
    <w:name w:val="Bullet 3 text"/>
    <w:basedOn w:val="Normal"/>
    <w:autoRedefine/>
    <w:rsid w:val="002B3E99"/>
    <w:pPr>
      <w:suppressAutoHyphens/>
      <w:ind w:left="1843"/>
    </w:pPr>
    <w:rPr>
      <w:rFonts w:ascii="Arial" w:eastAsia="Calibri" w:hAnsi="Arial"/>
      <w:sz w:val="20"/>
      <w:szCs w:val="20"/>
      <w:lang w:eastAsia="en-GB"/>
    </w:rPr>
  </w:style>
  <w:style w:type="character" w:customStyle="1" w:styleId="descriptionblock">
    <w:name w:val="description block"/>
    <w:rsid w:val="002B3E99"/>
    <w:rPr>
      <w:rFonts w:cs="Times New Roman"/>
    </w:rPr>
  </w:style>
  <w:style w:type="paragraph" w:customStyle="1" w:styleId="equation">
    <w:name w:val="equation"/>
    <w:basedOn w:val="Normal"/>
    <w:next w:val="BodyText"/>
    <w:rsid w:val="002B3E99"/>
    <w:pPr>
      <w:keepNext/>
      <w:tabs>
        <w:tab w:val="left" w:pos="142"/>
      </w:tabs>
      <w:ind w:left="7874" w:hanging="360"/>
      <w:jc w:val="right"/>
    </w:pPr>
    <w:rPr>
      <w:rFonts w:ascii="Arial" w:eastAsia="Calibri" w:hAnsi="Arial" w:cs="Calibri"/>
      <w:szCs w:val="22"/>
      <w:lang w:eastAsia="ja-JP"/>
    </w:rPr>
  </w:style>
  <w:style w:type="paragraph" w:customStyle="1" w:styleId="Figure">
    <w:name w:val="Figure_#"/>
    <w:basedOn w:val="Normal"/>
    <w:next w:val="Normal"/>
    <w:rsid w:val="002B3E99"/>
    <w:pPr>
      <w:numPr>
        <w:numId w:val="44"/>
      </w:numPr>
      <w:spacing w:before="120"/>
      <w:jc w:val="center"/>
    </w:pPr>
    <w:rPr>
      <w:rFonts w:ascii="Arial" w:eastAsia="Times New Roman" w:hAnsi="Arial" w:cs="Calibri"/>
      <w:i/>
      <w:szCs w:val="20"/>
      <w:lang w:eastAsia="ja-JP"/>
    </w:rPr>
  </w:style>
  <w:style w:type="paragraph" w:customStyle="1" w:styleId="List1">
    <w:name w:val="List 1"/>
    <w:basedOn w:val="Normal"/>
    <w:rsid w:val="002B3E99"/>
    <w:pPr>
      <w:numPr>
        <w:numId w:val="45"/>
      </w:numPr>
    </w:pPr>
    <w:rPr>
      <w:rFonts w:ascii="Arial" w:eastAsia="Calibri" w:hAnsi="Arial"/>
      <w:szCs w:val="20"/>
      <w:lang w:eastAsia="en-GB"/>
    </w:rPr>
  </w:style>
  <w:style w:type="paragraph" w:customStyle="1" w:styleId="List1indent1">
    <w:name w:val="List 1 indent 1"/>
    <w:basedOn w:val="Normal"/>
    <w:rsid w:val="002B3E99"/>
    <w:pPr>
      <w:tabs>
        <w:tab w:val="num" w:pos="1134"/>
      </w:tabs>
      <w:ind w:left="1134" w:hanging="567"/>
      <w:jc w:val="left"/>
    </w:pPr>
    <w:rPr>
      <w:rFonts w:ascii="Arial" w:eastAsia="Times New Roman" w:hAnsi="Arial" w:cs="Arial"/>
      <w:szCs w:val="22"/>
      <w:lang w:eastAsia="ja-JP"/>
    </w:rPr>
  </w:style>
  <w:style w:type="paragraph" w:customStyle="1" w:styleId="List1indent1text">
    <w:name w:val="List 1 indent 1 text"/>
    <w:basedOn w:val="Normal"/>
    <w:rsid w:val="002B3E99"/>
    <w:pPr>
      <w:ind w:left="1134"/>
      <w:jc w:val="left"/>
    </w:pPr>
    <w:rPr>
      <w:rFonts w:ascii="Arial" w:eastAsia="Times New Roman" w:hAnsi="Arial" w:cs="Arial"/>
      <w:szCs w:val="22"/>
      <w:lang w:eastAsia="fr-FR"/>
    </w:rPr>
  </w:style>
  <w:style w:type="paragraph" w:customStyle="1" w:styleId="List1indent2">
    <w:name w:val="List 1 indent 2"/>
    <w:basedOn w:val="Normal"/>
    <w:rsid w:val="002B3E99"/>
    <w:pPr>
      <w:numPr>
        <w:ilvl w:val="2"/>
        <w:numId w:val="46"/>
      </w:numPr>
    </w:pPr>
    <w:rPr>
      <w:rFonts w:ascii="Arial" w:eastAsia="Calibri" w:hAnsi="Arial"/>
      <w:sz w:val="20"/>
      <w:szCs w:val="20"/>
      <w:lang w:eastAsia="en-GB"/>
    </w:rPr>
  </w:style>
  <w:style w:type="paragraph" w:customStyle="1" w:styleId="List1indent2text">
    <w:name w:val="List 1 indent 2 text"/>
    <w:basedOn w:val="Normal"/>
    <w:rsid w:val="002B3E99"/>
    <w:pPr>
      <w:ind w:left="1701"/>
    </w:pPr>
    <w:rPr>
      <w:rFonts w:ascii="Arial" w:eastAsia="Calibri" w:hAnsi="Arial"/>
      <w:sz w:val="20"/>
      <w:szCs w:val="20"/>
      <w:lang w:eastAsia="en-GB"/>
    </w:rPr>
  </w:style>
  <w:style w:type="paragraph" w:customStyle="1" w:styleId="List1indenttext">
    <w:name w:val="List 1 indent text"/>
    <w:basedOn w:val="Normal"/>
    <w:rsid w:val="002B3E99"/>
    <w:pPr>
      <w:ind w:left="1134"/>
    </w:pPr>
    <w:rPr>
      <w:rFonts w:ascii="Arial" w:eastAsia="Calibri" w:hAnsi="Arial"/>
      <w:szCs w:val="20"/>
      <w:lang w:eastAsia="en-GB"/>
    </w:rPr>
  </w:style>
  <w:style w:type="paragraph" w:customStyle="1" w:styleId="List1text">
    <w:name w:val="List 1 text"/>
    <w:basedOn w:val="Normal"/>
    <w:rsid w:val="002B3E99"/>
    <w:pPr>
      <w:ind w:left="567"/>
    </w:pPr>
    <w:rPr>
      <w:rFonts w:ascii="Arial" w:eastAsia="Calibri" w:hAnsi="Arial"/>
      <w:szCs w:val="20"/>
      <w:lang w:eastAsia="en-GB"/>
    </w:rPr>
  </w:style>
  <w:style w:type="character" w:styleId="Emphasis">
    <w:name w:val="Emphasis"/>
    <w:qFormat/>
    <w:rsid w:val="002B3E99"/>
    <w:rPr>
      <w:rFonts w:cs="Times New Roman"/>
      <w:i/>
      <w:iCs/>
    </w:rPr>
  </w:style>
  <w:style w:type="character" w:styleId="Strong">
    <w:name w:val="Strong"/>
    <w:qFormat/>
    <w:rsid w:val="002B3E99"/>
    <w:rPr>
      <w:rFonts w:cs="Times New Roman"/>
      <w:b/>
      <w:bCs/>
    </w:rPr>
  </w:style>
  <w:style w:type="paragraph" w:customStyle="1" w:styleId="Table">
    <w:name w:val="Table_#"/>
    <w:basedOn w:val="Normal"/>
    <w:next w:val="Normal"/>
    <w:rsid w:val="002B3E99"/>
    <w:pPr>
      <w:numPr>
        <w:numId w:val="42"/>
      </w:numPr>
      <w:spacing w:before="120"/>
      <w:jc w:val="center"/>
    </w:pPr>
    <w:rPr>
      <w:rFonts w:ascii="Arial" w:eastAsia="Calibri" w:hAnsi="Arial"/>
      <w:i/>
      <w:szCs w:val="20"/>
      <w:lang w:eastAsia="en-GB"/>
    </w:rPr>
  </w:style>
  <w:style w:type="character" w:customStyle="1" w:styleId="TitleChar">
    <w:name w:val="Title Char"/>
    <w:link w:val="Title"/>
    <w:locked/>
    <w:rsid w:val="002B3E99"/>
    <w:rPr>
      <w:rFonts w:eastAsia="SimSun" w:cs="Arial"/>
      <w:b/>
      <w:bCs/>
      <w:kern w:val="28"/>
      <w:sz w:val="32"/>
      <w:szCs w:val="32"/>
      <w:lang w:val="en-GB" w:eastAsia="en-US" w:bidi="ar-SA"/>
    </w:rPr>
  </w:style>
  <w:style w:type="paragraph" w:customStyle="1" w:styleId="References">
    <w:name w:val="References"/>
    <w:basedOn w:val="Normal"/>
    <w:rsid w:val="002B3E99"/>
    <w:pPr>
      <w:numPr>
        <w:numId w:val="43"/>
      </w:numPr>
      <w:tabs>
        <w:tab w:val="left" w:pos="567"/>
      </w:tabs>
      <w:jc w:val="left"/>
    </w:pPr>
    <w:rPr>
      <w:rFonts w:ascii="Arial" w:eastAsia="Calibri" w:hAnsi="Arial"/>
      <w:szCs w:val="20"/>
    </w:rPr>
  </w:style>
  <w:style w:type="paragraph" w:customStyle="1" w:styleId="List1indent">
    <w:name w:val="List 1 indent"/>
    <w:basedOn w:val="Normal"/>
    <w:rsid w:val="002B3E99"/>
    <w:pPr>
      <w:numPr>
        <w:ilvl w:val="1"/>
        <w:numId w:val="45"/>
      </w:numPr>
    </w:pPr>
    <w:rPr>
      <w:rFonts w:ascii="Arial" w:eastAsia="Calibri" w:hAnsi="Arial"/>
      <w:szCs w:val="20"/>
      <w:lang w:eastAsia="en-GB"/>
    </w:rPr>
  </w:style>
  <w:style w:type="paragraph" w:customStyle="1" w:styleId="Annex">
    <w:name w:val="Annex"/>
    <w:basedOn w:val="Heading1"/>
    <w:next w:val="Normal"/>
    <w:autoRedefine/>
    <w:rsid w:val="002B3E99"/>
    <w:pPr>
      <w:keepNext/>
      <w:numPr>
        <w:numId w:val="49"/>
      </w:numPr>
      <w:tabs>
        <w:tab w:val="clear" w:pos="993"/>
      </w:tabs>
      <w:spacing w:before="240" w:after="240"/>
    </w:pPr>
    <w:rPr>
      <w:rFonts w:eastAsia="Times New Roman" w:cs="Calibri"/>
      <w:caps/>
      <w:sz w:val="24"/>
      <w:szCs w:val="22"/>
      <w:lang w:val="en-GB" w:eastAsia="en-GB"/>
    </w:rPr>
  </w:style>
  <w:style w:type="paragraph" w:customStyle="1" w:styleId="VTSHeading1a">
    <w:name w:val="VTS Heading 1a"/>
    <w:basedOn w:val="Normal"/>
    <w:next w:val="VTSHeading2a"/>
    <w:rsid w:val="002B3E99"/>
    <w:pPr>
      <w:numPr>
        <w:numId w:val="50"/>
      </w:numPr>
      <w:spacing w:before="240" w:after="240"/>
      <w:jc w:val="left"/>
    </w:pPr>
    <w:rPr>
      <w:rFonts w:ascii="Arial" w:eastAsia="Times New Roman" w:hAnsi="Arial" w:cs="Calibri"/>
      <w:b/>
      <w:sz w:val="24"/>
      <w:szCs w:val="22"/>
      <w:lang w:eastAsia="ja-JP"/>
    </w:rPr>
  </w:style>
  <w:style w:type="paragraph" w:customStyle="1" w:styleId="VTSHeading2a">
    <w:name w:val="VTS Heading 2a"/>
    <w:basedOn w:val="Normal"/>
    <w:next w:val="BodyText"/>
    <w:rsid w:val="002B3E99"/>
    <w:pPr>
      <w:keepNext/>
      <w:numPr>
        <w:ilvl w:val="1"/>
        <w:numId w:val="50"/>
      </w:numPr>
      <w:spacing w:before="240" w:after="240"/>
      <w:jc w:val="left"/>
    </w:pPr>
    <w:rPr>
      <w:rFonts w:ascii="Arial" w:eastAsia="Times New Roman" w:hAnsi="Arial" w:cs="Calibri"/>
      <w:b/>
      <w:szCs w:val="22"/>
      <w:lang w:eastAsia="ja-JP"/>
    </w:rPr>
  </w:style>
  <w:style w:type="paragraph" w:customStyle="1" w:styleId="VTSHeading3a">
    <w:name w:val="VTS Heading 3a"/>
    <w:basedOn w:val="Normal"/>
    <w:next w:val="BodyText"/>
    <w:rsid w:val="002B3E99"/>
    <w:pPr>
      <w:keepNext/>
      <w:numPr>
        <w:ilvl w:val="2"/>
        <w:numId w:val="50"/>
      </w:numPr>
      <w:tabs>
        <w:tab w:val="left" w:pos="1418"/>
      </w:tabs>
      <w:spacing w:before="240" w:after="240"/>
      <w:jc w:val="left"/>
    </w:pPr>
    <w:rPr>
      <w:rFonts w:ascii="Arial" w:eastAsia="Times New Roman" w:hAnsi="Arial" w:cs="Calibri"/>
      <w:szCs w:val="22"/>
      <w:lang w:eastAsia="ja-JP"/>
    </w:rPr>
  </w:style>
  <w:style w:type="character" w:customStyle="1" w:styleId="hps">
    <w:name w:val="hps"/>
    <w:basedOn w:val="DefaultParagraphFont"/>
    <w:rsid w:val="00A40587"/>
  </w:style>
  <w:style w:type="character" w:customStyle="1" w:styleId="CommentTextChar">
    <w:name w:val="Comment Text Char"/>
    <w:basedOn w:val="DefaultParagraphFont"/>
    <w:link w:val="CommentText"/>
    <w:semiHidden/>
    <w:rsid w:val="0053196D"/>
    <w:rPr>
      <w:lang w:val="en-GB"/>
    </w:rPr>
  </w:style>
  <w:style w:type="paragraph" w:customStyle="1" w:styleId="Bokstavliste2">
    <w:name w:val="Bokstavliste 2"/>
    <w:basedOn w:val="Normal"/>
    <w:rsid w:val="0053196D"/>
    <w:pPr>
      <w:tabs>
        <w:tab w:val="num" w:pos="720"/>
        <w:tab w:val="left" w:pos="2160"/>
      </w:tabs>
      <w:suppressAutoHyphens/>
      <w:spacing w:after="60"/>
      <w:ind w:left="1080" w:hanging="360"/>
      <w:jc w:val="left"/>
    </w:pPr>
    <w:rPr>
      <w:rFonts w:ascii="Arial" w:hAnsi="Arial" w:cs="Arial"/>
      <w:szCs w:val="22"/>
      <w:lang w:val="nb-NO" w:eastAsia="ar-SA"/>
    </w:rPr>
  </w:style>
  <w:style w:type="character" w:customStyle="1" w:styleId="CommentSubjectChar">
    <w:name w:val="Comment Subject Char"/>
    <w:basedOn w:val="CommentTextChar"/>
    <w:link w:val="CommentSubject"/>
    <w:semiHidden/>
    <w:rsid w:val="0077643B"/>
    <w:rPr>
      <w:b/>
      <w:bCs/>
      <w:lang w:val="en-GB"/>
    </w:rPr>
  </w:style>
  <w:style w:type="character" w:customStyle="1" w:styleId="SubtitleChar">
    <w:name w:val="Subtitle Char"/>
    <w:basedOn w:val="DefaultParagraphFont"/>
    <w:link w:val="Subtitle"/>
    <w:rsid w:val="0077643B"/>
    <w:rPr>
      <w:rFonts w:cs="Arial"/>
      <w:sz w:val="24"/>
      <w:szCs w:val="24"/>
      <w:lang w:val="en-GB"/>
    </w:rPr>
  </w:style>
  <w:style w:type="character" w:customStyle="1" w:styleId="BodyTextIndent3Char">
    <w:name w:val="Body Text Indent 3 Char"/>
    <w:basedOn w:val="DefaultParagraphFont"/>
    <w:link w:val="BodyTextIndent3"/>
    <w:semiHidden/>
    <w:rsid w:val="0077643B"/>
    <w:rPr>
      <w:rFonts w:ascii="Arial" w:eastAsia="PMingLiU" w:hAnsi="Arial" w:cs="Calibri"/>
      <w:sz w:val="22"/>
      <w:szCs w:val="22"/>
      <w:lang w:eastAsia="zh-TW"/>
    </w:rPr>
  </w:style>
  <w:style w:type="paragraph" w:styleId="ListParagraph">
    <w:name w:val="List Paragraph"/>
    <w:basedOn w:val="Normal"/>
    <w:uiPriority w:val="34"/>
    <w:qFormat/>
    <w:rsid w:val="00D90C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A0661"/>
    <w:pPr>
      <w:spacing w:after="120"/>
      <w:jc w:val="both"/>
    </w:pPr>
    <w:rPr>
      <w:sz w:val="22"/>
      <w:szCs w:val="24"/>
      <w:lang w:val="en-GB"/>
    </w:rPr>
  </w:style>
  <w:style w:type="paragraph" w:styleId="Heading1">
    <w:name w:val="heading 1"/>
    <w:basedOn w:val="Normal"/>
    <w:next w:val="Normal"/>
    <w:link w:val="Heading1Char1"/>
    <w:autoRedefine/>
    <w:qFormat/>
    <w:rsid w:val="00FD439E"/>
    <w:pPr>
      <w:pageBreakBefore/>
      <w:numPr>
        <w:numId w:val="11"/>
      </w:numPr>
      <w:tabs>
        <w:tab w:val="left" w:pos="993"/>
      </w:tabs>
      <w:outlineLvl w:val="0"/>
    </w:pPr>
    <w:rPr>
      <w:rFonts w:ascii="Arial" w:hAnsi="Arial" w:cs="Arial"/>
      <w:b/>
      <w:sz w:val="36"/>
      <w:lang w:val="en-US"/>
    </w:rPr>
  </w:style>
  <w:style w:type="paragraph" w:styleId="Heading2">
    <w:name w:val="heading 2"/>
    <w:basedOn w:val="Normal"/>
    <w:next w:val="Normal"/>
    <w:link w:val="Heading2Char1"/>
    <w:autoRedefine/>
    <w:qFormat/>
    <w:rsid w:val="00465BD5"/>
    <w:pPr>
      <w:keepNext/>
      <w:numPr>
        <w:ilvl w:val="1"/>
        <w:numId w:val="11"/>
      </w:numPr>
      <w:tabs>
        <w:tab w:val="left" w:pos="851"/>
      </w:tabs>
      <w:spacing w:before="180"/>
      <w:outlineLvl w:val="1"/>
    </w:pPr>
    <w:rPr>
      <w:rFonts w:ascii="Arial" w:hAnsi="Arial"/>
      <w:b/>
      <w:snapToGrid w:val="0"/>
      <w:sz w:val="28"/>
      <w:szCs w:val="28"/>
    </w:rPr>
  </w:style>
  <w:style w:type="paragraph" w:styleId="Heading3">
    <w:name w:val="heading 3"/>
    <w:basedOn w:val="Normal"/>
    <w:next w:val="Normal"/>
    <w:link w:val="Heading3Char1"/>
    <w:autoRedefine/>
    <w:qFormat/>
    <w:rsid w:val="0058374F"/>
    <w:pPr>
      <w:keepNext/>
      <w:widowControl w:val="0"/>
      <w:numPr>
        <w:ilvl w:val="2"/>
        <w:numId w:val="11"/>
      </w:numPr>
      <w:suppressAutoHyphens/>
      <w:spacing w:before="180"/>
      <w:outlineLvl w:val="2"/>
    </w:pPr>
    <w:rPr>
      <w:rFonts w:ascii="Arial" w:hAnsi="Arial"/>
      <w:b/>
      <w:sz w:val="24"/>
      <w:lang w:eastAsia="de-DE"/>
    </w:rPr>
  </w:style>
  <w:style w:type="paragraph" w:styleId="Heading4">
    <w:name w:val="heading 4"/>
    <w:basedOn w:val="Normal"/>
    <w:next w:val="Normal"/>
    <w:link w:val="Heading4Char1"/>
    <w:autoRedefine/>
    <w:qFormat/>
    <w:rsid w:val="00120A55"/>
    <w:pPr>
      <w:keepNext/>
      <w:numPr>
        <w:ilvl w:val="3"/>
        <w:numId w:val="11"/>
      </w:numPr>
      <w:spacing w:before="180" w:after="60"/>
      <w:outlineLvl w:val="3"/>
    </w:pPr>
    <w:rPr>
      <w:rFonts w:ascii="Arial" w:hAnsi="Arial" w:cs="Arial"/>
      <w:b/>
      <w:szCs w:val="22"/>
      <w:lang w:eastAsia="de-DE"/>
    </w:rPr>
  </w:style>
  <w:style w:type="paragraph" w:styleId="Heading5">
    <w:name w:val="heading 5"/>
    <w:basedOn w:val="Normal"/>
    <w:next w:val="Normal"/>
    <w:link w:val="Heading5Char"/>
    <w:qFormat/>
    <w:rsid w:val="00733974"/>
    <w:pPr>
      <w:numPr>
        <w:ilvl w:val="4"/>
        <w:numId w:val="11"/>
      </w:numPr>
      <w:spacing w:before="240" w:after="60"/>
      <w:outlineLvl w:val="4"/>
    </w:pPr>
    <w:rPr>
      <w:rFonts w:ascii="Arial" w:hAnsi="Arial"/>
      <w:b/>
      <w:szCs w:val="20"/>
      <w:lang w:val="de-DE" w:eastAsia="de-DE"/>
    </w:rPr>
  </w:style>
  <w:style w:type="paragraph" w:styleId="Heading6">
    <w:name w:val="heading 6"/>
    <w:aliases w:val="Annex level 1"/>
    <w:basedOn w:val="Normal"/>
    <w:next w:val="Normal"/>
    <w:link w:val="Heading6Char"/>
    <w:qFormat/>
    <w:rsid w:val="00A35F10"/>
    <w:pPr>
      <w:numPr>
        <w:ilvl w:val="5"/>
        <w:numId w:val="11"/>
      </w:numPr>
      <w:spacing w:before="240" w:after="60"/>
      <w:outlineLvl w:val="5"/>
    </w:pPr>
    <w:rPr>
      <w:i/>
      <w:szCs w:val="20"/>
      <w:lang w:val="de-DE" w:eastAsia="de-DE"/>
    </w:rPr>
  </w:style>
  <w:style w:type="paragraph" w:styleId="Heading7">
    <w:name w:val="heading 7"/>
    <w:aliases w:val="Annex level 2"/>
    <w:basedOn w:val="Normal"/>
    <w:next w:val="Normal"/>
    <w:link w:val="Heading7Char"/>
    <w:qFormat/>
    <w:rsid w:val="00A35F10"/>
    <w:pPr>
      <w:numPr>
        <w:ilvl w:val="6"/>
        <w:numId w:val="11"/>
      </w:numPr>
      <w:spacing w:before="240" w:after="60"/>
      <w:outlineLvl w:val="6"/>
    </w:pPr>
    <w:rPr>
      <w:szCs w:val="20"/>
      <w:lang w:val="de-DE" w:eastAsia="de-DE"/>
    </w:rPr>
  </w:style>
  <w:style w:type="paragraph" w:styleId="Heading8">
    <w:name w:val="heading 8"/>
    <w:aliases w:val="Annex level 3"/>
    <w:basedOn w:val="Normal"/>
    <w:next w:val="Normal"/>
    <w:link w:val="Heading8Char"/>
    <w:qFormat/>
    <w:rsid w:val="00A35F10"/>
    <w:pPr>
      <w:numPr>
        <w:ilvl w:val="7"/>
        <w:numId w:val="11"/>
      </w:numPr>
      <w:spacing w:before="240" w:after="60"/>
      <w:outlineLvl w:val="7"/>
    </w:pPr>
    <w:rPr>
      <w:i/>
      <w:szCs w:val="20"/>
      <w:lang w:val="de-DE" w:eastAsia="de-DE"/>
    </w:rPr>
  </w:style>
  <w:style w:type="paragraph" w:styleId="Heading9">
    <w:name w:val="heading 9"/>
    <w:basedOn w:val="Normal"/>
    <w:next w:val="Normal"/>
    <w:link w:val="Heading9Char"/>
    <w:qFormat/>
    <w:rsid w:val="00A35F10"/>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sid w:val="00465BD5"/>
    <w:rPr>
      <w:rFonts w:ascii="Arial" w:hAnsi="Arial"/>
      <w:b/>
      <w:snapToGrid w:val="0"/>
      <w:sz w:val="28"/>
      <w:szCs w:val="28"/>
      <w:lang w:val="en-GB"/>
    </w:rPr>
  </w:style>
  <w:style w:type="paragraph" w:styleId="BodyText">
    <w:name w:val="Body Text"/>
    <w:aliases w:val=" Char,Char"/>
    <w:basedOn w:val="Normal"/>
    <w:link w:val="BodyTextChar1"/>
    <w:rsid w:val="0064378C"/>
    <w:rPr>
      <w:sz w:val="24"/>
    </w:rPr>
  </w:style>
  <w:style w:type="character" w:customStyle="1" w:styleId="BodyTextChar1">
    <w:name w:val="Body Text Char1"/>
    <w:aliases w:val=" Char Char,Char Char1"/>
    <w:link w:val="BodyText"/>
    <w:rsid w:val="004B0219"/>
    <w:rPr>
      <w:rFonts w:eastAsia="SimSun"/>
      <w:sz w:val="24"/>
      <w:szCs w:val="24"/>
      <w:lang w:val="en-GB" w:eastAsia="en-US" w:bidi="ar-SA"/>
    </w:r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Header">
    <w:name w:val="header"/>
    <w:basedOn w:val="Normal"/>
    <w:link w:val="HeaderChar1"/>
    <w:uiPriority w:val="99"/>
    <w:pPr>
      <w:tabs>
        <w:tab w:val="center" w:pos="4153"/>
        <w:tab w:val="right" w:pos="8306"/>
      </w:tabs>
    </w:pPr>
  </w:style>
  <w:style w:type="paragraph" w:customStyle="1" w:styleId="ColorfulGrid-Accent11">
    <w:name w:val="Colorful Grid - Accent 11"/>
    <w:basedOn w:val="Normal"/>
    <w:qFormat/>
    <w:pPr>
      <w:spacing w:before="60" w:after="60"/>
      <w:ind w:left="567" w:right="935"/>
    </w:pPr>
    <w:rPr>
      <w:i/>
    </w:rPr>
  </w:style>
  <w:style w:type="paragraph" w:styleId="ListBullet">
    <w:name w:val="List Bullet"/>
    <w:basedOn w:val="Normal"/>
    <w:autoRedefine/>
    <w:rsid w:val="00D55391"/>
    <w:pPr>
      <w:tabs>
        <w:tab w:val="num" w:pos="938"/>
      </w:tabs>
      <w:ind w:left="938" w:hanging="360"/>
    </w:pPr>
    <w:rPr>
      <w:szCs w:val="22"/>
    </w:rPr>
  </w:style>
  <w:style w:type="paragraph" w:styleId="Title">
    <w:name w:val="Title"/>
    <w:basedOn w:val="Normal"/>
    <w:link w:val="TitleChar"/>
    <w:qFormat/>
    <w:rsid w:val="0091792F"/>
    <w:pPr>
      <w:spacing w:before="240" w:after="60"/>
      <w:jc w:val="center"/>
    </w:pPr>
    <w:rPr>
      <w:rFonts w:cs="Arial"/>
      <w:b/>
      <w:bCs/>
      <w:kern w:val="28"/>
      <w:sz w:val="32"/>
      <w:szCs w:val="32"/>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table" w:styleId="TableGrid">
    <w:name w:val="Table Grid"/>
    <w:basedOn w:val="TableNormal"/>
    <w:rsid w:val="00D42C9E"/>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ption1">
    <w:name w:val="Caption1"/>
    <w:basedOn w:val="Normal"/>
    <w:next w:val="Normal"/>
    <w:rsid w:val="000A09DE"/>
    <w:pPr>
      <w:keepNext/>
      <w:widowControl w:val="0"/>
      <w:tabs>
        <w:tab w:val="left" w:pos="964"/>
        <w:tab w:val="left" w:pos="1304"/>
        <w:tab w:val="left" w:pos="1644"/>
        <w:tab w:val="left" w:pos="2607"/>
        <w:tab w:val="left" w:pos="5273"/>
        <w:tab w:val="right" w:pos="9582"/>
      </w:tabs>
      <w:suppressAutoHyphens/>
      <w:spacing w:after="0"/>
      <w:jc w:val="center"/>
    </w:pPr>
    <w:rPr>
      <w:rFonts w:eastAsia="Arial Unicode MS" w:cs="Mangal"/>
      <w:b/>
      <w:bCs/>
      <w:kern w:val="1"/>
      <w:sz w:val="24"/>
      <w:szCs w:val="22"/>
      <w:lang w:eastAsia="hi-IN" w:bidi="hi-IN"/>
    </w:rPr>
  </w:style>
  <w:style w:type="paragraph" w:customStyle="1" w:styleId="BodyText1">
    <w:name w:val="Body Text 1"/>
    <w:basedOn w:val="BodyTextIndent"/>
    <w:rsid w:val="00F90B99"/>
    <w:pPr>
      <w:widowControl w:val="0"/>
      <w:spacing w:line="240" w:lineRule="auto"/>
      <w:ind w:left="0"/>
    </w:pPr>
    <w:rPr>
      <w:rFonts w:ascii="Arial" w:eastAsia="Times New Roman" w:hAnsi="Arial"/>
      <w:color w:val="auto"/>
    </w:rPr>
  </w:style>
  <w:style w:type="paragraph" w:styleId="Caption">
    <w:name w:val="caption"/>
    <w:basedOn w:val="Normal"/>
    <w:next w:val="Normal"/>
    <w:autoRedefine/>
    <w:qFormat/>
    <w:rsid w:val="0012157B"/>
    <w:pPr>
      <w:keepNext/>
      <w:tabs>
        <w:tab w:val="left" w:pos="964"/>
        <w:tab w:val="left" w:pos="1304"/>
        <w:tab w:val="left" w:pos="1644"/>
        <w:tab w:val="left" w:pos="2607"/>
        <w:tab w:val="left" w:pos="5273"/>
        <w:tab w:val="right" w:pos="9582"/>
      </w:tabs>
      <w:jc w:val="center"/>
    </w:pPr>
    <w:rPr>
      <w:rFonts w:ascii="Arial" w:hAnsi="Arial" w:cs="Arial"/>
      <w:b/>
      <w:bCs/>
      <w:szCs w:val="22"/>
    </w:rPr>
  </w:style>
  <w:style w:type="paragraph" w:styleId="TOC1">
    <w:name w:val="toc 1"/>
    <w:basedOn w:val="Normal"/>
    <w:next w:val="Normal"/>
    <w:autoRedefine/>
    <w:uiPriority w:val="39"/>
    <w:rsid w:val="0091792F"/>
    <w:pPr>
      <w:tabs>
        <w:tab w:val="left" w:pos="1320"/>
        <w:tab w:val="right" w:leader="dot" w:pos="8296"/>
      </w:tabs>
      <w:spacing w:before="120"/>
    </w:pPr>
    <w:rPr>
      <w:b/>
      <w:bCs/>
      <w:caps/>
      <w:sz w:val="20"/>
      <w:szCs w:val="20"/>
    </w:rPr>
  </w:style>
  <w:style w:type="paragraph" w:styleId="TOC2">
    <w:name w:val="toc 2"/>
    <w:basedOn w:val="Normal"/>
    <w:next w:val="Normal"/>
    <w:autoRedefine/>
    <w:uiPriority w:val="39"/>
    <w:rsid w:val="0091792F"/>
    <w:pPr>
      <w:tabs>
        <w:tab w:val="right" w:leader="dot" w:pos="8296"/>
      </w:tabs>
      <w:spacing w:after="0"/>
      <w:ind w:left="220"/>
    </w:pPr>
    <w:rPr>
      <w:smallCaps/>
      <w:sz w:val="20"/>
      <w:szCs w:val="20"/>
    </w:rPr>
  </w:style>
  <w:style w:type="paragraph" w:styleId="TOC3">
    <w:name w:val="toc 3"/>
    <w:basedOn w:val="Normal"/>
    <w:next w:val="Normal"/>
    <w:autoRedefine/>
    <w:uiPriority w:val="39"/>
    <w:rsid w:val="00937CE9"/>
    <w:pPr>
      <w:spacing w:after="0"/>
      <w:ind w:left="440"/>
    </w:pPr>
    <w:rPr>
      <w:i/>
      <w:iCs/>
      <w:sz w:val="20"/>
      <w:szCs w:val="20"/>
    </w:rPr>
  </w:style>
  <w:style w:type="paragraph" w:customStyle="1" w:styleId="Bullet">
    <w:name w:val="Bullet"/>
    <w:basedOn w:val="Normal"/>
    <w:next w:val="Normal"/>
    <w:pPr>
      <w:numPr>
        <w:numId w:val="1"/>
      </w:numPr>
      <w:tabs>
        <w:tab w:val="left" w:pos="1134"/>
        <w:tab w:val="left" w:pos="2268"/>
        <w:tab w:val="left" w:pos="4536"/>
        <w:tab w:val="left" w:pos="7938"/>
        <w:tab w:val="right" w:pos="9497"/>
      </w:tabs>
      <w:spacing w:after="80"/>
    </w:pPr>
    <w:rPr>
      <w:color w:val="000000"/>
      <w:szCs w:val="20"/>
    </w:rPr>
  </w:style>
  <w:style w:type="paragraph" w:styleId="TOC4">
    <w:name w:val="toc 4"/>
    <w:basedOn w:val="Normal"/>
    <w:next w:val="Normal"/>
    <w:autoRedefine/>
    <w:uiPriority w:val="39"/>
    <w:pPr>
      <w:spacing w:after="0"/>
      <w:ind w:left="660"/>
    </w:pPr>
    <w:rPr>
      <w:sz w:val="18"/>
      <w:szCs w:val="18"/>
    </w:rPr>
  </w:style>
  <w:style w:type="paragraph" w:styleId="TOC5">
    <w:name w:val="toc 5"/>
    <w:basedOn w:val="Normal"/>
    <w:next w:val="Normal"/>
    <w:autoRedefine/>
    <w:uiPriority w:val="39"/>
    <w:pPr>
      <w:spacing w:after="0"/>
      <w:ind w:left="880"/>
    </w:pPr>
    <w:rPr>
      <w:sz w:val="18"/>
      <w:szCs w:val="18"/>
    </w:rPr>
  </w:style>
  <w:style w:type="paragraph" w:styleId="TOC6">
    <w:name w:val="toc 6"/>
    <w:basedOn w:val="Normal"/>
    <w:next w:val="Normal"/>
    <w:autoRedefine/>
    <w:uiPriority w:val="39"/>
    <w:pPr>
      <w:spacing w:after="0"/>
      <w:ind w:left="1100"/>
    </w:pPr>
    <w:rPr>
      <w:sz w:val="18"/>
      <w:szCs w:val="18"/>
    </w:rPr>
  </w:style>
  <w:style w:type="paragraph" w:styleId="TOC7">
    <w:name w:val="toc 7"/>
    <w:basedOn w:val="Normal"/>
    <w:next w:val="Normal"/>
    <w:autoRedefine/>
    <w:uiPriority w:val="39"/>
    <w:pPr>
      <w:spacing w:after="0"/>
      <w:ind w:left="1320"/>
    </w:pPr>
    <w:rPr>
      <w:sz w:val="18"/>
      <w:szCs w:val="18"/>
    </w:rPr>
  </w:style>
  <w:style w:type="paragraph" w:styleId="TOC8">
    <w:name w:val="toc 8"/>
    <w:basedOn w:val="Normal"/>
    <w:next w:val="Normal"/>
    <w:autoRedefine/>
    <w:uiPriority w:val="39"/>
    <w:pPr>
      <w:spacing w:after="0"/>
      <w:ind w:left="1540"/>
    </w:pPr>
    <w:rPr>
      <w:sz w:val="18"/>
      <w:szCs w:val="18"/>
    </w:rPr>
  </w:style>
  <w:style w:type="paragraph" w:styleId="TOC9">
    <w:name w:val="toc 9"/>
    <w:basedOn w:val="Normal"/>
    <w:next w:val="Normal"/>
    <w:autoRedefine/>
    <w:uiPriority w:val="39"/>
    <w:pPr>
      <w:spacing w:after="0"/>
      <w:ind w:left="1760"/>
    </w:pPr>
    <w:rPr>
      <w:sz w:val="18"/>
      <w:szCs w:val="18"/>
    </w:rPr>
  </w:style>
  <w:style w:type="character" w:styleId="Hyperlink">
    <w:name w:val="Hyperlink"/>
    <w:uiPriority w:val="99"/>
    <w:rPr>
      <w:color w:val="0000FF"/>
      <w:u w:val="single"/>
    </w:rPr>
  </w:style>
  <w:style w:type="character" w:customStyle="1" w:styleId="Heading3Char">
    <w:name w:val="Heading 3 Char"/>
    <w:locked/>
    <w:rsid w:val="004608B1"/>
    <w:rPr>
      <w:rFonts w:eastAsia="SimSun" w:cs="Arial"/>
      <w:b/>
      <w:sz w:val="24"/>
      <w:szCs w:val="24"/>
      <w:lang w:val="en-US" w:eastAsia="de-DE" w:bidi="ar-SA"/>
    </w:rPr>
  </w:style>
  <w:style w:type="paragraph" w:styleId="BodyTextIndent">
    <w:name w:val="Body Text Indent"/>
    <w:basedOn w:val="Normal"/>
    <w:link w:val="BodyTextIndentChar"/>
    <w:pPr>
      <w:spacing w:after="80" w:line="280" w:lineRule="exact"/>
      <w:ind w:left="432"/>
    </w:pPr>
    <w:rPr>
      <w:color w:val="000000"/>
      <w:szCs w:val="20"/>
    </w:rPr>
  </w:style>
  <w:style w:type="character" w:customStyle="1" w:styleId="BodyTextChar">
    <w:name w:val="Body Text Char"/>
    <w:aliases w:val="Char Char"/>
    <w:locked/>
    <w:rsid w:val="00844104"/>
    <w:rPr>
      <w:rFonts w:eastAsia="SimSun"/>
      <w:sz w:val="24"/>
      <w:lang w:val="en-GB" w:eastAsia="en-US"/>
    </w:rPr>
  </w:style>
  <w:style w:type="character" w:customStyle="1" w:styleId="StyleAfter3ptCharCharCharChar">
    <w:name w:val="Style After:  3 pt Char Char Char Char"/>
    <w:rPr>
      <w:rFonts w:ascii="Arial" w:hAnsi="Arial"/>
      <w:sz w:val="22"/>
      <w:szCs w:val="24"/>
      <w:lang w:val="en-GB" w:eastAsia="en-GB" w:bidi="ar-SA"/>
    </w:r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semiHidden/>
    <w:rPr>
      <w:b/>
      <w:bCs/>
    </w:rPr>
  </w:style>
  <w:style w:type="paragraph" w:customStyle="1" w:styleId="StyleHeading3">
    <w:name w:val="Style Heading 3"/>
    <w:aliases w:val="Heading 3 Char + Before:  0 pt After:  0 pt"/>
    <w:basedOn w:val="Heading3"/>
    <w:pPr>
      <w:spacing w:before="0"/>
    </w:pPr>
    <w:rPr>
      <w:rFonts w:eastAsia="Times New Roman"/>
    </w:rPr>
  </w:style>
  <w:style w:type="character" w:customStyle="1" w:styleId="StyleBold">
    <w:name w:val="Style Bold"/>
    <w:rPr>
      <w:b/>
      <w:bCs/>
      <w:lang w:val="en-GB"/>
    </w:rPr>
  </w:style>
  <w:style w:type="character" w:styleId="FollowedHyperlink">
    <w:name w:val="FollowedHyperlink"/>
    <w:rPr>
      <w:color w:val="800080"/>
      <w:u w:val="single"/>
    </w:rPr>
  </w:style>
  <w:style w:type="paragraph" w:customStyle="1" w:styleId="Maintext">
    <w:name w:val="Main text"/>
    <w:basedOn w:val="Normal"/>
  </w:style>
  <w:style w:type="character" w:customStyle="1" w:styleId="Heading1Char">
    <w:name w:val="Heading 1 Char"/>
    <w:locked/>
    <w:rsid w:val="00C244AD"/>
    <w:rPr>
      <w:rFonts w:ascii="Times New Roman" w:eastAsia="SimSun" w:hAnsi="Times New Roman" w:cs="Arial"/>
      <w:b/>
      <w:sz w:val="24"/>
      <w:szCs w:val="24"/>
      <w:lang w:val="en-US" w:eastAsia="x-none"/>
    </w:rPr>
  </w:style>
  <w:style w:type="paragraph" w:customStyle="1" w:styleId="Council1">
    <w:name w:val="Council1"/>
    <w:basedOn w:val="Normal"/>
    <w:pPr>
      <w:tabs>
        <w:tab w:val="left" w:pos="4920"/>
      </w:tabs>
      <w:overflowPunct w:val="0"/>
      <w:autoSpaceDE w:val="0"/>
      <w:autoSpaceDN w:val="0"/>
      <w:adjustRightInd w:val="0"/>
      <w:spacing w:before="60" w:after="0"/>
      <w:textAlignment w:val="baseline"/>
    </w:pPr>
    <w:rPr>
      <w:rFonts w:eastAsia="Times New Roman"/>
      <w:b/>
      <w:bCs/>
      <w:i/>
      <w:iCs/>
      <w:sz w:val="24"/>
    </w:rPr>
  </w:style>
  <w:style w:type="paragraph" w:styleId="Subtitle">
    <w:name w:val="Subtitle"/>
    <w:basedOn w:val="Normal"/>
    <w:link w:val="SubtitleChar"/>
    <w:qFormat/>
    <w:rsid w:val="0091792F"/>
    <w:pPr>
      <w:spacing w:after="60"/>
      <w:jc w:val="center"/>
    </w:pPr>
    <w:rPr>
      <w:rFonts w:cs="Arial"/>
      <w:sz w:val="24"/>
    </w:rPr>
  </w:style>
  <w:style w:type="paragraph" w:styleId="TOAHeading">
    <w:name w:val="toa heading"/>
    <w:basedOn w:val="Normal"/>
    <w:next w:val="Normal"/>
    <w:semiHidden/>
    <w:pPr>
      <w:spacing w:before="120"/>
    </w:pPr>
    <w:rPr>
      <w:rFonts w:cs="Arial"/>
      <w:b/>
      <w:bCs/>
      <w:sz w:val="24"/>
    </w:rPr>
  </w:style>
  <w:style w:type="paragraph" w:styleId="ListNumber">
    <w:name w:val="List Number"/>
    <w:basedOn w:val="Normal"/>
    <w:pPr>
      <w:tabs>
        <w:tab w:val="num" w:pos="360"/>
      </w:tabs>
      <w:ind w:left="360" w:hanging="360"/>
    </w:pPr>
  </w:style>
  <w:style w:type="paragraph" w:styleId="TableofFigures">
    <w:name w:val="table of figures"/>
    <w:basedOn w:val="Normal"/>
    <w:next w:val="Normal"/>
    <w:uiPriority w:val="99"/>
    <w:rsid w:val="002E7F2C"/>
    <w:pPr>
      <w:tabs>
        <w:tab w:val="left" w:pos="1418"/>
        <w:tab w:val="right" w:leader="dot" w:pos="8222"/>
      </w:tabs>
      <w:ind w:left="1418" w:hanging="1418"/>
      <w:jc w:val="left"/>
    </w:pPr>
  </w:style>
  <w:style w:type="paragraph" w:customStyle="1" w:styleId="Council2">
    <w:name w:val="Council2"/>
    <w:basedOn w:val="Normal"/>
    <w:pPr>
      <w:tabs>
        <w:tab w:val="left" w:pos="4920"/>
      </w:tabs>
      <w:overflowPunct w:val="0"/>
      <w:autoSpaceDE w:val="0"/>
      <w:autoSpaceDN w:val="0"/>
      <w:adjustRightInd w:val="0"/>
      <w:spacing w:before="360" w:after="0"/>
      <w:jc w:val="center"/>
      <w:textAlignment w:val="baseline"/>
    </w:pPr>
    <w:rPr>
      <w:rFonts w:eastAsia="Times New Roman"/>
      <w:i/>
      <w:iCs/>
      <w:sz w:val="24"/>
    </w:rPr>
  </w:style>
  <w:style w:type="paragraph" w:customStyle="1" w:styleId="Council3">
    <w:name w:val="Council3"/>
    <w:basedOn w:val="Normal"/>
    <w:pPr>
      <w:tabs>
        <w:tab w:val="left" w:pos="4920"/>
      </w:tabs>
      <w:overflowPunct w:val="0"/>
      <w:autoSpaceDE w:val="0"/>
      <w:autoSpaceDN w:val="0"/>
      <w:adjustRightInd w:val="0"/>
      <w:spacing w:after="0"/>
      <w:textAlignment w:val="baseline"/>
    </w:pPr>
    <w:rPr>
      <w:rFonts w:eastAsia="Times New Roman"/>
      <w:i/>
      <w:iCs/>
      <w:sz w:val="24"/>
    </w:rPr>
  </w:style>
  <w:style w:type="paragraph" w:styleId="ListBullet2">
    <w:name w:val="List Bullet 2"/>
    <w:basedOn w:val="Normal"/>
    <w:rsid w:val="000C5B85"/>
    <w:pPr>
      <w:tabs>
        <w:tab w:val="num" w:pos="720"/>
      </w:tabs>
      <w:ind w:left="720" w:hanging="360"/>
    </w:pPr>
  </w:style>
  <w:style w:type="paragraph" w:customStyle="1" w:styleId="Style3">
    <w:name w:val="Style 3"/>
    <w:basedOn w:val="Normal"/>
    <w:rsid w:val="00CA3C3A"/>
    <w:pPr>
      <w:spacing w:after="360"/>
    </w:pPr>
    <w:rPr>
      <w:rFonts w:eastAsia="Times New Roman"/>
      <w:color w:val="000000"/>
      <w:sz w:val="20"/>
      <w:szCs w:val="20"/>
      <w:lang w:val="en-US"/>
    </w:rPr>
  </w:style>
  <w:style w:type="paragraph" w:styleId="DocumentMap">
    <w:name w:val="Document Map"/>
    <w:basedOn w:val="Normal"/>
    <w:link w:val="DocumentMapChar"/>
    <w:semiHidden/>
    <w:rsid w:val="007C1434"/>
    <w:pPr>
      <w:shd w:val="clear" w:color="auto" w:fill="000080"/>
    </w:pPr>
    <w:rPr>
      <w:rFonts w:ascii="Tahoma" w:hAnsi="Tahoma" w:cs="Tahoma"/>
    </w:rPr>
  </w:style>
  <w:style w:type="paragraph" w:customStyle="1" w:styleId="StyleBodyTextIndent12ptJustifiedLeft0cm">
    <w:name w:val="Style Body Text Indent + 12 pt Justified Left:  0 cm"/>
    <w:basedOn w:val="BodyTextIndent"/>
    <w:rsid w:val="00726734"/>
    <w:pPr>
      <w:ind w:left="0"/>
    </w:pPr>
    <w:rPr>
      <w:sz w:val="20"/>
    </w:rPr>
  </w:style>
  <w:style w:type="paragraph" w:customStyle="1" w:styleId="StyleBodyTextIndent12ptCenteredLeft0cm">
    <w:name w:val="Style Body Text Indent + 12 pt Centered Left:  0 cm"/>
    <w:basedOn w:val="BodyTextIndent"/>
    <w:rsid w:val="00726734"/>
    <w:pPr>
      <w:ind w:left="0"/>
      <w:jc w:val="center"/>
    </w:pPr>
    <w:rPr>
      <w:sz w:val="20"/>
    </w:rPr>
  </w:style>
  <w:style w:type="paragraph" w:customStyle="1" w:styleId="StyleBodyTextIndent12ptBoldLeft0cm">
    <w:name w:val="Style Body Text Indent + 12 pt Bold Left:  0 cm"/>
    <w:basedOn w:val="BodyTextIndent"/>
    <w:rsid w:val="00726734"/>
    <w:pPr>
      <w:ind w:left="0"/>
    </w:pPr>
    <w:rPr>
      <w:b/>
      <w:bCs/>
      <w:sz w:val="24"/>
    </w:rPr>
  </w:style>
  <w:style w:type="paragraph" w:customStyle="1" w:styleId="StyleBodyTextIndent12ptBoldCenteredLeft0cm">
    <w:name w:val="Style Body Text Indent + 12 pt Bold Centered Left:  0 cm"/>
    <w:basedOn w:val="BodyTextIndent"/>
    <w:rsid w:val="00726734"/>
    <w:pPr>
      <w:ind w:left="0"/>
      <w:jc w:val="center"/>
    </w:pPr>
    <w:rPr>
      <w:b/>
      <w:bCs/>
      <w:sz w:val="24"/>
    </w:rPr>
  </w:style>
  <w:style w:type="paragraph" w:customStyle="1" w:styleId="ColorfulList-Accent11">
    <w:name w:val="Colorful List - Accent 11"/>
    <w:basedOn w:val="Normal"/>
    <w:qFormat/>
    <w:rsid w:val="00C244AD"/>
    <w:pPr>
      <w:ind w:left="720"/>
      <w:contextualSpacing/>
    </w:pPr>
  </w:style>
  <w:style w:type="paragraph" w:customStyle="1" w:styleId="StyleBodyTextIndent12ptBold">
    <w:name w:val="Style Body Text Indent + 12 pt Bold"/>
    <w:basedOn w:val="BodyTextIndent"/>
    <w:link w:val="StyleBodyTextIndent12ptBoldChar"/>
    <w:rsid w:val="00726734"/>
    <w:rPr>
      <w:b/>
      <w:bCs/>
      <w:sz w:val="24"/>
    </w:rPr>
  </w:style>
  <w:style w:type="character" w:customStyle="1" w:styleId="StyleBodyTextIndent12ptBoldChar">
    <w:name w:val="Style Body Text Indent + 12 pt Bold Char"/>
    <w:link w:val="StyleBodyTextIndent12ptBold"/>
    <w:rsid w:val="00726734"/>
    <w:rPr>
      <w:rFonts w:eastAsia="SimSun"/>
      <w:b/>
      <w:bCs/>
      <w:color w:val="000000"/>
      <w:sz w:val="24"/>
      <w:szCs w:val="24"/>
      <w:lang w:val="en-GB" w:eastAsia="en-US" w:bidi="ar-SA"/>
    </w:rPr>
  </w:style>
  <w:style w:type="paragraph" w:customStyle="1" w:styleId="StyleBodyTextIndentLeft0cm">
    <w:name w:val="Style Body Text Indent + Left:  0 cm"/>
    <w:basedOn w:val="BodyTextIndent"/>
    <w:rsid w:val="00726734"/>
    <w:pPr>
      <w:ind w:left="0"/>
    </w:pPr>
    <w:rPr>
      <w:sz w:val="20"/>
    </w:rPr>
  </w:style>
  <w:style w:type="paragraph" w:customStyle="1" w:styleId="Style14ptBoldCentered">
    <w:name w:val="Style 14 pt Bold Centered"/>
    <w:basedOn w:val="Normal"/>
    <w:rsid w:val="00726734"/>
    <w:pPr>
      <w:jc w:val="center"/>
    </w:pPr>
    <w:rPr>
      <w:b/>
      <w:bCs/>
      <w:sz w:val="28"/>
      <w:szCs w:val="20"/>
    </w:rPr>
  </w:style>
  <w:style w:type="paragraph" w:customStyle="1" w:styleId="StyleCaptionNotBold">
    <w:name w:val="Style Caption + Not Bold"/>
    <w:basedOn w:val="Caption"/>
    <w:link w:val="StyleCaptionNotBoldChar"/>
    <w:rsid w:val="00726734"/>
    <w:rPr>
      <w:b w:val="0"/>
      <w:bCs w:val="0"/>
    </w:rPr>
  </w:style>
  <w:style w:type="character" w:customStyle="1" w:styleId="StyleCaptionNotBoldChar">
    <w:name w:val="Style Caption + Not Bold Char"/>
    <w:link w:val="StyleCaptionNotBold"/>
    <w:rsid w:val="00726734"/>
    <w:rPr>
      <w:rFonts w:ascii="Arial" w:eastAsia="SimSun" w:hAnsi="Arial"/>
      <w:b/>
      <w:snapToGrid w:val="0"/>
      <w:sz w:val="24"/>
      <w:szCs w:val="28"/>
      <w:lang w:val="en-US" w:eastAsia="en-US" w:bidi="ar-SA"/>
    </w:rPr>
  </w:style>
  <w:style w:type="paragraph" w:customStyle="1" w:styleId="StyleAsianTimesNewRoman12ptBlackBefore4pt">
    <w:name w:val="Style (Asian) Times New Roman 12 pt Black Before:  4 pt"/>
    <w:basedOn w:val="Normal"/>
    <w:rsid w:val="00726734"/>
    <w:pPr>
      <w:spacing w:before="80"/>
    </w:pPr>
    <w:rPr>
      <w:rFonts w:eastAsia="Times New Roman"/>
      <w:color w:val="000000"/>
      <w:sz w:val="24"/>
      <w:szCs w:val="20"/>
    </w:rPr>
  </w:style>
  <w:style w:type="character" w:customStyle="1" w:styleId="StyleAsianTimesNewRoman12pt">
    <w:name w:val="Style (Asian) Times New Roman 12 pt"/>
    <w:rsid w:val="00726734"/>
    <w:rPr>
      <w:rFonts w:ascii="Times New Roman" w:eastAsia="Times New Roman" w:hAnsi="Times New Roman"/>
      <w:sz w:val="24"/>
    </w:rPr>
  </w:style>
  <w:style w:type="paragraph" w:customStyle="1" w:styleId="Style12ptJustifiedAfter0pt">
    <w:name w:val="Style 12 pt Justified After:  0 pt"/>
    <w:basedOn w:val="Normal"/>
    <w:rsid w:val="00726734"/>
    <w:pPr>
      <w:spacing w:after="0"/>
    </w:pPr>
    <w:rPr>
      <w:sz w:val="24"/>
      <w:szCs w:val="20"/>
    </w:rPr>
  </w:style>
  <w:style w:type="paragraph" w:customStyle="1" w:styleId="StyleBefore4pt">
    <w:name w:val="Style Before:  4 pt"/>
    <w:basedOn w:val="Normal"/>
    <w:rsid w:val="00726734"/>
    <w:pPr>
      <w:spacing w:before="80"/>
    </w:pPr>
    <w:rPr>
      <w:szCs w:val="20"/>
    </w:rPr>
  </w:style>
  <w:style w:type="paragraph" w:customStyle="1" w:styleId="StyleBodyTextIndent10pt">
    <w:name w:val="Style Body Text Indent + 10 pt"/>
    <w:basedOn w:val="BodyTextIndent"/>
    <w:rsid w:val="00726734"/>
    <w:rPr>
      <w:sz w:val="20"/>
    </w:rPr>
  </w:style>
  <w:style w:type="paragraph" w:customStyle="1" w:styleId="Contenudetableau">
    <w:name w:val="Contenu de tableau"/>
    <w:basedOn w:val="Normal"/>
    <w:rsid w:val="00BE4EFD"/>
    <w:pPr>
      <w:widowControl w:val="0"/>
      <w:suppressLineNumbers/>
      <w:suppressAutoHyphens/>
      <w:spacing w:after="0"/>
      <w:jc w:val="left"/>
    </w:pPr>
    <w:rPr>
      <w:rFonts w:eastAsia="Arial Unicode MS" w:cs="Mangal"/>
      <w:kern w:val="1"/>
      <w:sz w:val="24"/>
      <w:lang w:eastAsia="hi-IN" w:bidi="hi-IN"/>
    </w:rPr>
  </w:style>
  <w:style w:type="paragraph" w:customStyle="1" w:styleId="StyleBodyTextIndent212ptJustifiedLinespacingsingle">
    <w:name w:val="Style Body Text Indent 2 + 12 pt Justified Line spacing:  single"/>
    <w:basedOn w:val="Normal"/>
    <w:rsid w:val="002A3064"/>
    <w:pPr>
      <w:ind w:left="283"/>
    </w:pPr>
    <w:rPr>
      <w:sz w:val="24"/>
      <w:szCs w:val="20"/>
    </w:rPr>
  </w:style>
  <w:style w:type="character" w:customStyle="1" w:styleId="Style10pt">
    <w:name w:val="Style 10 pt"/>
    <w:rsid w:val="005D4873"/>
    <w:rPr>
      <w:rFonts w:ascii="Times New Roman" w:hAnsi="Times New Roman"/>
      <w:sz w:val="20"/>
    </w:rPr>
  </w:style>
  <w:style w:type="character" w:customStyle="1" w:styleId="Style10pt1">
    <w:name w:val="Style 10 pt1"/>
    <w:rsid w:val="005D4873"/>
    <w:rPr>
      <w:rFonts w:ascii="Times New Roman" w:hAnsi="Times New Roman"/>
      <w:sz w:val="20"/>
    </w:rPr>
  </w:style>
  <w:style w:type="character" w:customStyle="1" w:styleId="StyleBold1">
    <w:name w:val="Style Bold1"/>
    <w:rsid w:val="005D4873"/>
    <w:rPr>
      <w:rFonts w:ascii="Times New Roman" w:hAnsi="Times New Roman"/>
      <w:b/>
      <w:bCs/>
    </w:rPr>
  </w:style>
  <w:style w:type="paragraph" w:customStyle="1" w:styleId="StyleDate10ptLeft">
    <w:name w:val="Style Date + 10 pt Left"/>
    <w:basedOn w:val="Normal"/>
    <w:rsid w:val="00D6068C"/>
    <w:pPr>
      <w:tabs>
        <w:tab w:val="left" w:pos="964"/>
        <w:tab w:val="left" w:pos="1304"/>
        <w:tab w:val="left" w:pos="1644"/>
        <w:tab w:val="left" w:pos="2607"/>
        <w:tab w:val="left" w:pos="5273"/>
        <w:tab w:val="right" w:pos="9582"/>
      </w:tabs>
      <w:spacing w:after="80"/>
    </w:pPr>
    <w:rPr>
      <w:color w:val="000000"/>
      <w:sz w:val="20"/>
      <w:szCs w:val="20"/>
    </w:rPr>
  </w:style>
  <w:style w:type="paragraph" w:customStyle="1" w:styleId="Style10ptCentered">
    <w:name w:val="Style 10 pt Centered"/>
    <w:basedOn w:val="Normal"/>
    <w:rsid w:val="005D4873"/>
    <w:pPr>
      <w:jc w:val="center"/>
    </w:pPr>
    <w:rPr>
      <w:sz w:val="20"/>
      <w:szCs w:val="20"/>
    </w:rPr>
  </w:style>
  <w:style w:type="paragraph" w:customStyle="1" w:styleId="StyleJustified">
    <w:name w:val="Style Justified"/>
    <w:basedOn w:val="Normal"/>
    <w:rsid w:val="00623911"/>
    <w:rPr>
      <w:sz w:val="24"/>
      <w:szCs w:val="20"/>
    </w:rPr>
  </w:style>
  <w:style w:type="character" w:customStyle="1" w:styleId="Emphasis2">
    <w:name w:val="Emphasis2"/>
    <w:rsid w:val="00613FF3"/>
    <w:rPr>
      <w:b/>
      <w:bCs/>
      <w:i w:val="0"/>
      <w:iCs w:val="0"/>
      <w:color w:val="000000"/>
    </w:rPr>
  </w:style>
  <w:style w:type="paragraph" w:customStyle="1" w:styleId="StyleBefore5pt">
    <w:name w:val="Style Before:  5 pt"/>
    <w:basedOn w:val="Normal"/>
    <w:rsid w:val="00F32FF6"/>
    <w:pPr>
      <w:spacing w:before="100"/>
    </w:pPr>
    <w:rPr>
      <w:sz w:val="24"/>
      <w:szCs w:val="20"/>
    </w:rPr>
  </w:style>
  <w:style w:type="paragraph" w:customStyle="1" w:styleId="StyleCentered">
    <w:name w:val="Style Centered"/>
    <w:basedOn w:val="Normal"/>
    <w:rsid w:val="00F32FF6"/>
    <w:pPr>
      <w:jc w:val="center"/>
    </w:pPr>
    <w:rPr>
      <w:sz w:val="24"/>
      <w:szCs w:val="20"/>
    </w:rPr>
  </w:style>
  <w:style w:type="paragraph" w:customStyle="1" w:styleId="StyleListBullet2After3pt">
    <w:name w:val="Style List Bullet 2 + After:  3 pt"/>
    <w:basedOn w:val="ListBullet2"/>
    <w:rsid w:val="00AB7805"/>
    <w:pPr>
      <w:tabs>
        <w:tab w:val="clear" w:pos="720"/>
        <w:tab w:val="num" w:pos="360"/>
      </w:tabs>
      <w:spacing w:after="60"/>
      <w:ind w:left="360"/>
    </w:pPr>
    <w:rPr>
      <w:sz w:val="24"/>
      <w:szCs w:val="20"/>
    </w:rPr>
  </w:style>
  <w:style w:type="paragraph" w:customStyle="1" w:styleId="StyleLeft127cmBefore5ptExpandedby02pt">
    <w:name w:val="Style Left:  127 cm Before:  5 pt Expanded by  02 pt"/>
    <w:basedOn w:val="Normal"/>
    <w:rsid w:val="003646CA"/>
    <w:pPr>
      <w:spacing w:before="100"/>
      <w:ind w:left="720"/>
    </w:pPr>
    <w:rPr>
      <w:spacing w:val="4"/>
      <w:sz w:val="24"/>
      <w:szCs w:val="20"/>
    </w:rPr>
  </w:style>
  <w:style w:type="paragraph" w:customStyle="1" w:styleId="StyleBefore5ptAfter0ptExpandedby02pt">
    <w:name w:val="Style Before:  5 pt After:  0 pt Expanded by  02 pt"/>
    <w:basedOn w:val="Normal"/>
    <w:rsid w:val="003646CA"/>
    <w:pPr>
      <w:spacing w:before="100" w:after="0"/>
    </w:pPr>
    <w:rPr>
      <w:spacing w:val="4"/>
      <w:sz w:val="24"/>
      <w:szCs w:val="20"/>
    </w:rPr>
  </w:style>
  <w:style w:type="paragraph" w:customStyle="1" w:styleId="StyleBefore5ptExpandedby02pt">
    <w:name w:val="Style Before:  5 pt Expanded by  02 pt"/>
    <w:basedOn w:val="Normal"/>
    <w:rsid w:val="003646CA"/>
    <w:pPr>
      <w:spacing w:before="100"/>
    </w:pPr>
    <w:rPr>
      <w:spacing w:val="4"/>
      <w:sz w:val="24"/>
      <w:szCs w:val="20"/>
    </w:rPr>
  </w:style>
  <w:style w:type="character" w:customStyle="1" w:styleId="comment">
    <w:name w:val="comment"/>
    <w:basedOn w:val="DefaultParagraphFont"/>
    <w:rsid w:val="00604C8E"/>
  </w:style>
  <w:style w:type="character" w:customStyle="1" w:styleId="Heading4Char1">
    <w:name w:val="Heading 4 Char1"/>
    <w:link w:val="Heading4"/>
    <w:rsid w:val="00120A55"/>
    <w:rPr>
      <w:rFonts w:ascii="Arial" w:hAnsi="Arial" w:cs="Arial"/>
      <w:b/>
      <w:sz w:val="22"/>
      <w:szCs w:val="22"/>
      <w:lang w:val="en-GB" w:eastAsia="de-DE"/>
    </w:rPr>
  </w:style>
  <w:style w:type="character" w:customStyle="1" w:styleId="Heading3Char1">
    <w:name w:val="Heading 3 Char1"/>
    <w:link w:val="Heading3"/>
    <w:rsid w:val="0058374F"/>
    <w:rPr>
      <w:rFonts w:ascii="Arial" w:hAnsi="Arial"/>
      <w:b/>
      <w:sz w:val="24"/>
      <w:szCs w:val="24"/>
      <w:lang w:val="en-GB" w:eastAsia="de-DE"/>
    </w:rPr>
  </w:style>
  <w:style w:type="character" w:customStyle="1" w:styleId="Heading1Char1">
    <w:name w:val="Heading 1 Char1"/>
    <w:link w:val="Heading1"/>
    <w:rsid w:val="00FD439E"/>
    <w:rPr>
      <w:rFonts w:ascii="Arial" w:hAnsi="Arial" w:cs="Arial"/>
      <w:b/>
      <w:sz w:val="36"/>
      <w:szCs w:val="24"/>
    </w:rPr>
  </w:style>
  <w:style w:type="numbering" w:styleId="111111">
    <w:name w:val="Outline List 2"/>
    <w:basedOn w:val="NoList"/>
    <w:rsid w:val="00244A07"/>
    <w:pPr>
      <w:numPr>
        <w:numId w:val="36"/>
      </w:numPr>
    </w:pPr>
  </w:style>
  <w:style w:type="paragraph" w:styleId="NormalWeb">
    <w:name w:val="Normal (Web)"/>
    <w:basedOn w:val="Normal"/>
    <w:rsid w:val="00DC003E"/>
    <w:pPr>
      <w:spacing w:before="100" w:beforeAutospacing="1" w:after="100" w:afterAutospacing="1"/>
      <w:jc w:val="left"/>
    </w:pPr>
    <w:rPr>
      <w:rFonts w:eastAsia="Times New Roman"/>
      <w:sz w:val="24"/>
      <w:lang w:val="en-US"/>
    </w:rPr>
  </w:style>
  <w:style w:type="character" w:customStyle="1" w:styleId="HeaderChar1">
    <w:name w:val="Header Char1"/>
    <w:link w:val="Header"/>
    <w:uiPriority w:val="99"/>
    <w:rsid w:val="00D16990"/>
    <w:rPr>
      <w:rFonts w:ascii="Arial" w:hAnsi="Arial"/>
      <w:sz w:val="22"/>
      <w:szCs w:val="24"/>
      <w:lang w:eastAsia="en-US"/>
    </w:rPr>
  </w:style>
  <w:style w:type="character" w:customStyle="1" w:styleId="editsection">
    <w:name w:val="editsection"/>
    <w:basedOn w:val="DefaultParagraphFont"/>
    <w:rsid w:val="00DC003E"/>
  </w:style>
  <w:style w:type="numbering" w:customStyle="1" w:styleId="StyleOutlinenumbered14ptBold">
    <w:name w:val="Style Outline numbered 14 pt Bold"/>
    <w:basedOn w:val="NoList"/>
    <w:rsid w:val="002505FB"/>
    <w:pPr>
      <w:numPr>
        <w:numId w:val="14"/>
      </w:numPr>
    </w:pPr>
  </w:style>
  <w:style w:type="character" w:customStyle="1" w:styleId="mw-headline">
    <w:name w:val="mw-headline"/>
    <w:basedOn w:val="DefaultParagraphFont"/>
    <w:rsid w:val="00DC003E"/>
  </w:style>
  <w:style w:type="character" w:customStyle="1" w:styleId="BalloonTextChar">
    <w:name w:val="Balloon Text Char"/>
    <w:link w:val="BalloonText"/>
    <w:semiHidden/>
    <w:locked/>
    <w:rsid w:val="0074017D"/>
    <w:rPr>
      <w:rFonts w:ascii="Tahoma" w:eastAsia="SimSun" w:hAnsi="Tahoma" w:cs="Tahoma"/>
      <w:sz w:val="16"/>
      <w:szCs w:val="16"/>
      <w:lang w:val="en-GB" w:eastAsia="en-US" w:bidi="ar-SA"/>
    </w:rPr>
  </w:style>
  <w:style w:type="paragraph" w:customStyle="1" w:styleId="Bullet1">
    <w:name w:val="Bullet 1"/>
    <w:basedOn w:val="Normal"/>
    <w:rsid w:val="0074017D"/>
    <w:pPr>
      <w:numPr>
        <w:numId w:val="40"/>
      </w:numPr>
      <w:outlineLvl w:val="0"/>
    </w:pPr>
    <w:rPr>
      <w:rFonts w:ascii="Arial" w:eastAsia="Times New Roman" w:hAnsi="Arial" w:cs="Arial"/>
      <w:szCs w:val="22"/>
      <w:lang w:eastAsia="ja-JP"/>
    </w:rPr>
  </w:style>
  <w:style w:type="paragraph" w:customStyle="1" w:styleId="VTSHeading1">
    <w:name w:val="VTS Heading 1"/>
    <w:basedOn w:val="Normal"/>
    <w:next w:val="BodyText"/>
    <w:rsid w:val="0074017D"/>
    <w:pPr>
      <w:numPr>
        <w:numId w:val="41"/>
      </w:numPr>
      <w:spacing w:before="240" w:after="240"/>
      <w:jc w:val="left"/>
    </w:pPr>
    <w:rPr>
      <w:rFonts w:ascii="Arial" w:eastAsia="Times New Roman" w:hAnsi="Arial" w:cs="Calibri"/>
      <w:b/>
      <w:bCs/>
      <w:caps/>
      <w:sz w:val="24"/>
      <w:lang w:eastAsia="ja-JP"/>
    </w:rPr>
  </w:style>
  <w:style w:type="paragraph" w:customStyle="1" w:styleId="VTSHeading2">
    <w:name w:val="VTS Heading 2"/>
    <w:basedOn w:val="Normal"/>
    <w:next w:val="BodyText"/>
    <w:rsid w:val="0074017D"/>
    <w:pPr>
      <w:numPr>
        <w:ilvl w:val="1"/>
        <w:numId w:val="41"/>
      </w:numPr>
      <w:tabs>
        <w:tab w:val="left" w:pos="1134"/>
      </w:tabs>
      <w:spacing w:before="240" w:after="240"/>
      <w:jc w:val="left"/>
    </w:pPr>
    <w:rPr>
      <w:rFonts w:ascii="Arial" w:eastAsia="Times New Roman" w:hAnsi="Arial" w:cs="Calibri"/>
      <w:b/>
      <w:szCs w:val="22"/>
      <w:lang w:eastAsia="ja-JP"/>
    </w:rPr>
  </w:style>
  <w:style w:type="paragraph" w:customStyle="1" w:styleId="VTSHeading3">
    <w:name w:val="VTS Heading 3"/>
    <w:basedOn w:val="Normal"/>
    <w:next w:val="BodyText"/>
    <w:rsid w:val="0074017D"/>
    <w:pPr>
      <w:numPr>
        <w:ilvl w:val="2"/>
        <w:numId w:val="41"/>
      </w:numPr>
      <w:spacing w:before="240" w:after="240"/>
      <w:jc w:val="left"/>
    </w:pPr>
    <w:rPr>
      <w:rFonts w:ascii="Arial" w:eastAsia="Times New Roman" w:hAnsi="Arial" w:cs="Calibri"/>
      <w:szCs w:val="22"/>
      <w:lang w:eastAsia="ja-JP"/>
    </w:rPr>
  </w:style>
  <w:style w:type="character" w:customStyle="1" w:styleId="Heading2Char">
    <w:name w:val="Heading 2 Char"/>
    <w:locked/>
    <w:rsid w:val="002B3E99"/>
    <w:rPr>
      <w:rFonts w:ascii="Arial" w:eastAsia="MS Mincho" w:hAnsi="Arial" w:cs="Times New Roman"/>
      <w:b/>
      <w:kern w:val="28"/>
      <w:sz w:val="20"/>
      <w:szCs w:val="20"/>
      <w:lang w:val="x-none" w:eastAsia="de-DE"/>
    </w:rPr>
  </w:style>
  <w:style w:type="character" w:customStyle="1" w:styleId="BodyTextIndentChar">
    <w:name w:val="Body Text Indent Char"/>
    <w:link w:val="BodyTextIndent"/>
    <w:locked/>
    <w:rsid w:val="002B3E99"/>
    <w:rPr>
      <w:rFonts w:eastAsia="SimSun"/>
      <w:color w:val="000000"/>
      <w:sz w:val="22"/>
      <w:lang w:val="en-GB" w:eastAsia="en-US" w:bidi="ar-SA"/>
    </w:rPr>
  </w:style>
  <w:style w:type="character" w:customStyle="1" w:styleId="Heading4Char">
    <w:name w:val="Heading 4 Char"/>
    <w:locked/>
    <w:rsid w:val="002B3E99"/>
    <w:rPr>
      <w:rFonts w:ascii="Arial" w:hAnsi="Arial" w:cs="Calibri"/>
      <w:sz w:val="20"/>
      <w:szCs w:val="20"/>
      <w:lang w:val="en-US" w:eastAsia="de-DE"/>
    </w:rPr>
  </w:style>
  <w:style w:type="character" w:customStyle="1" w:styleId="Heading5Char">
    <w:name w:val="Heading 5 Char"/>
    <w:link w:val="Heading5"/>
    <w:locked/>
    <w:rsid w:val="00733974"/>
    <w:rPr>
      <w:rFonts w:ascii="Arial" w:hAnsi="Arial"/>
      <w:b/>
      <w:sz w:val="22"/>
      <w:lang w:val="de-DE" w:eastAsia="de-DE"/>
    </w:rPr>
  </w:style>
  <w:style w:type="character" w:customStyle="1" w:styleId="Heading6Char">
    <w:name w:val="Heading 6 Char"/>
    <w:aliases w:val="Annex level 1 Char"/>
    <w:link w:val="Heading6"/>
    <w:locked/>
    <w:rsid w:val="002B3E99"/>
    <w:rPr>
      <w:i/>
      <w:sz w:val="22"/>
      <w:lang w:val="de-DE" w:eastAsia="de-DE"/>
    </w:rPr>
  </w:style>
  <w:style w:type="character" w:customStyle="1" w:styleId="Heading7Char">
    <w:name w:val="Heading 7 Char"/>
    <w:aliases w:val="Annex level 2 Char"/>
    <w:link w:val="Heading7"/>
    <w:locked/>
    <w:rsid w:val="002B3E99"/>
    <w:rPr>
      <w:sz w:val="22"/>
      <w:lang w:val="de-DE" w:eastAsia="de-DE"/>
    </w:rPr>
  </w:style>
  <w:style w:type="character" w:customStyle="1" w:styleId="Heading8Char">
    <w:name w:val="Heading 8 Char"/>
    <w:aliases w:val="Annex level 3 Char"/>
    <w:link w:val="Heading8"/>
    <w:locked/>
    <w:rsid w:val="002B3E99"/>
    <w:rPr>
      <w:i/>
      <w:sz w:val="22"/>
      <w:lang w:val="de-DE" w:eastAsia="de-DE"/>
    </w:rPr>
  </w:style>
  <w:style w:type="character" w:customStyle="1" w:styleId="Heading9Char">
    <w:name w:val="Heading 9 Char"/>
    <w:link w:val="Heading9"/>
    <w:locked/>
    <w:rsid w:val="002B3E99"/>
    <w:rPr>
      <w:b/>
      <w:i/>
      <w:sz w:val="18"/>
      <w:lang w:val="de-DE" w:eastAsia="de-DE"/>
    </w:rPr>
  </w:style>
  <w:style w:type="character" w:customStyle="1" w:styleId="FooterChar">
    <w:name w:val="Footer Char"/>
    <w:link w:val="Footer"/>
    <w:locked/>
    <w:rsid w:val="002B3E99"/>
    <w:rPr>
      <w:rFonts w:eastAsia="SimSun"/>
      <w:sz w:val="22"/>
      <w:szCs w:val="24"/>
      <w:lang w:val="en-GB" w:eastAsia="en-US" w:bidi="ar-SA"/>
    </w:rPr>
  </w:style>
  <w:style w:type="character" w:customStyle="1" w:styleId="HeaderChar">
    <w:name w:val="Header Char"/>
    <w:locked/>
    <w:rsid w:val="002B3E99"/>
    <w:rPr>
      <w:rFonts w:ascii="Arial" w:hAnsi="Arial" w:cs="Calibri"/>
      <w:sz w:val="22"/>
      <w:szCs w:val="22"/>
      <w:lang w:val="x-none" w:eastAsia="ja-JP"/>
    </w:rPr>
  </w:style>
  <w:style w:type="paragraph" w:styleId="BodyTextIndent2">
    <w:name w:val="Body Text Indent 2"/>
    <w:basedOn w:val="Normal"/>
    <w:link w:val="BodyTextIndent2Char"/>
    <w:rsid w:val="002B3E99"/>
    <w:pPr>
      <w:ind w:left="1134"/>
      <w:jc w:val="left"/>
    </w:pPr>
    <w:rPr>
      <w:rFonts w:ascii="Arial" w:eastAsia="Times New Roman" w:hAnsi="Arial" w:cs="Calibri"/>
      <w:szCs w:val="22"/>
      <w:lang w:eastAsia="de-DE"/>
    </w:rPr>
  </w:style>
  <w:style w:type="character" w:customStyle="1" w:styleId="BodyTextIndent2Char">
    <w:name w:val="Body Text Indent 2 Char"/>
    <w:link w:val="BodyTextIndent2"/>
    <w:locked/>
    <w:rsid w:val="002B3E99"/>
    <w:rPr>
      <w:rFonts w:ascii="Arial" w:hAnsi="Arial" w:cs="Calibri"/>
      <w:sz w:val="22"/>
      <w:szCs w:val="22"/>
      <w:lang w:val="en-GB" w:eastAsia="de-DE" w:bidi="ar-SA"/>
    </w:rPr>
  </w:style>
  <w:style w:type="paragraph" w:styleId="BodyText2">
    <w:name w:val="Body Text 2"/>
    <w:basedOn w:val="Normal"/>
    <w:link w:val="BodyText2Char"/>
    <w:rsid w:val="002B3E99"/>
    <w:pPr>
      <w:spacing w:after="0" w:line="480" w:lineRule="auto"/>
      <w:jc w:val="left"/>
    </w:pPr>
    <w:rPr>
      <w:rFonts w:ascii="Arial" w:eastAsia="Times New Roman" w:hAnsi="Arial" w:cs="Calibri"/>
      <w:szCs w:val="22"/>
      <w:lang w:eastAsia="ja-JP"/>
    </w:rPr>
  </w:style>
  <w:style w:type="character" w:customStyle="1" w:styleId="BodyText2Char">
    <w:name w:val="Body Text 2 Char"/>
    <w:link w:val="BodyText2"/>
    <w:locked/>
    <w:rsid w:val="002B3E99"/>
    <w:rPr>
      <w:rFonts w:ascii="Arial" w:hAnsi="Arial" w:cs="Calibri"/>
      <w:sz w:val="22"/>
      <w:szCs w:val="22"/>
      <w:lang w:val="en-GB" w:eastAsia="ja-JP" w:bidi="ar-SA"/>
    </w:rPr>
  </w:style>
  <w:style w:type="paragraph" w:styleId="BlockText">
    <w:name w:val="Block Text"/>
    <w:basedOn w:val="Normal"/>
    <w:rsid w:val="002B3E99"/>
    <w:pPr>
      <w:shd w:val="clear" w:color="auto" w:fill="FFFFFF"/>
      <w:tabs>
        <w:tab w:val="left" w:pos="-1701"/>
        <w:tab w:val="left" w:pos="11199"/>
      </w:tabs>
      <w:spacing w:after="0"/>
      <w:ind w:right="-43"/>
      <w:jc w:val="left"/>
    </w:pPr>
    <w:rPr>
      <w:rFonts w:ascii="Arial" w:eastAsia="Times New Roman" w:hAnsi="Arial" w:cs="Calibri"/>
      <w:szCs w:val="22"/>
      <w:lang w:eastAsia="en-GB"/>
    </w:rPr>
  </w:style>
  <w:style w:type="paragraph" w:styleId="BodyText3">
    <w:name w:val="Body Text 3"/>
    <w:basedOn w:val="Normal"/>
    <w:link w:val="BodyText3Char"/>
    <w:semiHidden/>
    <w:rsid w:val="002B3E99"/>
    <w:pPr>
      <w:widowControl w:val="0"/>
      <w:spacing w:after="0"/>
      <w:jc w:val="center"/>
    </w:pPr>
    <w:rPr>
      <w:rFonts w:ascii="Arial" w:eastAsia="PMingLiU" w:hAnsi="Arial" w:cs="Calibri"/>
      <w:sz w:val="18"/>
      <w:szCs w:val="22"/>
      <w:lang w:val="en-US" w:eastAsia="zh-TW"/>
    </w:rPr>
  </w:style>
  <w:style w:type="character" w:customStyle="1" w:styleId="BodyText3Char">
    <w:name w:val="Body Text 3 Char"/>
    <w:link w:val="BodyText3"/>
    <w:semiHidden/>
    <w:locked/>
    <w:rsid w:val="002B3E99"/>
    <w:rPr>
      <w:rFonts w:ascii="Arial" w:eastAsia="PMingLiU" w:hAnsi="Arial" w:cs="Calibri"/>
      <w:sz w:val="18"/>
      <w:szCs w:val="22"/>
      <w:lang w:val="en-US" w:eastAsia="zh-TW" w:bidi="ar-SA"/>
    </w:rPr>
  </w:style>
  <w:style w:type="paragraph" w:styleId="BodyTextIndent3">
    <w:name w:val="Body Text Indent 3"/>
    <w:basedOn w:val="Normal"/>
    <w:link w:val="BodyTextIndent3Char"/>
    <w:semiHidden/>
    <w:rsid w:val="002B3E99"/>
    <w:pPr>
      <w:widowControl w:val="0"/>
      <w:spacing w:after="0"/>
      <w:ind w:left="1188"/>
      <w:jc w:val="left"/>
    </w:pPr>
    <w:rPr>
      <w:rFonts w:ascii="Arial" w:eastAsia="PMingLiU" w:hAnsi="Arial" w:cs="Calibri"/>
      <w:szCs w:val="22"/>
      <w:lang w:val="en-US" w:eastAsia="zh-TW"/>
    </w:rPr>
  </w:style>
  <w:style w:type="character" w:customStyle="1" w:styleId="BulletList">
    <w:name w:val="Bullet List"/>
    <w:locked/>
    <w:rsid w:val="002B3E99"/>
    <w:rPr>
      <w:rFonts w:cs="Times New Roman"/>
    </w:rPr>
  </w:style>
  <w:style w:type="character" w:customStyle="1" w:styleId="TitleChar1">
    <w:name w:val="Title Char1"/>
    <w:rsid w:val="002B3E99"/>
    <w:rPr>
      <w:rFonts w:ascii="Arial Bold" w:eastAsia="MS ????" w:hAnsi="Arial Bold" w:cs="Times New Roman"/>
      <w:b/>
      <w:spacing w:val="5"/>
      <w:kern w:val="28"/>
      <w:sz w:val="52"/>
      <w:szCs w:val="52"/>
      <w:lang w:val="x-none" w:eastAsia="ja-JP"/>
    </w:rPr>
  </w:style>
  <w:style w:type="character" w:customStyle="1" w:styleId="FootnoteTextChar">
    <w:name w:val="Footnote Text Char"/>
    <w:link w:val="FootnoteText"/>
    <w:locked/>
    <w:rsid w:val="002B3E99"/>
    <w:rPr>
      <w:rFonts w:eastAsia="SimSun"/>
      <w:lang w:val="en-GB" w:eastAsia="en-US" w:bidi="ar-SA"/>
    </w:rPr>
  </w:style>
  <w:style w:type="paragraph" w:customStyle="1" w:styleId="Default">
    <w:name w:val="Default"/>
    <w:locked/>
    <w:rsid w:val="002B3E99"/>
    <w:pPr>
      <w:autoSpaceDE w:val="0"/>
      <w:autoSpaceDN w:val="0"/>
      <w:adjustRightInd w:val="0"/>
    </w:pPr>
    <w:rPr>
      <w:rFonts w:ascii="Arial" w:hAnsi="Arial" w:cs="Arial"/>
      <w:color w:val="000000"/>
      <w:sz w:val="24"/>
      <w:szCs w:val="24"/>
      <w:lang w:eastAsia="zh-CN"/>
    </w:rPr>
  </w:style>
  <w:style w:type="character" w:customStyle="1" w:styleId="DocumentMapChar">
    <w:name w:val="Document Map Char"/>
    <w:link w:val="DocumentMap"/>
    <w:semiHidden/>
    <w:locked/>
    <w:rsid w:val="002B3E99"/>
    <w:rPr>
      <w:rFonts w:ascii="Tahoma" w:eastAsia="SimSun" w:hAnsi="Tahoma" w:cs="Tahoma"/>
      <w:sz w:val="22"/>
      <w:szCs w:val="24"/>
      <w:lang w:val="en-GB" w:eastAsia="en-US" w:bidi="ar-SA"/>
    </w:rPr>
  </w:style>
  <w:style w:type="paragraph" w:customStyle="1" w:styleId="ColorfulShading-Accent11">
    <w:name w:val="Colorful Shading - Accent 11"/>
    <w:hidden/>
    <w:rsid w:val="002B3E99"/>
    <w:pPr>
      <w:spacing w:line="360" w:lineRule="exact"/>
      <w:jc w:val="both"/>
    </w:pPr>
    <w:rPr>
      <w:rFonts w:eastAsia="Times New Roman"/>
      <w:sz w:val="24"/>
      <w:szCs w:val="24"/>
      <w:lang w:val="en-GB"/>
    </w:rPr>
  </w:style>
  <w:style w:type="paragraph" w:styleId="Index2">
    <w:name w:val="index 2"/>
    <w:basedOn w:val="Normal"/>
    <w:next w:val="Normal"/>
    <w:autoRedefine/>
    <w:semiHidden/>
    <w:rsid w:val="002B3E99"/>
    <w:pPr>
      <w:spacing w:after="0"/>
      <w:ind w:left="480" w:hanging="240"/>
      <w:jc w:val="left"/>
    </w:pPr>
    <w:rPr>
      <w:rFonts w:ascii="Calibri" w:eastAsia="Times New Roman" w:hAnsi="Calibri" w:cs="Calibri"/>
      <w:sz w:val="20"/>
      <w:szCs w:val="20"/>
      <w:lang w:eastAsia="ja-JP"/>
    </w:rPr>
  </w:style>
  <w:style w:type="paragraph" w:styleId="Index1">
    <w:name w:val="index 1"/>
    <w:basedOn w:val="Normal"/>
    <w:next w:val="Normal"/>
    <w:autoRedefine/>
    <w:semiHidden/>
    <w:rsid w:val="002B3E99"/>
    <w:pPr>
      <w:spacing w:after="0"/>
      <w:ind w:left="240" w:hanging="240"/>
      <w:jc w:val="left"/>
    </w:pPr>
    <w:rPr>
      <w:rFonts w:ascii="Calibri" w:eastAsia="Times New Roman" w:hAnsi="Calibri" w:cs="Calibri"/>
      <w:sz w:val="20"/>
      <w:szCs w:val="20"/>
      <w:lang w:eastAsia="ja-JP"/>
    </w:rPr>
  </w:style>
  <w:style w:type="paragraph" w:styleId="Index3">
    <w:name w:val="index 3"/>
    <w:basedOn w:val="Normal"/>
    <w:next w:val="Normal"/>
    <w:autoRedefine/>
    <w:semiHidden/>
    <w:rsid w:val="002B3E99"/>
    <w:pPr>
      <w:spacing w:after="0"/>
      <w:ind w:left="720" w:hanging="240"/>
      <w:jc w:val="left"/>
    </w:pPr>
    <w:rPr>
      <w:rFonts w:ascii="Calibri" w:eastAsia="Times New Roman" w:hAnsi="Calibri" w:cs="Calibri"/>
      <w:sz w:val="20"/>
      <w:szCs w:val="20"/>
      <w:lang w:eastAsia="ja-JP"/>
    </w:rPr>
  </w:style>
  <w:style w:type="paragraph" w:styleId="Index4">
    <w:name w:val="index 4"/>
    <w:basedOn w:val="Normal"/>
    <w:next w:val="Normal"/>
    <w:autoRedefine/>
    <w:semiHidden/>
    <w:rsid w:val="002B3E99"/>
    <w:pPr>
      <w:spacing w:after="0"/>
      <w:ind w:left="960" w:hanging="240"/>
      <w:jc w:val="left"/>
    </w:pPr>
    <w:rPr>
      <w:rFonts w:ascii="Calibri" w:eastAsia="Times New Roman" w:hAnsi="Calibri" w:cs="Calibri"/>
      <w:sz w:val="20"/>
      <w:szCs w:val="20"/>
      <w:lang w:eastAsia="ja-JP"/>
    </w:rPr>
  </w:style>
  <w:style w:type="paragraph" w:styleId="Index5">
    <w:name w:val="index 5"/>
    <w:basedOn w:val="Normal"/>
    <w:next w:val="Normal"/>
    <w:autoRedefine/>
    <w:semiHidden/>
    <w:rsid w:val="002B3E99"/>
    <w:pPr>
      <w:spacing w:after="0"/>
      <w:ind w:left="1200" w:hanging="240"/>
      <w:jc w:val="left"/>
    </w:pPr>
    <w:rPr>
      <w:rFonts w:ascii="Calibri" w:eastAsia="Times New Roman" w:hAnsi="Calibri" w:cs="Calibri"/>
      <w:sz w:val="20"/>
      <w:szCs w:val="20"/>
      <w:lang w:eastAsia="ja-JP"/>
    </w:rPr>
  </w:style>
  <w:style w:type="paragraph" w:styleId="Index6">
    <w:name w:val="index 6"/>
    <w:basedOn w:val="Normal"/>
    <w:next w:val="Normal"/>
    <w:autoRedefine/>
    <w:semiHidden/>
    <w:rsid w:val="002B3E99"/>
    <w:pPr>
      <w:spacing w:after="0"/>
      <w:ind w:left="1440" w:hanging="240"/>
      <w:jc w:val="left"/>
    </w:pPr>
    <w:rPr>
      <w:rFonts w:ascii="Calibri" w:eastAsia="Times New Roman" w:hAnsi="Calibri" w:cs="Calibri"/>
      <w:sz w:val="20"/>
      <w:szCs w:val="20"/>
      <w:lang w:eastAsia="ja-JP"/>
    </w:rPr>
  </w:style>
  <w:style w:type="paragraph" w:styleId="Index7">
    <w:name w:val="index 7"/>
    <w:basedOn w:val="Normal"/>
    <w:next w:val="Normal"/>
    <w:autoRedefine/>
    <w:semiHidden/>
    <w:rsid w:val="002B3E99"/>
    <w:pPr>
      <w:spacing w:after="0"/>
      <w:ind w:left="1680" w:hanging="240"/>
      <w:jc w:val="left"/>
    </w:pPr>
    <w:rPr>
      <w:rFonts w:ascii="Calibri" w:eastAsia="Times New Roman" w:hAnsi="Calibri" w:cs="Calibri"/>
      <w:sz w:val="20"/>
      <w:szCs w:val="20"/>
      <w:lang w:eastAsia="ja-JP"/>
    </w:rPr>
  </w:style>
  <w:style w:type="paragraph" w:styleId="Index8">
    <w:name w:val="index 8"/>
    <w:basedOn w:val="Normal"/>
    <w:next w:val="Normal"/>
    <w:autoRedefine/>
    <w:semiHidden/>
    <w:rsid w:val="002B3E99"/>
    <w:pPr>
      <w:spacing w:after="0"/>
      <w:ind w:left="1920" w:hanging="240"/>
      <w:jc w:val="left"/>
    </w:pPr>
    <w:rPr>
      <w:rFonts w:ascii="Calibri" w:eastAsia="Times New Roman" w:hAnsi="Calibri" w:cs="Calibri"/>
      <w:sz w:val="20"/>
      <w:szCs w:val="20"/>
      <w:lang w:eastAsia="ja-JP"/>
    </w:rPr>
  </w:style>
  <w:style w:type="paragraph" w:styleId="Index9">
    <w:name w:val="index 9"/>
    <w:basedOn w:val="Normal"/>
    <w:next w:val="Normal"/>
    <w:autoRedefine/>
    <w:semiHidden/>
    <w:rsid w:val="002B3E99"/>
    <w:pPr>
      <w:spacing w:after="0"/>
      <w:ind w:left="2160" w:hanging="240"/>
      <w:jc w:val="left"/>
    </w:pPr>
    <w:rPr>
      <w:rFonts w:ascii="Calibri" w:eastAsia="Times New Roman" w:hAnsi="Calibri" w:cs="Calibri"/>
      <w:sz w:val="20"/>
      <w:szCs w:val="20"/>
      <w:lang w:eastAsia="ja-JP"/>
    </w:rPr>
  </w:style>
  <w:style w:type="paragraph" w:styleId="IndexHeading">
    <w:name w:val="index heading"/>
    <w:basedOn w:val="Normal"/>
    <w:next w:val="Index1"/>
    <w:semiHidden/>
    <w:rsid w:val="002B3E99"/>
    <w:pPr>
      <w:spacing w:before="120"/>
      <w:jc w:val="left"/>
    </w:pPr>
    <w:rPr>
      <w:rFonts w:ascii="Calibri" w:eastAsia="Times New Roman" w:hAnsi="Calibri" w:cs="Calibri"/>
      <w:b/>
      <w:bCs/>
      <w:i/>
      <w:iCs/>
      <w:sz w:val="20"/>
      <w:szCs w:val="20"/>
      <w:lang w:eastAsia="ja-JP"/>
    </w:rPr>
  </w:style>
  <w:style w:type="paragraph" w:customStyle="1" w:styleId="MediumGrid21">
    <w:name w:val="Medium Grid 21"/>
    <w:basedOn w:val="BodyText"/>
    <w:link w:val="MediumGrid2Char"/>
    <w:qFormat/>
    <w:locked/>
    <w:rsid w:val="002B3E99"/>
    <w:rPr>
      <w:rFonts w:ascii="Arial" w:eastAsia="Times New Roman" w:hAnsi="Arial" w:cs="Calibri"/>
      <w:sz w:val="22"/>
      <w:szCs w:val="22"/>
      <w:lang w:eastAsia="ja-JP"/>
    </w:rPr>
  </w:style>
  <w:style w:type="character" w:customStyle="1" w:styleId="MediumGrid2Char">
    <w:name w:val="Medium Grid 2 Char"/>
    <w:link w:val="MediumGrid21"/>
    <w:locked/>
    <w:rsid w:val="002B3E99"/>
    <w:rPr>
      <w:rFonts w:ascii="Arial" w:eastAsia="SimSun" w:hAnsi="Arial" w:cs="Calibri"/>
      <w:sz w:val="22"/>
      <w:szCs w:val="22"/>
      <w:lang w:val="en-GB" w:eastAsia="ja-JP" w:bidi="ar-SA"/>
    </w:rPr>
  </w:style>
  <w:style w:type="paragraph" w:customStyle="1" w:styleId="TOC1a">
    <w:name w:val="TOC 1a"/>
    <w:basedOn w:val="Normal"/>
    <w:link w:val="TOC1aChar"/>
    <w:semiHidden/>
    <w:locked/>
    <w:rsid w:val="002B3E99"/>
    <w:pPr>
      <w:spacing w:after="0"/>
      <w:jc w:val="left"/>
    </w:pPr>
    <w:rPr>
      <w:rFonts w:ascii="Arial" w:eastAsia="Times New Roman" w:hAnsi="Arial" w:cs="Calibri"/>
      <w:noProof/>
      <w:szCs w:val="22"/>
      <w:lang w:eastAsia="ja-JP"/>
    </w:rPr>
  </w:style>
  <w:style w:type="character" w:customStyle="1" w:styleId="TOC1aChar">
    <w:name w:val="TOC 1a Char"/>
    <w:link w:val="TOC1a"/>
    <w:semiHidden/>
    <w:locked/>
    <w:rsid w:val="002B3E99"/>
    <w:rPr>
      <w:rFonts w:ascii="Arial" w:hAnsi="Arial" w:cs="Calibri"/>
      <w:noProof/>
      <w:sz w:val="22"/>
      <w:szCs w:val="22"/>
      <w:lang w:val="en-GB" w:eastAsia="ja-JP" w:bidi="ar-SA"/>
    </w:rPr>
  </w:style>
  <w:style w:type="table" w:customStyle="1" w:styleId="BlueWhite">
    <w:name w:val="Blue White"/>
    <w:locked/>
    <w:rsid w:val="002B3E99"/>
    <w:rPr>
      <w:rFonts w:eastAsia="Times New Roman"/>
      <w:lang w:val="da-DK" w:eastAsia="da-DK"/>
    </w:rPr>
    <w:tblPr>
      <w:tblInd w:w="0" w:type="dxa"/>
      <w:tblCellMar>
        <w:top w:w="0" w:type="dxa"/>
        <w:left w:w="108" w:type="dxa"/>
        <w:bottom w:w="0" w:type="dxa"/>
        <w:right w:w="108" w:type="dxa"/>
      </w:tblCellMar>
    </w:tblPr>
  </w:style>
  <w:style w:type="paragraph" w:styleId="HTMLPreformatted">
    <w:name w:val="HTML Preformatted"/>
    <w:basedOn w:val="Normal"/>
    <w:link w:val="HTMLPreformattedChar"/>
    <w:semiHidden/>
    <w:rsid w:val="002B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alibri" w:hAnsi="Courier New" w:cs="Courier New"/>
      <w:sz w:val="20"/>
      <w:szCs w:val="20"/>
      <w:lang w:eastAsia="en-GB"/>
    </w:rPr>
  </w:style>
  <w:style w:type="character" w:customStyle="1" w:styleId="HTMLPreformattedChar">
    <w:name w:val="HTML Preformatted Char"/>
    <w:link w:val="HTMLPreformatted"/>
    <w:semiHidden/>
    <w:locked/>
    <w:rsid w:val="002B3E99"/>
    <w:rPr>
      <w:rFonts w:ascii="Courier New" w:eastAsia="Calibri" w:hAnsi="Courier New" w:cs="Courier New"/>
      <w:lang w:val="en-GB" w:eastAsia="en-GB" w:bidi="ar-SA"/>
    </w:rPr>
  </w:style>
  <w:style w:type="character" w:customStyle="1" w:styleId="apple-style-span">
    <w:name w:val="apple-style-span"/>
    <w:rsid w:val="002B3E99"/>
    <w:rPr>
      <w:rFonts w:cs="Times New Roman"/>
    </w:rPr>
  </w:style>
  <w:style w:type="paragraph" w:customStyle="1" w:styleId="AnnexFigure">
    <w:name w:val="Annex Figure"/>
    <w:basedOn w:val="Normal"/>
    <w:next w:val="Normal"/>
    <w:rsid w:val="002B3E99"/>
    <w:pPr>
      <w:tabs>
        <w:tab w:val="num" w:pos="1701"/>
      </w:tabs>
      <w:spacing w:before="120"/>
      <w:ind w:left="1701" w:hanging="1701"/>
      <w:jc w:val="center"/>
    </w:pPr>
    <w:rPr>
      <w:rFonts w:ascii="Arial" w:eastAsia="Times New Roman" w:hAnsi="Arial" w:cs="Calibri"/>
      <w:i/>
      <w:szCs w:val="22"/>
      <w:lang w:eastAsia="ja-JP"/>
    </w:rPr>
  </w:style>
  <w:style w:type="paragraph" w:customStyle="1" w:styleId="AnnexHead1">
    <w:name w:val="Annex Head 1"/>
    <w:basedOn w:val="Normal"/>
    <w:next w:val="Normal"/>
    <w:rsid w:val="002B3E99"/>
    <w:pPr>
      <w:tabs>
        <w:tab w:val="num" w:pos="849"/>
      </w:tabs>
      <w:spacing w:after="0"/>
      <w:ind w:left="849" w:hanging="849"/>
      <w:jc w:val="left"/>
    </w:pPr>
    <w:rPr>
      <w:rFonts w:ascii="Arial" w:eastAsia="Times New Roman" w:hAnsi="Arial" w:cs="Calibri"/>
      <w:b/>
      <w:caps/>
      <w:sz w:val="28"/>
      <w:szCs w:val="22"/>
      <w:lang w:eastAsia="ja-JP"/>
    </w:rPr>
  </w:style>
  <w:style w:type="paragraph" w:customStyle="1" w:styleId="AnnexHead2">
    <w:name w:val="Annex Head 2"/>
    <w:basedOn w:val="Normal"/>
    <w:next w:val="Normal"/>
    <w:rsid w:val="002B3E99"/>
    <w:pPr>
      <w:tabs>
        <w:tab w:val="num" w:pos="849"/>
      </w:tabs>
      <w:spacing w:after="0"/>
      <w:ind w:left="849" w:hanging="849"/>
      <w:jc w:val="left"/>
    </w:pPr>
    <w:rPr>
      <w:rFonts w:ascii="Arial" w:eastAsia="Times New Roman" w:hAnsi="Arial" w:cs="Calibri"/>
      <w:b/>
      <w:szCs w:val="22"/>
      <w:lang w:eastAsia="ja-JP"/>
    </w:rPr>
  </w:style>
  <w:style w:type="paragraph" w:customStyle="1" w:styleId="AnnexHead3">
    <w:name w:val="Annex Head 3"/>
    <w:basedOn w:val="Normal"/>
    <w:next w:val="Normal"/>
    <w:rsid w:val="002B3E99"/>
    <w:pPr>
      <w:tabs>
        <w:tab w:val="num" w:pos="849"/>
      </w:tabs>
      <w:spacing w:after="0"/>
      <w:ind w:left="849" w:hanging="849"/>
      <w:jc w:val="left"/>
    </w:pPr>
    <w:rPr>
      <w:rFonts w:ascii="Arial" w:eastAsia="Times New Roman" w:hAnsi="Arial" w:cs="Calibri"/>
      <w:b/>
      <w:szCs w:val="22"/>
      <w:lang w:eastAsia="ja-JP"/>
    </w:rPr>
  </w:style>
  <w:style w:type="paragraph" w:customStyle="1" w:styleId="AnnexHead4">
    <w:name w:val="Annex Head 4"/>
    <w:basedOn w:val="Normal"/>
    <w:next w:val="Normal"/>
    <w:rsid w:val="002B3E99"/>
    <w:pPr>
      <w:tabs>
        <w:tab w:val="num" w:pos="1132"/>
      </w:tabs>
      <w:spacing w:after="0"/>
      <w:ind w:left="1132" w:hanging="1132"/>
      <w:jc w:val="left"/>
    </w:pPr>
    <w:rPr>
      <w:rFonts w:ascii="Arial" w:eastAsia="Times New Roman" w:hAnsi="Arial" w:cs="Calibri"/>
      <w:szCs w:val="22"/>
      <w:lang w:eastAsia="ja-JP"/>
    </w:rPr>
  </w:style>
  <w:style w:type="paragraph" w:customStyle="1" w:styleId="AnnexHeading1">
    <w:name w:val="Annex Heading 1"/>
    <w:basedOn w:val="Normal"/>
    <w:next w:val="BodyText"/>
    <w:rsid w:val="002B3E99"/>
    <w:pPr>
      <w:tabs>
        <w:tab w:val="num" w:pos="567"/>
      </w:tabs>
      <w:spacing w:before="120"/>
      <w:ind w:left="567" w:hanging="567"/>
      <w:jc w:val="left"/>
    </w:pPr>
    <w:rPr>
      <w:rFonts w:ascii="Arial" w:eastAsia="Times New Roman" w:hAnsi="Arial" w:cs="Arial"/>
      <w:b/>
      <w:caps/>
      <w:szCs w:val="22"/>
      <w:lang w:eastAsia="ja-JP"/>
    </w:rPr>
  </w:style>
  <w:style w:type="paragraph" w:customStyle="1" w:styleId="AnnexHeading2">
    <w:name w:val="Annex Heading 2"/>
    <w:basedOn w:val="Normal"/>
    <w:next w:val="BodyText"/>
    <w:rsid w:val="002B3E99"/>
    <w:pPr>
      <w:tabs>
        <w:tab w:val="num" w:pos="851"/>
      </w:tabs>
      <w:spacing w:before="120"/>
      <w:ind w:left="851" w:hanging="851"/>
      <w:jc w:val="left"/>
    </w:pPr>
    <w:rPr>
      <w:rFonts w:ascii="Arial" w:eastAsia="Times New Roman" w:hAnsi="Arial" w:cs="Arial"/>
      <w:b/>
      <w:szCs w:val="22"/>
      <w:lang w:eastAsia="ja-JP"/>
    </w:rPr>
  </w:style>
  <w:style w:type="paragraph" w:customStyle="1" w:styleId="AnnexHeading3">
    <w:name w:val="Annex Heading 3"/>
    <w:basedOn w:val="Normal"/>
    <w:next w:val="Normal"/>
    <w:rsid w:val="002B3E99"/>
    <w:pPr>
      <w:tabs>
        <w:tab w:val="num" w:pos="992"/>
      </w:tabs>
      <w:spacing w:before="120"/>
      <w:ind w:left="992" w:hanging="992"/>
      <w:jc w:val="left"/>
    </w:pPr>
    <w:rPr>
      <w:rFonts w:ascii="Arial" w:eastAsia="Times New Roman" w:hAnsi="Arial" w:cs="Arial"/>
      <w:szCs w:val="22"/>
      <w:lang w:eastAsia="ja-JP"/>
    </w:rPr>
  </w:style>
  <w:style w:type="paragraph" w:customStyle="1" w:styleId="AnnexHeading4">
    <w:name w:val="Annex Heading 4"/>
    <w:basedOn w:val="Normal"/>
    <w:next w:val="BodyText"/>
    <w:rsid w:val="002B3E99"/>
    <w:pPr>
      <w:tabs>
        <w:tab w:val="num" w:pos="1134"/>
      </w:tabs>
      <w:spacing w:before="120"/>
      <w:ind w:left="1134" w:hanging="1134"/>
      <w:jc w:val="left"/>
    </w:pPr>
    <w:rPr>
      <w:rFonts w:ascii="Arial" w:eastAsia="Times New Roman" w:hAnsi="Arial" w:cs="Arial"/>
      <w:szCs w:val="22"/>
      <w:lang w:eastAsia="ja-JP"/>
    </w:rPr>
  </w:style>
  <w:style w:type="paragraph" w:customStyle="1" w:styleId="AnnexTable">
    <w:name w:val="Annex Table"/>
    <w:basedOn w:val="Normal"/>
    <w:next w:val="Normal"/>
    <w:rsid w:val="002B3E99"/>
    <w:pPr>
      <w:tabs>
        <w:tab w:val="num" w:pos="1134"/>
        <w:tab w:val="left" w:pos="1418"/>
      </w:tabs>
      <w:spacing w:before="120"/>
      <w:ind w:left="1134" w:hanging="1134"/>
      <w:jc w:val="center"/>
    </w:pPr>
    <w:rPr>
      <w:rFonts w:ascii="Arial" w:eastAsia="Times New Roman" w:hAnsi="Arial" w:cs="Calibri"/>
      <w:i/>
      <w:szCs w:val="22"/>
      <w:lang w:eastAsia="ja-JP"/>
    </w:rPr>
  </w:style>
  <w:style w:type="paragraph" w:customStyle="1" w:styleId="Appendix">
    <w:name w:val="Appendix"/>
    <w:basedOn w:val="Normal"/>
    <w:next w:val="Normal"/>
    <w:rsid w:val="002B3E99"/>
    <w:pPr>
      <w:tabs>
        <w:tab w:val="left" w:pos="1985"/>
      </w:tabs>
      <w:spacing w:before="120" w:after="240"/>
      <w:ind w:left="720" w:hanging="360"/>
      <w:jc w:val="left"/>
    </w:pPr>
    <w:rPr>
      <w:rFonts w:ascii="Arial" w:eastAsia="Times New Roman" w:hAnsi="Arial" w:cs="Calibri"/>
      <w:b/>
      <w:szCs w:val="28"/>
      <w:lang w:eastAsia="ja-JP"/>
    </w:rPr>
  </w:style>
  <w:style w:type="paragraph" w:customStyle="1" w:styleId="AppendixHeading1">
    <w:name w:val="Appendix Heading 1"/>
    <w:basedOn w:val="Normal"/>
    <w:next w:val="BodyText"/>
    <w:rsid w:val="002B3E99"/>
    <w:pPr>
      <w:tabs>
        <w:tab w:val="num" w:pos="567"/>
      </w:tabs>
      <w:spacing w:before="120"/>
      <w:ind w:left="567" w:hanging="567"/>
      <w:jc w:val="left"/>
    </w:pPr>
    <w:rPr>
      <w:rFonts w:ascii="Arial" w:eastAsia="Times New Roman" w:hAnsi="Arial" w:cs="Arial"/>
      <w:b/>
      <w:caps/>
      <w:szCs w:val="22"/>
      <w:lang w:eastAsia="ja-JP"/>
    </w:rPr>
  </w:style>
  <w:style w:type="paragraph" w:customStyle="1" w:styleId="AppendixHeading2">
    <w:name w:val="Appendix Heading 2"/>
    <w:basedOn w:val="Normal"/>
    <w:next w:val="BodyText"/>
    <w:rsid w:val="002B3E99"/>
    <w:pPr>
      <w:tabs>
        <w:tab w:val="num" w:pos="851"/>
      </w:tabs>
      <w:spacing w:before="120"/>
      <w:ind w:left="851" w:hanging="851"/>
      <w:jc w:val="left"/>
    </w:pPr>
    <w:rPr>
      <w:rFonts w:ascii="Arial" w:eastAsia="Times New Roman" w:hAnsi="Arial" w:cs="Arial"/>
      <w:b/>
      <w:szCs w:val="22"/>
      <w:lang w:eastAsia="ja-JP"/>
    </w:rPr>
  </w:style>
  <w:style w:type="paragraph" w:customStyle="1" w:styleId="AppendixHeading3">
    <w:name w:val="Appendix Heading 3"/>
    <w:basedOn w:val="Normal"/>
    <w:next w:val="Normal"/>
    <w:rsid w:val="002B3E99"/>
    <w:pPr>
      <w:tabs>
        <w:tab w:val="num" w:pos="992"/>
      </w:tabs>
      <w:spacing w:before="120"/>
      <w:ind w:left="992" w:hanging="992"/>
      <w:jc w:val="left"/>
    </w:pPr>
    <w:rPr>
      <w:rFonts w:ascii="Arial" w:eastAsia="Times New Roman" w:hAnsi="Arial" w:cs="Arial"/>
      <w:szCs w:val="22"/>
      <w:lang w:eastAsia="ja-JP"/>
    </w:rPr>
  </w:style>
  <w:style w:type="paragraph" w:customStyle="1" w:styleId="AppendixHeading4">
    <w:name w:val="Appendix Heading 4"/>
    <w:basedOn w:val="Normal"/>
    <w:next w:val="BodyText"/>
    <w:rsid w:val="002B3E99"/>
    <w:pPr>
      <w:tabs>
        <w:tab w:val="num" w:pos="1134"/>
      </w:tabs>
      <w:spacing w:before="120"/>
      <w:ind w:left="1134" w:hanging="1134"/>
      <w:jc w:val="left"/>
    </w:pPr>
    <w:rPr>
      <w:rFonts w:ascii="Arial" w:eastAsia="Times New Roman" w:hAnsi="Arial" w:cs="Arial"/>
      <w:szCs w:val="22"/>
      <w:lang w:eastAsia="ja-JP"/>
    </w:rPr>
  </w:style>
  <w:style w:type="paragraph" w:customStyle="1" w:styleId="Article">
    <w:name w:val="Article"/>
    <w:basedOn w:val="Normal"/>
    <w:next w:val="Normal"/>
    <w:rsid w:val="002B3E99"/>
    <w:pPr>
      <w:autoSpaceDE w:val="0"/>
      <w:autoSpaceDN w:val="0"/>
      <w:adjustRightInd w:val="0"/>
      <w:spacing w:before="360" w:after="0"/>
      <w:jc w:val="left"/>
    </w:pPr>
    <w:rPr>
      <w:rFonts w:ascii="Arial" w:eastAsia="Times New Roman" w:hAnsi="Arial" w:cs="Arial"/>
      <w:b/>
      <w:caps/>
      <w:sz w:val="28"/>
      <w:szCs w:val="28"/>
      <w:lang w:eastAsia="ja-JP"/>
    </w:rPr>
  </w:style>
  <w:style w:type="character" w:customStyle="1" w:styleId="BookTitle1">
    <w:name w:val="Book Title1"/>
    <w:qFormat/>
    <w:locked/>
    <w:rsid w:val="002B3E99"/>
    <w:rPr>
      <w:rFonts w:cs="Times New Roman"/>
      <w:b/>
      <w:bCs/>
      <w:smallCaps/>
      <w:spacing w:val="5"/>
    </w:rPr>
  </w:style>
  <w:style w:type="paragraph" w:customStyle="1" w:styleId="Bullet1text">
    <w:name w:val="Bullet 1 text"/>
    <w:basedOn w:val="Normal"/>
    <w:rsid w:val="002B3E99"/>
    <w:pPr>
      <w:suppressAutoHyphens/>
      <w:ind w:left="1134"/>
    </w:pPr>
    <w:rPr>
      <w:rFonts w:ascii="Arial" w:eastAsia="Times New Roman" w:hAnsi="Arial" w:cs="Arial"/>
      <w:szCs w:val="22"/>
      <w:lang w:val="fr-FR" w:eastAsia="ja-JP"/>
    </w:rPr>
  </w:style>
  <w:style w:type="paragraph" w:customStyle="1" w:styleId="Bullet2">
    <w:name w:val="Bullet 2"/>
    <w:basedOn w:val="Normal"/>
    <w:rsid w:val="002B3E99"/>
    <w:pPr>
      <w:numPr>
        <w:numId w:val="47"/>
      </w:numPr>
      <w:tabs>
        <w:tab w:val="left" w:pos="1418"/>
      </w:tabs>
      <w:jc w:val="left"/>
    </w:pPr>
    <w:rPr>
      <w:rFonts w:ascii="Arial" w:eastAsia="Calibri" w:hAnsi="Arial"/>
      <w:sz w:val="20"/>
      <w:szCs w:val="20"/>
      <w:lang w:eastAsia="en-GB"/>
    </w:rPr>
  </w:style>
  <w:style w:type="paragraph" w:customStyle="1" w:styleId="Bullet2text">
    <w:name w:val="Bullet 2 text"/>
    <w:basedOn w:val="Normal"/>
    <w:rsid w:val="002B3E99"/>
    <w:pPr>
      <w:suppressAutoHyphens/>
      <w:ind w:left="1418"/>
    </w:pPr>
    <w:rPr>
      <w:rFonts w:ascii="Arial" w:eastAsia="Calibri" w:hAnsi="Arial"/>
      <w:sz w:val="20"/>
      <w:szCs w:val="20"/>
      <w:lang w:eastAsia="en-GB"/>
    </w:rPr>
  </w:style>
  <w:style w:type="paragraph" w:customStyle="1" w:styleId="Bullet3">
    <w:name w:val="Bullet 3"/>
    <w:basedOn w:val="Bullet2"/>
    <w:rsid w:val="002B3E99"/>
    <w:pPr>
      <w:numPr>
        <w:numId w:val="48"/>
      </w:numPr>
      <w:tabs>
        <w:tab w:val="clear" w:pos="1418"/>
        <w:tab w:val="left" w:pos="1843"/>
      </w:tabs>
    </w:pPr>
  </w:style>
  <w:style w:type="paragraph" w:customStyle="1" w:styleId="Bullet3text">
    <w:name w:val="Bullet 3 text"/>
    <w:basedOn w:val="Normal"/>
    <w:autoRedefine/>
    <w:rsid w:val="002B3E99"/>
    <w:pPr>
      <w:suppressAutoHyphens/>
      <w:ind w:left="1843"/>
    </w:pPr>
    <w:rPr>
      <w:rFonts w:ascii="Arial" w:eastAsia="Calibri" w:hAnsi="Arial"/>
      <w:sz w:val="20"/>
      <w:szCs w:val="20"/>
      <w:lang w:eastAsia="en-GB"/>
    </w:rPr>
  </w:style>
  <w:style w:type="character" w:customStyle="1" w:styleId="descriptionblock">
    <w:name w:val="description block"/>
    <w:rsid w:val="002B3E99"/>
    <w:rPr>
      <w:rFonts w:cs="Times New Roman"/>
    </w:rPr>
  </w:style>
  <w:style w:type="paragraph" w:customStyle="1" w:styleId="equation">
    <w:name w:val="equation"/>
    <w:basedOn w:val="Normal"/>
    <w:next w:val="BodyText"/>
    <w:rsid w:val="002B3E99"/>
    <w:pPr>
      <w:keepNext/>
      <w:tabs>
        <w:tab w:val="left" w:pos="142"/>
      </w:tabs>
      <w:ind w:left="7874" w:hanging="360"/>
      <w:jc w:val="right"/>
    </w:pPr>
    <w:rPr>
      <w:rFonts w:ascii="Arial" w:eastAsia="Calibri" w:hAnsi="Arial" w:cs="Calibri"/>
      <w:szCs w:val="22"/>
      <w:lang w:eastAsia="ja-JP"/>
    </w:rPr>
  </w:style>
  <w:style w:type="paragraph" w:customStyle="1" w:styleId="Figure">
    <w:name w:val="Figure_#"/>
    <w:basedOn w:val="Normal"/>
    <w:next w:val="Normal"/>
    <w:rsid w:val="002B3E99"/>
    <w:pPr>
      <w:numPr>
        <w:numId w:val="44"/>
      </w:numPr>
      <w:spacing w:before="120"/>
      <w:jc w:val="center"/>
    </w:pPr>
    <w:rPr>
      <w:rFonts w:ascii="Arial" w:eastAsia="Times New Roman" w:hAnsi="Arial" w:cs="Calibri"/>
      <w:i/>
      <w:szCs w:val="20"/>
      <w:lang w:eastAsia="ja-JP"/>
    </w:rPr>
  </w:style>
  <w:style w:type="paragraph" w:customStyle="1" w:styleId="List1">
    <w:name w:val="List 1"/>
    <w:basedOn w:val="Normal"/>
    <w:rsid w:val="002B3E99"/>
    <w:pPr>
      <w:numPr>
        <w:numId w:val="45"/>
      </w:numPr>
    </w:pPr>
    <w:rPr>
      <w:rFonts w:ascii="Arial" w:eastAsia="Calibri" w:hAnsi="Arial"/>
      <w:szCs w:val="20"/>
      <w:lang w:eastAsia="en-GB"/>
    </w:rPr>
  </w:style>
  <w:style w:type="paragraph" w:customStyle="1" w:styleId="List1indent1">
    <w:name w:val="List 1 indent 1"/>
    <w:basedOn w:val="Normal"/>
    <w:rsid w:val="002B3E99"/>
    <w:pPr>
      <w:tabs>
        <w:tab w:val="num" w:pos="1134"/>
      </w:tabs>
      <w:ind w:left="1134" w:hanging="567"/>
      <w:jc w:val="left"/>
    </w:pPr>
    <w:rPr>
      <w:rFonts w:ascii="Arial" w:eastAsia="Times New Roman" w:hAnsi="Arial" w:cs="Arial"/>
      <w:szCs w:val="22"/>
      <w:lang w:eastAsia="ja-JP"/>
    </w:rPr>
  </w:style>
  <w:style w:type="paragraph" w:customStyle="1" w:styleId="List1indent1text">
    <w:name w:val="List 1 indent 1 text"/>
    <w:basedOn w:val="Normal"/>
    <w:rsid w:val="002B3E99"/>
    <w:pPr>
      <w:ind w:left="1134"/>
      <w:jc w:val="left"/>
    </w:pPr>
    <w:rPr>
      <w:rFonts w:ascii="Arial" w:eastAsia="Times New Roman" w:hAnsi="Arial" w:cs="Arial"/>
      <w:szCs w:val="22"/>
      <w:lang w:eastAsia="fr-FR"/>
    </w:rPr>
  </w:style>
  <w:style w:type="paragraph" w:customStyle="1" w:styleId="List1indent2">
    <w:name w:val="List 1 indent 2"/>
    <w:basedOn w:val="Normal"/>
    <w:rsid w:val="002B3E99"/>
    <w:pPr>
      <w:numPr>
        <w:ilvl w:val="2"/>
        <w:numId w:val="46"/>
      </w:numPr>
    </w:pPr>
    <w:rPr>
      <w:rFonts w:ascii="Arial" w:eastAsia="Calibri" w:hAnsi="Arial"/>
      <w:sz w:val="20"/>
      <w:szCs w:val="20"/>
      <w:lang w:eastAsia="en-GB"/>
    </w:rPr>
  </w:style>
  <w:style w:type="paragraph" w:customStyle="1" w:styleId="List1indent2text">
    <w:name w:val="List 1 indent 2 text"/>
    <w:basedOn w:val="Normal"/>
    <w:rsid w:val="002B3E99"/>
    <w:pPr>
      <w:ind w:left="1701"/>
    </w:pPr>
    <w:rPr>
      <w:rFonts w:ascii="Arial" w:eastAsia="Calibri" w:hAnsi="Arial"/>
      <w:sz w:val="20"/>
      <w:szCs w:val="20"/>
      <w:lang w:eastAsia="en-GB"/>
    </w:rPr>
  </w:style>
  <w:style w:type="paragraph" w:customStyle="1" w:styleId="List1indenttext">
    <w:name w:val="List 1 indent text"/>
    <w:basedOn w:val="Normal"/>
    <w:rsid w:val="002B3E99"/>
    <w:pPr>
      <w:ind w:left="1134"/>
    </w:pPr>
    <w:rPr>
      <w:rFonts w:ascii="Arial" w:eastAsia="Calibri" w:hAnsi="Arial"/>
      <w:szCs w:val="20"/>
      <w:lang w:eastAsia="en-GB"/>
    </w:rPr>
  </w:style>
  <w:style w:type="paragraph" w:customStyle="1" w:styleId="List1text">
    <w:name w:val="List 1 text"/>
    <w:basedOn w:val="Normal"/>
    <w:rsid w:val="002B3E99"/>
    <w:pPr>
      <w:ind w:left="567"/>
    </w:pPr>
    <w:rPr>
      <w:rFonts w:ascii="Arial" w:eastAsia="Calibri" w:hAnsi="Arial"/>
      <w:szCs w:val="20"/>
      <w:lang w:eastAsia="en-GB"/>
    </w:rPr>
  </w:style>
  <w:style w:type="character" w:styleId="Emphasis">
    <w:name w:val="Emphasis"/>
    <w:qFormat/>
    <w:rsid w:val="002B3E99"/>
    <w:rPr>
      <w:rFonts w:cs="Times New Roman"/>
      <w:i/>
      <w:iCs/>
    </w:rPr>
  </w:style>
  <w:style w:type="character" w:styleId="Strong">
    <w:name w:val="Strong"/>
    <w:qFormat/>
    <w:rsid w:val="002B3E99"/>
    <w:rPr>
      <w:rFonts w:cs="Times New Roman"/>
      <w:b/>
      <w:bCs/>
    </w:rPr>
  </w:style>
  <w:style w:type="paragraph" w:customStyle="1" w:styleId="Table">
    <w:name w:val="Table_#"/>
    <w:basedOn w:val="Normal"/>
    <w:next w:val="Normal"/>
    <w:rsid w:val="002B3E99"/>
    <w:pPr>
      <w:numPr>
        <w:numId w:val="42"/>
      </w:numPr>
      <w:spacing w:before="120"/>
      <w:jc w:val="center"/>
    </w:pPr>
    <w:rPr>
      <w:rFonts w:ascii="Arial" w:eastAsia="Calibri" w:hAnsi="Arial"/>
      <w:i/>
      <w:szCs w:val="20"/>
      <w:lang w:eastAsia="en-GB"/>
    </w:rPr>
  </w:style>
  <w:style w:type="character" w:customStyle="1" w:styleId="TitleChar">
    <w:name w:val="Title Char"/>
    <w:link w:val="Title"/>
    <w:locked/>
    <w:rsid w:val="002B3E99"/>
    <w:rPr>
      <w:rFonts w:eastAsia="SimSun" w:cs="Arial"/>
      <w:b/>
      <w:bCs/>
      <w:kern w:val="28"/>
      <w:sz w:val="32"/>
      <w:szCs w:val="32"/>
      <w:lang w:val="en-GB" w:eastAsia="en-US" w:bidi="ar-SA"/>
    </w:rPr>
  </w:style>
  <w:style w:type="paragraph" w:customStyle="1" w:styleId="References">
    <w:name w:val="References"/>
    <w:basedOn w:val="Normal"/>
    <w:rsid w:val="002B3E99"/>
    <w:pPr>
      <w:numPr>
        <w:numId w:val="43"/>
      </w:numPr>
      <w:tabs>
        <w:tab w:val="left" w:pos="567"/>
      </w:tabs>
      <w:jc w:val="left"/>
    </w:pPr>
    <w:rPr>
      <w:rFonts w:ascii="Arial" w:eastAsia="Calibri" w:hAnsi="Arial"/>
      <w:szCs w:val="20"/>
    </w:rPr>
  </w:style>
  <w:style w:type="paragraph" w:customStyle="1" w:styleId="List1indent">
    <w:name w:val="List 1 indent"/>
    <w:basedOn w:val="Normal"/>
    <w:rsid w:val="002B3E99"/>
    <w:pPr>
      <w:numPr>
        <w:ilvl w:val="1"/>
        <w:numId w:val="45"/>
      </w:numPr>
    </w:pPr>
    <w:rPr>
      <w:rFonts w:ascii="Arial" w:eastAsia="Calibri" w:hAnsi="Arial"/>
      <w:szCs w:val="20"/>
      <w:lang w:eastAsia="en-GB"/>
    </w:rPr>
  </w:style>
  <w:style w:type="paragraph" w:customStyle="1" w:styleId="Annex">
    <w:name w:val="Annex"/>
    <w:basedOn w:val="Heading1"/>
    <w:next w:val="Normal"/>
    <w:autoRedefine/>
    <w:rsid w:val="002B3E99"/>
    <w:pPr>
      <w:keepNext/>
      <w:numPr>
        <w:numId w:val="49"/>
      </w:numPr>
      <w:tabs>
        <w:tab w:val="clear" w:pos="993"/>
      </w:tabs>
      <w:spacing w:before="240" w:after="240"/>
    </w:pPr>
    <w:rPr>
      <w:rFonts w:eastAsia="Times New Roman" w:cs="Calibri"/>
      <w:caps/>
      <w:sz w:val="24"/>
      <w:szCs w:val="22"/>
      <w:lang w:val="en-GB" w:eastAsia="en-GB"/>
    </w:rPr>
  </w:style>
  <w:style w:type="paragraph" w:customStyle="1" w:styleId="VTSHeading1a">
    <w:name w:val="VTS Heading 1a"/>
    <w:basedOn w:val="Normal"/>
    <w:next w:val="VTSHeading2a"/>
    <w:rsid w:val="002B3E99"/>
    <w:pPr>
      <w:numPr>
        <w:numId w:val="50"/>
      </w:numPr>
      <w:spacing w:before="240" w:after="240"/>
      <w:jc w:val="left"/>
    </w:pPr>
    <w:rPr>
      <w:rFonts w:ascii="Arial" w:eastAsia="Times New Roman" w:hAnsi="Arial" w:cs="Calibri"/>
      <w:b/>
      <w:sz w:val="24"/>
      <w:szCs w:val="22"/>
      <w:lang w:eastAsia="ja-JP"/>
    </w:rPr>
  </w:style>
  <w:style w:type="paragraph" w:customStyle="1" w:styleId="VTSHeading2a">
    <w:name w:val="VTS Heading 2a"/>
    <w:basedOn w:val="Normal"/>
    <w:next w:val="BodyText"/>
    <w:rsid w:val="002B3E99"/>
    <w:pPr>
      <w:keepNext/>
      <w:numPr>
        <w:ilvl w:val="1"/>
        <w:numId w:val="50"/>
      </w:numPr>
      <w:spacing w:before="240" w:after="240"/>
      <w:jc w:val="left"/>
    </w:pPr>
    <w:rPr>
      <w:rFonts w:ascii="Arial" w:eastAsia="Times New Roman" w:hAnsi="Arial" w:cs="Calibri"/>
      <w:b/>
      <w:szCs w:val="22"/>
      <w:lang w:eastAsia="ja-JP"/>
    </w:rPr>
  </w:style>
  <w:style w:type="paragraph" w:customStyle="1" w:styleId="VTSHeading3a">
    <w:name w:val="VTS Heading 3a"/>
    <w:basedOn w:val="Normal"/>
    <w:next w:val="BodyText"/>
    <w:rsid w:val="002B3E99"/>
    <w:pPr>
      <w:keepNext/>
      <w:numPr>
        <w:ilvl w:val="2"/>
        <w:numId w:val="50"/>
      </w:numPr>
      <w:tabs>
        <w:tab w:val="left" w:pos="1418"/>
      </w:tabs>
      <w:spacing w:before="240" w:after="240"/>
      <w:jc w:val="left"/>
    </w:pPr>
    <w:rPr>
      <w:rFonts w:ascii="Arial" w:eastAsia="Times New Roman" w:hAnsi="Arial" w:cs="Calibri"/>
      <w:szCs w:val="22"/>
      <w:lang w:eastAsia="ja-JP"/>
    </w:rPr>
  </w:style>
  <w:style w:type="character" w:customStyle="1" w:styleId="hps">
    <w:name w:val="hps"/>
    <w:basedOn w:val="DefaultParagraphFont"/>
    <w:rsid w:val="00A40587"/>
  </w:style>
  <w:style w:type="character" w:customStyle="1" w:styleId="CommentTextChar">
    <w:name w:val="Comment Text Char"/>
    <w:basedOn w:val="DefaultParagraphFont"/>
    <w:link w:val="CommentText"/>
    <w:semiHidden/>
    <w:rsid w:val="0053196D"/>
    <w:rPr>
      <w:lang w:val="en-GB"/>
    </w:rPr>
  </w:style>
  <w:style w:type="paragraph" w:customStyle="1" w:styleId="Bokstavliste2">
    <w:name w:val="Bokstavliste 2"/>
    <w:basedOn w:val="Normal"/>
    <w:rsid w:val="0053196D"/>
    <w:pPr>
      <w:tabs>
        <w:tab w:val="num" w:pos="720"/>
        <w:tab w:val="left" w:pos="2160"/>
      </w:tabs>
      <w:suppressAutoHyphens/>
      <w:spacing w:after="60"/>
      <w:ind w:left="1080" w:hanging="360"/>
      <w:jc w:val="left"/>
    </w:pPr>
    <w:rPr>
      <w:rFonts w:ascii="Arial" w:hAnsi="Arial" w:cs="Arial"/>
      <w:szCs w:val="22"/>
      <w:lang w:val="nb-NO" w:eastAsia="ar-SA"/>
    </w:rPr>
  </w:style>
  <w:style w:type="character" w:customStyle="1" w:styleId="CommentSubjectChar">
    <w:name w:val="Comment Subject Char"/>
    <w:basedOn w:val="CommentTextChar"/>
    <w:link w:val="CommentSubject"/>
    <w:semiHidden/>
    <w:rsid w:val="0077643B"/>
    <w:rPr>
      <w:b/>
      <w:bCs/>
      <w:lang w:val="en-GB"/>
    </w:rPr>
  </w:style>
  <w:style w:type="character" w:customStyle="1" w:styleId="SubtitleChar">
    <w:name w:val="Subtitle Char"/>
    <w:basedOn w:val="DefaultParagraphFont"/>
    <w:link w:val="Subtitle"/>
    <w:rsid w:val="0077643B"/>
    <w:rPr>
      <w:rFonts w:cs="Arial"/>
      <w:sz w:val="24"/>
      <w:szCs w:val="24"/>
      <w:lang w:val="en-GB"/>
    </w:rPr>
  </w:style>
  <w:style w:type="character" w:customStyle="1" w:styleId="BodyTextIndent3Char">
    <w:name w:val="Body Text Indent 3 Char"/>
    <w:basedOn w:val="DefaultParagraphFont"/>
    <w:link w:val="BodyTextIndent3"/>
    <w:semiHidden/>
    <w:rsid w:val="0077643B"/>
    <w:rPr>
      <w:rFonts w:ascii="Arial" w:eastAsia="PMingLiU" w:hAnsi="Arial" w:cs="Calibri"/>
      <w:sz w:val="22"/>
      <w:szCs w:val="22"/>
      <w:lang w:eastAsia="zh-TW"/>
    </w:rPr>
  </w:style>
  <w:style w:type="paragraph" w:styleId="ListParagraph">
    <w:name w:val="List Paragraph"/>
    <w:basedOn w:val="Normal"/>
    <w:uiPriority w:val="34"/>
    <w:qFormat/>
    <w:rsid w:val="00D90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7313">
      <w:bodyDiv w:val="1"/>
      <w:marLeft w:val="0"/>
      <w:marRight w:val="0"/>
      <w:marTop w:val="0"/>
      <w:marBottom w:val="0"/>
      <w:divBdr>
        <w:top w:val="none" w:sz="0" w:space="0" w:color="auto"/>
        <w:left w:val="none" w:sz="0" w:space="0" w:color="auto"/>
        <w:bottom w:val="none" w:sz="0" w:space="0" w:color="auto"/>
        <w:right w:val="none" w:sz="0" w:space="0" w:color="auto"/>
      </w:divBdr>
    </w:div>
    <w:div w:id="168984422">
      <w:bodyDiv w:val="1"/>
      <w:marLeft w:val="0"/>
      <w:marRight w:val="0"/>
      <w:marTop w:val="0"/>
      <w:marBottom w:val="0"/>
      <w:divBdr>
        <w:top w:val="none" w:sz="0" w:space="0" w:color="auto"/>
        <w:left w:val="none" w:sz="0" w:space="0" w:color="auto"/>
        <w:bottom w:val="none" w:sz="0" w:space="0" w:color="auto"/>
        <w:right w:val="none" w:sz="0" w:space="0" w:color="auto"/>
      </w:divBdr>
    </w:div>
    <w:div w:id="583228719">
      <w:bodyDiv w:val="1"/>
      <w:marLeft w:val="0"/>
      <w:marRight w:val="0"/>
      <w:marTop w:val="0"/>
      <w:marBottom w:val="0"/>
      <w:divBdr>
        <w:top w:val="none" w:sz="0" w:space="0" w:color="auto"/>
        <w:left w:val="none" w:sz="0" w:space="0" w:color="auto"/>
        <w:bottom w:val="none" w:sz="0" w:space="0" w:color="auto"/>
        <w:right w:val="none" w:sz="0" w:space="0" w:color="auto"/>
      </w:divBdr>
    </w:div>
    <w:div w:id="635574044">
      <w:bodyDiv w:val="1"/>
      <w:marLeft w:val="0"/>
      <w:marRight w:val="0"/>
      <w:marTop w:val="0"/>
      <w:marBottom w:val="0"/>
      <w:divBdr>
        <w:top w:val="none" w:sz="0" w:space="0" w:color="auto"/>
        <w:left w:val="none" w:sz="0" w:space="0" w:color="auto"/>
        <w:bottom w:val="none" w:sz="0" w:space="0" w:color="auto"/>
        <w:right w:val="none" w:sz="0" w:space="0" w:color="auto"/>
      </w:divBdr>
    </w:div>
    <w:div w:id="665476404">
      <w:bodyDiv w:val="1"/>
      <w:marLeft w:val="0"/>
      <w:marRight w:val="0"/>
      <w:marTop w:val="0"/>
      <w:marBottom w:val="0"/>
      <w:divBdr>
        <w:top w:val="none" w:sz="0" w:space="0" w:color="auto"/>
        <w:left w:val="none" w:sz="0" w:space="0" w:color="auto"/>
        <w:bottom w:val="none" w:sz="0" w:space="0" w:color="auto"/>
        <w:right w:val="none" w:sz="0" w:space="0" w:color="auto"/>
      </w:divBdr>
      <w:divsChild>
        <w:div w:id="1709837928">
          <w:marLeft w:val="0"/>
          <w:marRight w:val="0"/>
          <w:marTop w:val="0"/>
          <w:marBottom w:val="0"/>
          <w:divBdr>
            <w:top w:val="none" w:sz="0" w:space="0" w:color="auto"/>
            <w:left w:val="none" w:sz="0" w:space="0" w:color="auto"/>
            <w:bottom w:val="none" w:sz="0" w:space="0" w:color="auto"/>
            <w:right w:val="none" w:sz="0" w:space="0" w:color="auto"/>
          </w:divBdr>
          <w:divsChild>
            <w:div w:id="1137845416">
              <w:marLeft w:val="0"/>
              <w:marRight w:val="0"/>
              <w:marTop w:val="0"/>
              <w:marBottom w:val="0"/>
              <w:divBdr>
                <w:top w:val="none" w:sz="0" w:space="0" w:color="auto"/>
                <w:left w:val="none" w:sz="0" w:space="0" w:color="auto"/>
                <w:bottom w:val="none" w:sz="0" w:space="0" w:color="auto"/>
                <w:right w:val="none" w:sz="0" w:space="0" w:color="auto"/>
              </w:divBdr>
              <w:divsChild>
                <w:div w:id="1543132968">
                  <w:marLeft w:val="0"/>
                  <w:marRight w:val="0"/>
                  <w:marTop w:val="0"/>
                  <w:marBottom w:val="0"/>
                  <w:divBdr>
                    <w:top w:val="none" w:sz="0" w:space="0" w:color="auto"/>
                    <w:left w:val="none" w:sz="0" w:space="0" w:color="auto"/>
                    <w:bottom w:val="none" w:sz="0" w:space="0" w:color="auto"/>
                    <w:right w:val="none" w:sz="0" w:space="0" w:color="auto"/>
                  </w:divBdr>
                  <w:divsChild>
                    <w:div w:id="1601449930">
                      <w:marLeft w:val="0"/>
                      <w:marRight w:val="0"/>
                      <w:marTop w:val="0"/>
                      <w:marBottom w:val="0"/>
                      <w:divBdr>
                        <w:top w:val="none" w:sz="0" w:space="0" w:color="auto"/>
                        <w:left w:val="none" w:sz="0" w:space="0" w:color="auto"/>
                        <w:bottom w:val="none" w:sz="0" w:space="0" w:color="auto"/>
                        <w:right w:val="none" w:sz="0" w:space="0" w:color="auto"/>
                      </w:divBdr>
                      <w:divsChild>
                        <w:div w:id="188685833">
                          <w:marLeft w:val="0"/>
                          <w:marRight w:val="0"/>
                          <w:marTop w:val="0"/>
                          <w:marBottom w:val="0"/>
                          <w:divBdr>
                            <w:top w:val="none" w:sz="0" w:space="0" w:color="auto"/>
                            <w:left w:val="none" w:sz="0" w:space="0" w:color="auto"/>
                            <w:bottom w:val="none" w:sz="0" w:space="0" w:color="auto"/>
                            <w:right w:val="none" w:sz="0" w:space="0" w:color="auto"/>
                          </w:divBdr>
                          <w:divsChild>
                            <w:div w:id="528303509">
                              <w:marLeft w:val="0"/>
                              <w:marRight w:val="0"/>
                              <w:marTop w:val="0"/>
                              <w:marBottom w:val="0"/>
                              <w:divBdr>
                                <w:top w:val="none" w:sz="0" w:space="0" w:color="auto"/>
                                <w:left w:val="none" w:sz="0" w:space="0" w:color="auto"/>
                                <w:bottom w:val="none" w:sz="0" w:space="0" w:color="auto"/>
                                <w:right w:val="none" w:sz="0" w:space="0" w:color="auto"/>
                              </w:divBdr>
                              <w:divsChild>
                                <w:div w:id="110438050">
                                  <w:marLeft w:val="0"/>
                                  <w:marRight w:val="0"/>
                                  <w:marTop w:val="0"/>
                                  <w:marBottom w:val="0"/>
                                  <w:divBdr>
                                    <w:top w:val="none" w:sz="0" w:space="0" w:color="auto"/>
                                    <w:left w:val="none" w:sz="0" w:space="0" w:color="auto"/>
                                    <w:bottom w:val="none" w:sz="0" w:space="0" w:color="auto"/>
                                    <w:right w:val="none" w:sz="0" w:space="0" w:color="auto"/>
                                  </w:divBdr>
                                  <w:divsChild>
                                    <w:div w:id="483861786">
                                      <w:marLeft w:val="0"/>
                                      <w:marRight w:val="0"/>
                                      <w:marTop w:val="0"/>
                                      <w:marBottom w:val="0"/>
                                      <w:divBdr>
                                        <w:top w:val="none" w:sz="0" w:space="0" w:color="auto"/>
                                        <w:left w:val="none" w:sz="0" w:space="0" w:color="auto"/>
                                        <w:bottom w:val="none" w:sz="0" w:space="0" w:color="auto"/>
                                        <w:right w:val="none" w:sz="0" w:space="0" w:color="auto"/>
                                      </w:divBdr>
                                      <w:divsChild>
                                        <w:div w:id="1564372190">
                                          <w:marLeft w:val="0"/>
                                          <w:marRight w:val="0"/>
                                          <w:marTop w:val="0"/>
                                          <w:marBottom w:val="0"/>
                                          <w:divBdr>
                                            <w:top w:val="none" w:sz="0" w:space="0" w:color="auto"/>
                                            <w:left w:val="none" w:sz="0" w:space="0" w:color="auto"/>
                                            <w:bottom w:val="none" w:sz="0" w:space="0" w:color="auto"/>
                                            <w:right w:val="none" w:sz="0" w:space="0" w:color="auto"/>
                                          </w:divBdr>
                                          <w:divsChild>
                                            <w:div w:id="169006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43740">
                                      <w:marLeft w:val="0"/>
                                      <w:marRight w:val="0"/>
                                      <w:marTop w:val="0"/>
                                      <w:marBottom w:val="0"/>
                                      <w:divBdr>
                                        <w:top w:val="none" w:sz="0" w:space="0" w:color="auto"/>
                                        <w:left w:val="none" w:sz="0" w:space="0" w:color="auto"/>
                                        <w:bottom w:val="none" w:sz="0" w:space="0" w:color="auto"/>
                                        <w:right w:val="none" w:sz="0" w:space="0" w:color="auto"/>
                                      </w:divBdr>
                                      <w:divsChild>
                                        <w:div w:id="133910442">
                                          <w:marLeft w:val="0"/>
                                          <w:marRight w:val="0"/>
                                          <w:marTop w:val="0"/>
                                          <w:marBottom w:val="0"/>
                                          <w:divBdr>
                                            <w:top w:val="none" w:sz="0" w:space="0" w:color="auto"/>
                                            <w:left w:val="none" w:sz="0" w:space="0" w:color="auto"/>
                                            <w:bottom w:val="none" w:sz="0" w:space="0" w:color="auto"/>
                                            <w:right w:val="none" w:sz="0" w:space="0" w:color="auto"/>
                                          </w:divBdr>
                                          <w:divsChild>
                                            <w:div w:id="184963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839410">
                                      <w:marLeft w:val="0"/>
                                      <w:marRight w:val="0"/>
                                      <w:marTop w:val="0"/>
                                      <w:marBottom w:val="0"/>
                                      <w:divBdr>
                                        <w:top w:val="none" w:sz="0" w:space="0" w:color="auto"/>
                                        <w:left w:val="none" w:sz="0" w:space="0" w:color="auto"/>
                                        <w:bottom w:val="none" w:sz="0" w:space="0" w:color="auto"/>
                                        <w:right w:val="none" w:sz="0" w:space="0" w:color="auto"/>
                                      </w:divBdr>
                                      <w:divsChild>
                                        <w:div w:id="110633545">
                                          <w:marLeft w:val="0"/>
                                          <w:marRight w:val="0"/>
                                          <w:marTop w:val="0"/>
                                          <w:marBottom w:val="0"/>
                                          <w:divBdr>
                                            <w:top w:val="none" w:sz="0" w:space="0" w:color="auto"/>
                                            <w:left w:val="none" w:sz="0" w:space="0" w:color="auto"/>
                                            <w:bottom w:val="none" w:sz="0" w:space="0" w:color="auto"/>
                                            <w:right w:val="none" w:sz="0" w:space="0" w:color="auto"/>
                                          </w:divBdr>
                                          <w:divsChild>
                                            <w:div w:id="16726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632687">
                                  <w:marLeft w:val="0"/>
                                  <w:marRight w:val="0"/>
                                  <w:marTop w:val="0"/>
                                  <w:marBottom w:val="0"/>
                                  <w:divBdr>
                                    <w:top w:val="single" w:sz="4" w:space="0" w:color="F5F5F5"/>
                                    <w:left w:val="single" w:sz="4" w:space="0" w:color="F5F5F5"/>
                                    <w:bottom w:val="single" w:sz="4" w:space="0" w:color="F5F5F5"/>
                                    <w:right w:val="single" w:sz="4" w:space="0" w:color="F5F5F5"/>
                                  </w:divBdr>
                                  <w:divsChild>
                                    <w:div w:id="2125028069">
                                      <w:marLeft w:val="0"/>
                                      <w:marRight w:val="0"/>
                                      <w:marTop w:val="0"/>
                                      <w:marBottom w:val="0"/>
                                      <w:divBdr>
                                        <w:top w:val="none" w:sz="0" w:space="0" w:color="auto"/>
                                        <w:left w:val="none" w:sz="0" w:space="0" w:color="auto"/>
                                        <w:bottom w:val="none" w:sz="0" w:space="0" w:color="auto"/>
                                        <w:right w:val="none" w:sz="0" w:space="0" w:color="auto"/>
                                      </w:divBdr>
                                      <w:divsChild>
                                        <w:div w:id="441919215">
                                          <w:marLeft w:val="0"/>
                                          <w:marRight w:val="0"/>
                                          <w:marTop w:val="0"/>
                                          <w:marBottom w:val="0"/>
                                          <w:divBdr>
                                            <w:top w:val="none" w:sz="0" w:space="0" w:color="auto"/>
                                            <w:left w:val="none" w:sz="0" w:space="0" w:color="auto"/>
                                            <w:bottom w:val="none" w:sz="0" w:space="0" w:color="auto"/>
                                            <w:right w:val="none" w:sz="0" w:space="0" w:color="auto"/>
                                          </w:divBdr>
                                        </w:div>
                                        <w:div w:id="1468470347">
                                          <w:marLeft w:val="0"/>
                                          <w:marRight w:val="0"/>
                                          <w:marTop w:val="0"/>
                                          <w:marBottom w:val="0"/>
                                          <w:divBdr>
                                            <w:top w:val="none" w:sz="0" w:space="0" w:color="auto"/>
                                            <w:left w:val="none" w:sz="0" w:space="0" w:color="auto"/>
                                            <w:bottom w:val="none" w:sz="0" w:space="0" w:color="auto"/>
                                            <w:right w:val="none" w:sz="0" w:space="0" w:color="auto"/>
                                          </w:divBdr>
                                          <w:divsChild>
                                            <w:div w:id="80983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0987510">
      <w:bodyDiv w:val="1"/>
      <w:marLeft w:val="0"/>
      <w:marRight w:val="0"/>
      <w:marTop w:val="0"/>
      <w:marBottom w:val="0"/>
      <w:divBdr>
        <w:top w:val="none" w:sz="0" w:space="0" w:color="auto"/>
        <w:left w:val="none" w:sz="0" w:space="0" w:color="auto"/>
        <w:bottom w:val="none" w:sz="0" w:space="0" w:color="auto"/>
        <w:right w:val="none" w:sz="0" w:space="0" w:color="auto"/>
      </w:divBdr>
    </w:div>
    <w:div w:id="694115422">
      <w:bodyDiv w:val="1"/>
      <w:marLeft w:val="0"/>
      <w:marRight w:val="0"/>
      <w:marTop w:val="0"/>
      <w:marBottom w:val="0"/>
      <w:divBdr>
        <w:top w:val="none" w:sz="0" w:space="0" w:color="auto"/>
        <w:left w:val="none" w:sz="0" w:space="0" w:color="auto"/>
        <w:bottom w:val="none" w:sz="0" w:space="0" w:color="auto"/>
        <w:right w:val="none" w:sz="0" w:space="0" w:color="auto"/>
      </w:divBdr>
    </w:div>
    <w:div w:id="698119551">
      <w:bodyDiv w:val="1"/>
      <w:marLeft w:val="0"/>
      <w:marRight w:val="0"/>
      <w:marTop w:val="0"/>
      <w:marBottom w:val="0"/>
      <w:divBdr>
        <w:top w:val="none" w:sz="0" w:space="0" w:color="auto"/>
        <w:left w:val="none" w:sz="0" w:space="0" w:color="auto"/>
        <w:bottom w:val="none" w:sz="0" w:space="0" w:color="auto"/>
        <w:right w:val="none" w:sz="0" w:space="0" w:color="auto"/>
      </w:divBdr>
    </w:div>
    <w:div w:id="830828531">
      <w:bodyDiv w:val="1"/>
      <w:marLeft w:val="0"/>
      <w:marRight w:val="0"/>
      <w:marTop w:val="0"/>
      <w:marBottom w:val="0"/>
      <w:divBdr>
        <w:top w:val="none" w:sz="0" w:space="0" w:color="auto"/>
        <w:left w:val="none" w:sz="0" w:space="0" w:color="auto"/>
        <w:bottom w:val="none" w:sz="0" w:space="0" w:color="auto"/>
        <w:right w:val="none" w:sz="0" w:space="0" w:color="auto"/>
      </w:divBdr>
    </w:div>
    <w:div w:id="1075401101">
      <w:bodyDiv w:val="1"/>
      <w:marLeft w:val="0"/>
      <w:marRight w:val="0"/>
      <w:marTop w:val="0"/>
      <w:marBottom w:val="0"/>
      <w:divBdr>
        <w:top w:val="none" w:sz="0" w:space="0" w:color="auto"/>
        <w:left w:val="none" w:sz="0" w:space="0" w:color="auto"/>
        <w:bottom w:val="none" w:sz="0" w:space="0" w:color="auto"/>
        <w:right w:val="none" w:sz="0" w:space="0" w:color="auto"/>
      </w:divBdr>
    </w:div>
    <w:div w:id="1130973848">
      <w:bodyDiv w:val="1"/>
      <w:marLeft w:val="0"/>
      <w:marRight w:val="0"/>
      <w:marTop w:val="0"/>
      <w:marBottom w:val="0"/>
      <w:divBdr>
        <w:top w:val="none" w:sz="0" w:space="0" w:color="auto"/>
        <w:left w:val="none" w:sz="0" w:space="0" w:color="auto"/>
        <w:bottom w:val="none" w:sz="0" w:space="0" w:color="auto"/>
        <w:right w:val="none" w:sz="0" w:space="0" w:color="auto"/>
      </w:divBdr>
    </w:div>
    <w:div w:id="1134254876">
      <w:bodyDiv w:val="1"/>
      <w:marLeft w:val="0"/>
      <w:marRight w:val="0"/>
      <w:marTop w:val="0"/>
      <w:marBottom w:val="0"/>
      <w:divBdr>
        <w:top w:val="none" w:sz="0" w:space="0" w:color="auto"/>
        <w:left w:val="none" w:sz="0" w:space="0" w:color="auto"/>
        <w:bottom w:val="none" w:sz="0" w:space="0" w:color="auto"/>
        <w:right w:val="none" w:sz="0" w:space="0" w:color="auto"/>
      </w:divBdr>
      <w:divsChild>
        <w:div w:id="2111731408">
          <w:marLeft w:val="0"/>
          <w:marRight w:val="0"/>
          <w:marTop w:val="0"/>
          <w:marBottom w:val="0"/>
          <w:divBdr>
            <w:top w:val="none" w:sz="0" w:space="0" w:color="auto"/>
            <w:left w:val="none" w:sz="0" w:space="0" w:color="auto"/>
            <w:bottom w:val="none" w:sz="0" w:space="0" w:color="auto"/>
            <w:right w:val="none" w:sz="0" w:space="0" w:color="auto"/>
          </w:divBdr>
          <w:divsChild>
            <w:div w:id="109403065">
              <w:marLeft w:val="0"/>
              <w:marRight w:val="0"/>
              <w:marTop w:val="0"/>
              <w:marBottom w:val="0"/>
              <w:divBdr>
                <w:top w:val="none" w:sz="0" w:space="0" w:color="auto"/>
                <w:left w:val="none" w:sz="0" w:space="0" w:color="auto"/>
                <w:bottom w:val="none" w:sz="0" w:space="0" w:color="auto"/>
                <w:right w:val="none" w:sz="0" w:space="0" w:color="auto"/>
              </w:divBdr>
              <w:divsChild>
                <w:div w:id="792864711">
                  <w:marLeft w:val="0"/>
                  <w:marRight w:val="0"/>
                  <w:marTop w:val="0"/>
                  <w:marBottom w:val="0"/>
                  <w:divBdr>
                    <w:top w:val="none" w:sz="0" w:space="0" w:color="auto"/>
                    <w:left w:val="none" w:sz="0" w:space="0" w:color="auto"/>
                    <w:bottom w:val="none" w:sz="0" w:space="0" w:color="auto"/>
                    <w:right w:val="none" w:sz="0" w:space="0" w:color="auto"/>
                  </w:divBdr>
                  <w:divsChild>
                    <w:div w:id="388961302">
                      <w:marLeft w:val="0"/>
                      <w:marRight w:val="0"/>
                      <w:marTop w:val="0"/>
                      <w:marBottom w:val="0"/>
                      <w:divBdr>
                        <w:top w:val="none" w:sz="0" w:space="0" w:color="auto"/>
                        <w:left w:val="none" w:sz="0" w:space="0" w:color="auto"/>
                        <w:bottom w:val="none" w:sz="0" w:space="0" w:color="auto"/>
                        <w:right w:val="none" w:sz="0" w:space="0" w:color="auto"/>
                      </w:divBdr>
                      <w:divsChild>
                        <w:div w:id="1437868178">
                          <w:marLeft w:val="0"/>
                          <w:marRight w:val="0"/>
                          <w:marTop w:val="0"/>
                          <w:marBottom w:val="0"/>
                          <w:divBdr>
                            <w:top w:val="none" w:sz="0" w:space="0" w:color="auto"/>
                            <w:left w:val="none" w:sz="0" w:space="0" w:color="auto"/>
                            <w:bottom w:val="none" w:sz="0" w:space="0" w:color="auto"/>
                            <w:right w:val="none" w:sz="0" w:space="0" w:color="auto"/>
                          </w:divBdr>
                          <w:divsChild>
                            <w:div w:id="1820222540">
                              <w:marLeft w:val="0"/>
                              <w:marRight w:val="0"/>
                              <w:marTop w:val="0"/>
                              <w:marBottom w:val="0"/>
                              <w:divBdr>
                                <w:top w:val="none" w:sz="0" w:space="0" w:color="auto"/>
                                <w:left w:val="none" w:sz="0" w:space="0" w:color="auto"/>
                                <w:bottom w:val="none" w:sz="0" w:space="0" w:color="auto"/>
                                <w:right w:val="none" w:sz="0" w:space="0" w:color="auto"/>
                              </w:divBdr>
                              <w:divsChild>
                                <w:div w:id="81692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431798">
      <w:bodyDiv w:val="1"/>
      <w:marLeft w:val="0"/>
      <w:marRight w:val="0"/>
      <w:marTop w:val="0"/>
      <w:marBottom w:val="0"/>
      <w:divBdr>
        <w:top w:val="none" w:sz="0" w:space="0" w:color="auto"/>
        <w:left w:val="none" w:sz="0" w:space="0" w:color="auto"/>
        <w:bottom w:val="none" w:sz="0" w:space="0" w:color="auto"/>
        <w:right w:val="none" w:sz="0" w:space="0" w:color="auto"/>
      </w:divBdr>
    </w:div>
    <w:div w:id="1827745066">
      <w:bodyDiv w:val="1"/>
      <w:marLeft w:val="0"/>
      <w:marRight w:val="0"/>
      <w:marTop w:val="0"/>
      <w:marBottom w:val="0"/>
      <w:divBdr>
        <w:top w:val="none" w:sz="0" w:space="0" w:color="auto"/>
        <w:left w:val="none" w:sz="0" w:space="0" w:color="auto"/>
        <w:bottom w:val="none" w:sz="0" w:space="0" w:color="auto"/>
        <w:right w:val="none" w:sz="0" w:space="0" w:color="auto"/>
      </w:divBdr>
    </w:div>
    <w:div w:id="1843546662">
      <w:bodyDiv w:val="1"/>
      <w:marLeft w:val="0"/>
      <w:marRight w:val="0"/>
      <w:marTop w:val="0"/>
      <w:marBottom w:val="0"/>
      <w:divBdr>
        <w:top w:val="none" w:sz="0" w:space="0" w:color="auto"/>
        <w:left w:val="none" w:sz="0" w:space="0" w:color="auto"/>
        <w:bottom w:val="none" w:sz="0" w:space="0" w:color="auto"/>
        <w:right w:val="none" w:sz="0" w:space="0" w:color="auto"/>
      </w:divBdr>
      <w:divsChild>
        <w:div w:id="1125388225">
          <w:marLeft w:val="0"/>
          <w:marRight w:val="0"/>
          <w:marTop w:val="0"/>
          <w:marBottom w:val="0"/>
          <w:divBdr>
            <w:top w:val="none" w:sz="0" w:space="0" w:color="auto"/>
            <w:left w:val="none" w:sz="0" w:space="0" w:color="auto"/>
            <w:bottom w:val="none" w:sz="0" w:space="0" w:color="auto"/>
            <w:right w:val="none" w:sz="0" w:space="0" w:color="auto"/>
          </w:divBdr>
          <w:divsChild>
            <w:div w:id="632490790">
              <w:marLeft w:val="0"/>
              <w:marRight w:val="0"/>
              <w:marTop w:val="0"/>
              <w:marBottom w:val="0"/>
              <w:divBdr>
                <w:top w:val="none" w:sz="0" w:space="0" w:color="auto"/>
                <w:left w:val="none" w:sz="0" w:space="0" w:color="auto"/>
                <w:bottom w:val="none" w:sz="0" w:space="0" w:color="auto"/>
                <w:right w:val="none" w:sz="0" w:space="0" w:color="auto"/>
              </w:divBdr>
              <w:divsChild>
                <w:div w:id="92222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5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77A88-7C9A-4156-863D-C11625C29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18714</Words>
  <Characters>106673</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Draft recommendation on performance standard for VTS radar services</vt:lpstr>
    </vt:vector>
  </TitlesOfParts>
  <Company>Terma A/S</Company>
  <LinksUpToDate>false</LinksUpToDate>
  <CharactersWithSpaces>125137</CharactersWithSpaces>
  <SharedDoc>false</SharedDoc>
  <HLinks>
    <vt:vector size="2166" baseType="variant">
      <vt:variant>
        <vt:i4>6553633</vt:i4>
      </vt:variant>
      <vt:variant>
        <vt:i4>2316</vt:i4>
      </vt:variant>
      <vt:variant>
        <vt:i4>0</vt:i4>
      </vt:variant>
      <vt:variant>
        <vt:i4>5</vt:i4>
      </vt:variant>
      <vt:variant>
        <vt:lpwstr>http://www.e-navigation.nl/asm</vt:lpwstr>
      </vt:variant>
      <vt:variant>
        <vt:lpwstr/>
      </vt:variant>
      <vt:variant>
        <vt:i4>7733348</vt:i4>
      </vt:variant>
      <vt:variant>
        <vt:i4>2154</vt:i4>
      </vt:variant>
      <vt:variant>
        <vt:i4>0</vt:i4>
      </vt:variant>
      <vt:variant>
        <vt:i4>5</vt:i4>
      </vt:variant>
      <vt:variant>
        <vt:lpwstr>http://sunspot.spawar.navy.mil/</vt:lpwstr>
      </vt:variant>
      <vt:variant>
        <vt:lpwstr/>
      </vt:variant>
      <vt:variant>
        <vt:i4>7405692</vt:i4>
      </vt:variant>
      <vt:variant>
        <vt:i4>2151</vt:i4>
      </vt:variant>
      <vt:variant>
        <vt:i4>0</vt:i4>
      </vt:variant>
      <vt:variant>
        <vt:i4>5</vt:i4>
      </vt:variant>
      <vt:variant>
        <vt:lpwstr>http://www.tno.nl/</vt:lpwstr>
      </vt:variant>
      <vt:variant>
        <vt:lpwstr/>
      </vt:variant>
      <vt:variant>
        <vt:i4>589876</vt:i4>
      </vt:variant>
      <vt:variant>
        <vt:i4>2148</vt:i4>
      </vt:variant>
      <vt:variant>
        <vt:i4>0</vt:i4>
      </vt:variant>
      <vt:variant>
        <vt:i4>5</vt:i4>
      </vt:variant>
      <vt:variant>
        <vt:lpwstr>http://www.mar-it.de/Radar/RCS/RCS_18.pdf</vt:lpwstr>
      </vt:variant>
      <vt:variant>
        <vt:lpwstr/>
      </vt:variant>
      <vt:variant>
        <vt:i4>7405597</vt:i4>
      </vt:variant>
      <vt:variant>
        <vt:i4>2127</vt:i4>
      </vt:variant>
      <vt:variant>
        <vt:i4>0</vt:i4>
      </vt:variant>
      <vt:variant>
        <vt:i4>5</vt:i4>
      </vt:variant>
      <vt:variant>
        <vt:lpwstr>http://en.wikipedia.org/wiki/Knot_(unit)</vt:lpwstr>
      </vt:variant>
      <vt:variant>
        <vt:lpwstr/>
      </vt:variant>
      <vt:variant>
        <vt:i4>327776</vt:i4>
      </vt:variant>
      <vt:variant>
        <vt:i4>2124</vt:i4>
      </vt:variant>
      <vt:variant>
        <vt:i4>0</vt:i4>
      </vt:variant>
      <vt:variant>
        <vt:i4>5</vt:i4>
      </vt:variant>
      <vt:variant>
        <vt:lpwstr>http://en.wikipedia.org/wiki/Central_Pacific_Hurricane_Center</vt:lpwstr>
      </vt:variant>
      <vt:variant>
        <vt:lpwstr/>
      </vt:variant>
      <vt:variant>
        <vt:i4>6881338</vt:i4>
      </vt:variant>
      <vt:variant>
        <vt:i4>2121</vt:i4>
      </vt:variant>
      <vt:variant>
        <vt:i4>0</vt:i4>
      </vt:variant>
      <vt:variant>
        <vt:i4>5</vt:i4>
      </vt:variant>
      <vt:variant>
        <vt:lpwstr>http://en.wikipedia.org/wiki/Canadian_Hurricane_Centre</vt:lpwstr>
      </vt:variant>
      <vt:variant>
        <vt:lpwstr/>
      </vt:variant>
      <vt:variant>
        <vt:i4>6422560</vt:i4>
      </vt:variant>
      <vt:variant>
        <vt:i4>2118</vt:i4>
      </vt:variant>
      <vt:variant>
        <vt:i4>0</vt:i4>
      </vt:variant>
      <vt:variant>
        <vt:i4>5</vt:i4>
      </vt:variant>
      <vt:variant>
        <vt:lpwstr>http://en.wikipedia.org/wiki/National_Hurricane_Center</vt:lpwstr>
      </vt:variant>
      <vt:variant>
        <vt:lpwstr/>
      </vt:variant>
      <vt:variant>
        <vt:i4>917605</vt:i4>
      </vt:variant>
      <vt:variant>
        <vt:i4>2115</vt:i4>
      </vt:variant>
      <vt:variant>
        <vt:i4>0</vt:i4>
      </vt:variant>
      <vt:variant>
        <vt:i4>5</vt:i4>
      </vt:variant>
      <vt:variant>
        <vt:lpwstr>http://en.wikipedia.org/wiki/Joint_Typhoon_Warning_Center</vt:lpwstr>
      </vt:variant>
      <vt:variant>
        <vt:lpwstr/>
      </vt:variant>
      <vt:variant>
        <vt:i4>3801211</vt:i4>
      </vt:variant>
      <vt:variant>
        <vt:i4>2112</vt:i4>
      </vt:variant>
      <vt:variant>
        <vt:i4>0</vt:i4>
      </vt:variant>
      <vt:variant>
        <vt:i4>5</vt:i4>
      </vt:variant>
      <vt:variant>
        <vt:lpwstr>http://en.wikipedia.org/wiki/Japan_Meteorological_Agency</vt:lpwstr>
      </vt:variant>
      <vt:variant>
        <vt:lpwstr/>
      </vt:variant>
      <vt:variant>
        <vt:i4>3604580</vt:i4>
      </vt:variant>
      <vt:variant>
        <vt:i4>2109</vt:i4>
      </vt:variant>
      <vt:variant>
        <vt:i4>0</vt:i4>
      </vt:variant>
      <vt:variant>
        <vt:i4>5</vt:i4>
      </vt:variant>
      <vt:variant>
        <vt:lpwstr>http://en.wikipedia.org/wiki/Fiji_Meteorological_Service</vt:lpwstr>
      </vt:variant>
      <vt:variant>
        <vt:lpwstr/>
      </vt:variant>
      <vt:variant>
        <vt:i4>5242923</vt:i4>
      </vt:variant>
      <vt:variant>
        <vt:i4>2106</vt:i4>
      </vt:variant>
      <vt:variant>
        <vt:i4>0</vt:i4>
      </vt:variant>
      <vt:variant>
        <vt:i4>5</vt:i4>
      </vt:variant>
      <vt:variant>
        <vt:lpwstr>http://en.wikipedia.org/wiki/Bureau_of_Meteorology_(Australia)</vt:lpwstr>
      </vt:variant>
      <vt:variant>
        <vt:lpwstr/>
      </vt:variant>
      <vt:variant>
        <vt:i4>7405688</vt:i4>
      </vt:variant>
      <vt:variant>
        <vt:i4>2103</vt:i4>
      </vt:variant>
      <vt:variant>
        <vt:i4>0</vt:i4>
      </vt:variant>
      <vt:variant>
        <vt:i4>5</vt:i4>
      </vt:variant>
      <vt:variant>
        <vt:lpwstr>http://en.wikipedia.org/wiki/M%C3%A9t%C3%A9o-France</vt:lpwstr>
      </vt:variant>
      <vt:variant>
        <vt:lpwstr/>
      </vt:variant>
      <vt:variant>
        <vt:i4>4128872</vt:i4>
      </vt:variant>
      <vt:variant>
        <vt:i4>2100</vt:i4>
      </vt:variant>
      <vt:variant>
        <vt:i4>0</vt:i4>
      </vt:variant>
      <vt:variant>
        <vt:i4>5</vt:i4>
      </vt:variant>
      <vt:variant>
        <vt:lpwstr>http://en.wikipedia.org/wiki/Indian_Meteorological_Department</vt:lpwstr>
      </vt:variant>
      <vt:variant>
        <vt:lpwstr/>
      </vt:variant>
      <vt:variant>
        <vt:i4>5767212</vt:i4>
      </vt:variant>
      <vt:variant>
        <vt:i4>2097</vt:i4>
      </vt:variant>
      <vt:variant>
        <vt:i4>0</vt:i4>
      </vt:variant>
      <vt:variant>
        <vt:i4>5</vt:i4>
      </vt:variant>
      <vt:variant>
        <vt:lpwstr>http://en.wikipedia.org/wiki/Beaufort_scale</vt:lpwstr>
      </vt:variant>
      <vt:variant>
        <vt:lpwstr/>
      </vt:variant>
      <vt:variant>
        <vt:i4>3932281</vt:i4>
      </vt:variant>
      <vt:variant>
        <vt:i4>2055</vt:i4>
      </vt:variant>
      <vt:variant>
        <vt:i4>0</vt:i4>
      </vt:variant>
      <vt:variant>
        <vt:i4>5</vt:i4>
      </vt:variant>
      <vt:variant>
        <vt:lpwstr>http://en.wikipedia.org/wiki/File:Beaufort_scale_12.jpg</vt:lpwstr>
      </vt:variant>
      <vt:variant>
        <vt:lpwstr/>
      </vt:variant>
      <vt:variant>
        <vt:i4>8060954</vt:i4>
      </vt:variant>
      <vt:variant>
        <vt:i4>2052</vt:i4>
      </vt:variant>
      <vt:variant>
        <vt:i4>0</vt:i4>
      </vt:variant>
      <vt:variant>
        <vt:i4>5</vt:i4>
      </vt:variant>
      <vt:variant>
        <vt:lpwstr>http://en.wikipedia.org/wiki/Beaufort_scale</vt:lpwstr>
      </vt:variant>
      <vt:variant>
        <vt:lpwstr>cite_note-forcenamenote-6#cite_note-forcenamenote-6</vt:lpwstr>
      </vt:variant>
      <vt:variant>
        <vt:i4>6815807</vt:i4>
      </vt:variant>
      <vt:variant>
        <vt:i4>2049</vt:i4>
      </vt:variant>
      <vt:variant>
        <vt:i4>0</vt:i4>
      </vt:variant>
      <vt:variant>
        <vt:i4>5</vt:i4>
      </vt:variant>
      <vt:variant>
        <vt:lpwstr>http://en.wikipedia.org/wiki/Hurricane</vt:lpwstr>
      </vt:variant>
      <vt:variant>
        <vt:lpwstr/>
      </vt:variant>
      <vt:variant>
        <vt:i4>3932282</vt:i4>
      </vt:variant>
      <vt:variant>
        <vt:i4>2043</vt:i4>
      </vt:variant>
      <vt:variant>
        <vt:i4>0</vt:i4>
      </vt:variant>
      <vt:variant>
        <vt:i4>5</vt:i4>
      </vt:variant>
      <vt:variant>
        <vt:lpwstr>http://en.wikipedia.org/wiki/File:Beaufort_scale_11.jpg</vt:lpwstr>
      </vt:variant>
      <vt:variant>
        <vt:lpwstr/>
      </vt:variant>
      <vt:variant>
        <vt:i4>3932283</vt:i4>
      </vt:variant>
      <vt:variant>
        <vt:i4>2037</vt:i4>
      </vt:variant>
      <vt:variant>
        <vt:i4>0</vt:i4>
      </vt:variant>
      <vt:variant>
        <vt:i4>5</vt:i4>
      </vt:variant>
      <vt:variant>
        <vt:lpwstr>http://en.wikipedia.org/wiki/File:Beaufort_scale_10.jpg</vt:lpwstr>
      </vt:variant>
      <vt:variant>
        <vt:lpwstr/>
      </vt:variant>
      <vt:variant>
        <vt:i4>8060954</vt:i4>
      </vt:variant>
      <vt:variant>
        <vt:i4>2034</vt:i4>
      </vt:variant>
      <vt:variant>
        <vt:i4>0</vt:i4>
      </vt:variant>
      <vt:variant>
        <vt:i4>5</vt:i4>
      </vt:variant>
      <vt:variant>
        <vt:lpwstr>http://en.wikipedia.org/wiki/Beaufort_scale</vt:lpwstr>
      </vt:variant>
      <vt:variant>
        <vt:lpwstr>cite_note-forcenamenote-6#cite_note-forcenamenote-6</vt:lpwstr>
      </vt:variant>
      <vt:variant>
        <vt:i4>7209011</vt:i4>
      </vt:variant>
      <vt:variant>
        <vt:i4>2031</vt:i4>
      </vt:variant>
      <vt:variant>
        <vt:i4>0</vt:i4>
      </vt:variant>
      <vt:variant>
        <vt:i4>5</vt:i4>
      </vt:variant>
      <vt:variant>
        <vt:lpwstr>http://en.wikipedia.org/wiki/Storm</vt:lpwstr>
      </vt:variant>
      <vt:variant>
        <vt:lpwstr/>
      </vt:variant>
      <vt:variant>
        <vt:i4>6750335</vt:i4>
      </vt:variant>
      <vt:variant>
        <vt:i4>2025</vt:i4>
      </vt:variant>
      <vt:variant>
        <vt:i4>0</vt:i4>
      </vt:variant>
      <vt:variant>
        <vt:i4>5</vt:i4>
      </vt:variant>
      <vt:variant>
        <vt:lpwstr>http://en.wikipedia.org/wiki/File:Beaufort_scale_9.jpg</vt:lpwstr>
      </vt:variant>
      <vt:variant>
        <vt:lpwstr/>
      </vt:variant>
      <vt:variant>
        <vt:i4>6684799</vt:i4>
      </vt:variant>
      <vt:variant>
        <vt:i4>2019</vt:i4>
      </vt:variant>
      <vt:variant>
        <vt:i4>0</vt:i4>
      </vt:variant>
      <vt:variant>
        <vt:i4>5</vt:i4>
      </vt:variant>
      <vt:variant>
        <vt:lpwstr>http://en.wikipedia.org/wiki/File:Beaufort_scale_8.jpg</vt:lpwstr>
      </vt:variant>
      <vt:variant>
        <vt:lpwstr/>
      </vt:variant>
      <vt:variant>
        <vt:i4>1310804</vt:i4>
      </vt:variant>
      <vt:variant>
        <vt:i4>2016</vt:i4>
      </vt:variant>
      <vt:variant>
        <vt:i4>0</vt:i4>
      </vt:variant>
      <vt:variant>
        <vt:i4>5</vt:i4>
      </vt:variant>
      <vt:variant>
        <vt:lpwstr>http://en.wikipedia.org/wiki/Gale</vt:lpwstr>
      </vt:variant>
      <vt:variant>
        <vt:lpwstr/>
      </vt:variant>
      <vt:variant>
        <vt:i4>6881407</vt:i4>
      </vt:variant>
      <vt:variant>
        <vt:i4>2010</vt:i4>
      </vt:variant>
      <vt:variant>
        <vt:i4>0</vt:i4>
      </vt:variant>
      <vt:variant>
        <vt:i4>5</vt:i4>
      </vt:variant>
      <vt:variant>
        <vt:lpwstr>http://en.wikipedia.org/wiki/File:Beaufort_scale_7.jpg</vt:lpwstr>
      </vt:variant>
      <vt:variant>
        <vt:lpwstr/>
      </vt:variant>
      <vt:variant>
        <vt:i4>6815871</vt:i4>
      </vt:variant>
      <vt:variant>
        <vt:i4>2004</vt:i4>
      </vt:variant>
      <vt:variant>
        <vt:i4>0</vt:i4>
      </vt:variant>
      <vt:variant>
        <vt:i4>5</vt:i4>
      </vt:variant>
      <vt:variant>
        <vt:lpwstr>http://en.wikipedia.org/wiki/File:Beaufort_scale_6.jpg</vt:lpwstr>
      </vt:variant>
      <vt:variant>
        <vt:lpwstr/>
      </vt:variant>
      <vt:variant>
        <vt:i4>7012479</vt:i4>
      </vt:variant>
      <vt:variant>
        <vt:i4>1998</vt:i4>
      </vt:variant>
      <vt:variant>
        <vt:i4>0</vt:i4>
      </vt:variant>
      <vt:variant>
        <vt:i4>5</vt:i4>
      </vt:variant>
      <vt:variant>
        <vt:lpwstr>http://en.wikipedia.org/wiki/File:Beaufort_scale_5.jpg</vt:lpwstr>
      </vt:variant>
      <vt:variant>
        <vt:lpwstr/>
      </vt:variant>
      <vt:variant>
        <vt:i4>6946943</vt:i4>
      </vt:variant>
      <vt:variant>
        <vt:i4>1992</vt:i4>
      </vt:variant>
      <vt:variant>
        <vt:i4>0</vt:i4>
      </vt:variant>
      <vt:variant>
        <vt:i4>5</vt:i4>
      </vt:variant>
      <vt:variant>
        <vt:lpwstr>http://en.wikipedia.org/wiki/File:Beaufort_scale_4.jpg</vt:lpwstr>
      </vt:variant>
      <vt:variant>
        <vt:lpwstr/>
      </vt:variant>
      <vt:variant>
        <vt:i4>6094905</vt:i4>
      </vt:variant>
      <vt:variant>
        <vt:i4>1989</vt:i4>
      </vt:variant>
      <vt:variant>
        <vt:i4>0</vt:i4>
      </vt:variant>
      <vt:variant>
        <vt:i4>5</vt:i4>
      </vt:variant>
      <vt:variant>
        <vt:lpwstr>http://en.wikipedia.org/wiki/Wind_wave</vt:lpwstr>
      </vt:variant>
      <vt:variant>
        <vt:lpwstr/>
      </vt:variant>
      <vt:variant>
        <vt:i4>7143551</vt:i4>
      </vt:variant>
      <vt:variant>
        <vt:i4>1983</vt:i4>
      </vt:variant>
      <vt:variant>
        <vt:i4>0</vt:i4>
      </vt:variant>
      <vt:variant>
        <vt:i4>5</vt:i4>
      </vt:variant>
      <vt:variant>
        <vt:lpwstr>http://en.wikipedia.org/wiki/File:Beaufort_scale_3.jpg</vt:lpwstr>
      </vt:variant>
      <vt:variant>
        <vt:lpwstr/>
      </vt:variant>
      <vt:variant>
        <vt:i4>7078015</vt:i4>
      </vt:variant>
      <vt:variant>
        <vt:i4>1977</vt:i4>
      </vt:variant>
      <vt:variant>
        <vt:i4>0</vt:i4>
      </vt:variant>
      <vt:variant>
        <vt:i4>5</vt:i4>
      </vt:variant>
      <vt:variant>
        <vt:lpwstr>http://en.wikipedia.org/wiki/File:Beaufort_scale_2.jpg</vt:lpwstr>
      </vt:variant>
      <vt:variant>
        <vt:lpwstr/>
      </vt:variant>
      <vt:variant>
        <vt:i4>1900668</vt:i4>
      </vt:variant>
      <vt:variant>
        <vt:i4>1974</vt:i4>
      </vt:variant>
      <vt:variant>
        <vt:i4>0</vt:i4>
      </vt:variant>
      <vt:variant>
        <vt:i4>5</vt:i4>
      </vt:variant>
      <vt:variant>
        <vt:lpwstr>http://en.wikipedia.org/wiki/Light_breeze</vt:lpwstr>
      </vt:variant>
      <vt:variant>
        <vt:lpwstr/>
      </vt:variant>
      <vt:variant>
        <vt:i4>7274623</vt:i4>
      </vt:variant>
      <vt:variant>
        <vt:i4>1968</vt:i4>
      </vt:variant>
      <vt:variant>
        <vt:i4>0</vt:i4>
      </vt:variant>
      <vt:variant>
        <vt:i4>5</vt:i4>
      </vt:variant>
      <vt:variant>
        <vt:lpwstr>http://en.wikipedia.org/wiki/File:Beaufort_scale_1.jpg</vt:lpwstr>
      </vt:variant>
      <vt:variant>
        <vt:lpwstr/>
      </vt:variant>
      <vt:variant>
        <vt:i4>7536642</vt:i4>
      </vt:variant>
      <vt:variant>
        <vt:i4>1965</vt:i4>
      </vt:variant>
      <vt:variant>
        <vt:i4>0</vt:i4>
      </vt:variant>
      <vt:variant>
        <vt:i4>5</vt:i4>
      </vt:variant>
      <vt:variant>
        <vt:lpwstr>http://en.wikipedia.org/wiki/Light_air</vt:lpwstr>
      </vt:variant>
      <vt:variant>
        <vt:lpwstr/>
      </vt:variant>
      <vt:variant>
        <vt:i4>1441900</vt:i4>
      </vt:variant>
      <vt:variant>
        <vt:i4>1962</vt:i4>
      </vt:variant>
      <vt:variant>
        <vt:i4>0</vt:i4>
      </vt:variant>
      <vt:variant>
        <vt:i4>5</vt:i4>
      </vt:variant>
      <vt:variant>
        <vt:lpwstr>http://en.wikipedia.org/wiki/Foot_(length)</vt:lpwstr>
      </vt:variant>
      <vt:variant>
        <vt:lpwstr/>
      </vt:variant>
      <vt:variant>
        <vt:i4>6488098</vt:i4>
      </vt:variant>
      <vt:variant>
        <vt:i4>1959</vt:i4>
      </vt:variant>
      <vt:variant>
        <vt:i4>0</vt:i4>
      </vt:variant>
      <vt:variant>
        <vt:i4>5</vt:i4>
      </vt:variant>
      <vt:variant>
        <vt:lpwstr>http://en.wikipedia.org/wiki/Metre</vt:lpwstr>
      </vt:variant>
      <vt:variant>
        <vt:lpwstr/>
      </vt:variant>
      <vt:variant>
        <vt:i4>7209087</vt:i4>
      </vt:variant>
      <vt:variant>
        <vt:i4>1953</vt:i4>
      </vt:variant>
      <vt:variant>
        <vt:i4>0</vt:i4>
      </vt:variant>
      <vt:variant>
        <vt:i4>5</vt:i4>
      </vt:variant>
      <vt:variant>
        <vt:lpwstr>http://en.wikipedia.org/wiki/File:Beaufort_scale_0.jpg</vt:lpwstr>
      </vt:variant>
      <vt:variant>
        <vt:lpwstr/>
      </vt:variant>
      <vt:variant>
        <vt:i4>2031693</vt:i4>
      </vt:variant>
      <vt:variant>
        <vt:i4>1950</vt:i4>
      </vt:variant>
      <vt:variant>
        <vt:i4>0</vt:i4>
      </vt:variant>
      <vt:variant>
        <vt:i4>5</vt:i4>
      </vt:variant>
      <vt:variant>
        <vt:lpwstr>http://en.wikipedia.org/wiki/Metre_per_second</vt:lpwstr>
      </vt:variant>
      <vt:variant>
        <vt:lpwstr/>
      </vt:variant>
      <vt:variant>
        <vt:i4>7405597</vt:i4>
      </vt:variant>
      <vt:variant>
        <vt:i4>1947</vt:i4>
      </vt:variant>
      <vt:variant>
        <vt:i4>0</vt:i4>
      </vt:variant>
      <vt:variant>
        <vt:i4>5</vt:i4>
      </vt:variant>
      <vt:variant>
        <vt:lpwstr>http://en.wikipedia.org/wiki/Knot_(unit)</vt:lpwstr>
      </vt:variant>
      <vt:variant>
        <vt:lpwstr/>
      </vt:variant>
      <vt:variant>
        <vt:i4>1048660</vt:i4>
      </vt:variant>
      <vt:variant>
        <vt:i4>1944</vt:i4>
      </vt:variant>
      <vt:variant>
        <vt:i4>0</vt:i4>
      </vt:variant>
      <vt:variant>
        <vt:i4>5</vt:i4>
      </vt:variant>
      <vt:variant>
        <vt:lpwstr>http://en.wikipedia.org/wiki/Calm</vt:lpwstr>
      </vt:variant>
      <vt:variant>
        <vt:lpwstr/>
      </vt:variant>
      <vt:variant>
        <vt:i4>8060983</vt:i4>
      </vt:variant>
      <vt:variant>
        <vt:i4>1935</vt:i4>
      </vt:variant>
      <vt:variant>
        <vt:i4>0</vt:i4>
      </vt:variant>
      <vt:variant>
        <vt:i4>5</vt:i4>
      </vt:variant>
      <vt:variant>
        <vt:lpwstr>http://en.wikipedia.org/wiki/Ocean</vt:lpwstr>
      </vt:variant>
      <vt:variant>
        <vt:lpwstr/>
      </vt:variant>
      <vt:variant>
        <vt:i4>8060959</vt:i4>
      </vt:variant>
      <vt:variant>
        <vt:i4>1932</vt:i4>
      </vt:variant>
      <vt:variant>
        <vt:i4>0</vt:i4>
      </vt:variant>
      <vt:variant>
        <vt:i4>5</vt:i4>
      </vt:variant>
      <vt:variant>
        <vt:lpwstr>http://en.wikipedia.org/wiki/Beaufort_scale</vt:lpwstr>
      </vt:variant>
      <vt:variant>
        <vt:lpwstr>cite_note-3#cite_note-3</vt:lpwstr>
      </vt:variant>
      <vt:variant>
        <vt:i4>4980782</vt:i4>
      </vt:variant>
      <vt:variant>
        <vt:i4>1929</vt:i4>
      </vt:variant>
      <vt:variant>
        <vt:i4>0</vt:i4>
      </vt:variant>
      <vt:variant>
        <vt:i4>5</vt:i4>
      </vt:variant>
      <vt:variant>
        <vt:lpwstr>http://en.wikipedia.org/wiki/Wind_speed</vt:lpwstr>
      </vt:variant>
      <vt:variant>
        <vt:lpwstr/>
      </vt:variant>
      <vt:variant>
        <vt:i4>2031712</vt:i4>
      </vt:variant>
      <vt:variant>
        <vt:i4>1926</vt:i4>
      </vt:variant>
      <vt:variant>
        <vt:i4>0</vt:i4>
      </vt:variant>
      <vt:variant>
        <vt:i4>5</vt:i4>
      </vt:variant>
      <vt:variant>
        <vt:lpwstr>http://en.wikipedia.org/wiki/Francis_Beaufort</vt:lpwstr>
      </vt:variant>
      <vt:variant>
        <vt:lpwstr/>
      </vt:variant>
      <vt:variant>
        <vt:i4>1179700</vt:i4>
      </vt:variant>
      <vt:variant>
        <vt:i4>1886</vt:i4>
      </vt:variant>
      <vt:variant>
        <vt:i4>0</vt:i4>
      </vt:variant>
      <vt:variant>
        <vt:i4>5</vt:i4>
      </vt:variant>
      <vt:variant>
        <vt:lpwstr/>
      </vt:variant>
      <vt:variant>
        <vt:lpwstr>_Toc320102741</vt:lpwstr>
      </vt:variant>
      <vt:variant>
        <vt:i4>1179700</vt:i4>
      </vt:variant>
      <vt:variant>
        <vt:i4>1880</vt:i4>
      </vt:variant>
      <vt:variant>
        <vt:i4>0</vt:i4>
      </vt:variant>
      <vt:variant>
        <vt:i4>5</vt:i4>
      </vt:variant>
      <vt:variant>
        <vt:lpwstr/>
      </vt:variant>
      <vt:variant>
        <vt:lpwstr>_Toc320102740</vt:lpwstr>
      </vt:variant>
      <vt:variant>
        <vt:i4>1376308</vt:i4>
      </vt:variant>
      <vt:variant>
        <vt:i4>1874</vt:i4>
      </vt:variant>
      <vt:variant>
        <vt:i4>0</vt:i4>
      </vt:variant>
      <vt:variant>
        <vt:i4>5</vt:i4>
      </vt:variant>
      <vt:variant>
        <vt:lpwstr/>
      </vt:variant>
      <vt:variant>
        <vt:lpwstr>_Toc320102739</vt:lpwstr>
      </vt:variant>
      <vt:variant>
        <vt:i4>1376308</vt:i4>
      </vt:variant>
      <vt:variant>
        <vt:i4>1868</vt:i4>
      </vt:variant>
      <vt:variant>
        <vt:i4>0</vt:i4>
      </vt:variant>
      <vt:variant>
        <vt:i4>5</vt:i4>
      </vt:variant>
      <vt:variant>
        <vt:lpwstr/>
      </vt:variant>
      <vt:variant>
        <vt:lpwstr>_Toc320102738</vt:lpwstr>
      </vt:variant>
      <vt:variant>
        <vt:i4>1376308</vt:i4>
      </vt:variant>
      <vt:variant>
        <vt:i4>1862</vt:i4>
      </vt:variant>
      <vt:variant>
        <vt:i4>0</vt:i4>
      </vt:variant>
      <vt:variant>
        <vt:i4>5</vt:i4>
      </vt:variant>
      <vt:variant>
        <vt:lpwstr/>
      </vt:variant>
      <vt:variant>
        <vt:lpwstr>_Toc320102737</vt:lpwstr>
      </vt:variant>
      <vt:variant>
        <vt:i4>1376308</vt:i4>
      </vt:variant>
      <vt:variant>
        <vt:i4>1856</vt:i4>
      </vt:variant>
      <vt:variant>
        <vt:i4>0</vt:i4>
      </vt:variant>
      <vt:variant>
        <vt:i4>5</vt:i4>
      </vt:variant>
      <vt:variant>
        <vt:lpwstr/>
      </vt:variant>
      <vt:variant>
        <vt:lpwstr>_Toc320102736</vt:lpwstr>
      </vt:variant>
      <vt:variant>
        <vt:i4>1376308</vt:i4>
      </vt:variant>
      <vt:variant>
        <vt:i4>1850</vt:i4>
      </vt:variant>
      <vt:variant>
        <vt:i4>0</vt:i4>
      </vt:variant>
      <vt:variant>
        <vt:i4>5</vt:i4>
      </vt:variant>
      <vt:variant>
        <vt:lpwstr/>
      </vt:variant>
      <vt:variant>
        <vt:lpwstr>_Toc320102735</vt:lpwstr>
      </vt:variant>
      <vt:variant>
        <vt:i4>1376308</vt:i4>
      </vt:variant>
      <vt:variant>
        <vt:i4>1844</vt:i4>
      </vt:variant>
      <vt:variant>
        <vt:i4>0</vt:i4>
      </vt:variant>
      <vt:variant>
        <vt:i4>5</vt:i4>
      </vt:variant>
      <vt:variant>
        <vt:lpwstr/>
      </vt:variant>
      <vt:variant>
        <vt:lpwstr>_Toc320102734</vt:lpwstr>
      </vt:variant>
      <vt:variant>
        <vt:i4>1376308</vt:i4>
      </vt:variant>
      <vt:variant>
        <vt:i4>1838</vt:i4>
      </vt:variant>
      <vt:variant>
        <vt:i4>0</vt:i4>
      </vt:variant>
      <vt:variant>
        <vt:i4>5</vt:i4>
      </vt:variant>
      <vt:variant>
        <vt:lpwstr/>
      </vt:variant>
      <vt:variant>
        <vt:lpwstr>_Toc320102733</vt:lpwstr>
      </vt:variant>
      <vt:variant>
        <vt:i4>1376308</vt:i4>
      </vt:variant>
      <vt:variant>
        <vt:i4>1832</vt:i4>
      </vt:variant>
      <vt:variant>
        <vt:i4>0</vt:i4>
      </vt:variant>
      <vt:variant>
        <vt:i4>5</vt:i4>
      </vt:variant>
      <vt:variant>
        <vt:lpwstr/>
      </vt:variant>
      <vt:variant>
        <vt:lpwstr>_Toc320102732</vt:lpwstr>
      </vt:variant>
      <vt:variant>
        <vt:i4>1376308</vt:i4>
      </vt:variant>
      <vt:variant>
        <vt:i4>1826</vt:i4>
      </vt:variant>
      <vt:variant>
        <vt:i4>0</vt:i4>
      </vt:variant>
      <vt:variant>
        <vt:i4>5</vt:i4>
      </vt:variant>
      <vt:variant>
        <vt:lpwstr/>
      </vt:variant>
      <vt:variant>
        <vt:lpwstr>_Toc320102731</vt:lpwstr>
      </vt:variant>
      <vt:variant>
        <vt:i4>1376308</vt:i4>
      </vt:variant>
      <vt:variant>
        <vt:i4>1820</vt:i4>
      </vt:variant>
      <vt:variant>
        <vt:i4>0</vt:i4>
      </vt:variant>
      <vt:variant>
        <vt:i4>5</vt:i4>
      </vt:variant>
      <vt:variant>
        <vt:lpwstr/>
      </vt:variant>
      <vt:variant>
        <vt:lpwstr>_Toc320102730</vt:lpwstr>
      </vt:variant>
      <vt:variant>
        <vt:i4>1310772</vt:i4>
      </vt:variant>
      <vt:variant>
        <vt:i4>1814</vt:i4>
      </vt:variant>
      <vt:variant>
        <vt:i4>0</vt:i4>
      </vt:variant>
      <vt:variant>
        <vt:i4>5</vt:i4>
      </vt:variant>
      <vt:variant>
        <vt:lpwstr/>
      </vt:variant>
      <vt:variant>
        <vt:lpwstr>_Toc320102729</vt:lpwstr>
      </vt:variant>
      <vt:variant>
        <vt:i4>1310772</vt:i4>
      </vt:variant>
      <vt:variant>
        <vt:i4>1808</vt:i4>
      </vt:variant>
      <vt:variant>
        <vt:i4>0</vt:i4>
      </vt:variant>
      <vt:variant>
        <vt:i4>5</vt:i4>
      </vt:variant>
      <vt:variant>
        <vt:lpwstr/>
      </vt:variant>
      <vt:variant>
        <vt:lpwstr>_Toc320102728</vt:lpwstr>
      </vt:variant>
      <vt:variant>
        <vt:i4>1310772</vt:i4>
      </vt:variant>
      <vt:variant>
        <vt:i4>1802</vt:i4>
      </vt:variant>
      <vt:variant>
        <vt:i4>0</vt:i4>
      </vt:variant>
      <vt:variant>
        <vt:i4>5</vt:i4>
      </vt:variant>
      <vt:variant>
        <vt:lpwstr/>
      </vt:variant>
      <vt:variant>
        <vt:lpwstr>_Toc320102727</vt:lpwstr>
      </vt:variant>
      <vt:variant>
        <vt:i4>1310772</vt:i4>
      </vt:variant>
      <vt:variant>
        <vt:i4>1796</vt:i4>
      </vt:variant>
      <vt:variant>
        <vt:i4>0</vt:i4>
      </vt:variant>
      <vt:variant>
        <vt:i4>5</vt:i4>
      </vt:variant>
      <vt:variant>
        <vt:lpwstr/>
      </vt:variant>
      <vt:variant>
        <vt:lpwstr>_Toc320102726</vt:lpwstr>
      </vt:variant>
      <vt:variant>
        <vt:i4>1310772</vt:i4>
      </vt:variant>
      <vt:variant>
        <vt:i4>1790</vt:i4>
      </vt:variant>
      <vt:variant>
        <vt:i4>0</vt:i4>
      </vt:variant>
      <vt:variant>
        <vt:i4>5</vt:i4>
      </vt:variant>
      <vt:variant>
        <vt:lpwstr/>
      </vt:variant>
      <vt:variant>
        <vt:lpwstr>_Toc320102725</vt:lpwstr>
      </vt:variant>
      <vt:variant>
        <vt:i4>1310772</vt:i4>
      </vt:variant>
      <vt:variant>
        <vt:i4>1784</vt:i4>
      </vt:variant>
      <vt:variant>
        <vt:i4>0</vt:i4>
      </vt:variant>
      <vt:variant>
        <vt:i4>5</vt:i4>
      </vt:variant>
      <vt:variant>
        <vt:lpwstr/>
      </vt:variant>
      <vt:variant>
        <vt:lpwstr>_Toc320102724</vt:lpwstr>
      </vt:variant>
      <vt:variant>
        <vt:i4>1310772</vt:i4>
      </vt:variant>
      <vt:variant>
        <vt:i4>1778</vt:i4>
      </vt:variant>
      <vt:variant>
        <vt:i4>0</vt:i4>
      </vt:variant>
      <vt:variant>
        <vt:i4>5</vt:i4>
      </vt:variant>
      <vt:variant>
        <vt:lpwstr/>
      </vt:variant>
      <vt:variant>
        <vt:lpwstr>_Toc320102723</vt:lpwstr>
      </vt:variant>
      <vt:variant>
        <vt:i4>1310772</vt:i4>
      </vt:variant>
      <vt:variant>
        <vt:i4>1772</vt:i4>
      </vt:variant>
      <vt:variant>
        <vt:i4>0</vt:i4>
      </vt:variant>
      <vt:variant>
        <vt:i4>5</vt:i4>
      </vt:variant>
      <vt:variant>
        <vt:lpwstr/>
      </vt:variant>
      <vt:variant>
        <vt:lpwstr>_Toc320102722</vt:lpwstr>
      </vt:variant>
      <vt:variant>
        <vt:i4>1310772</vt:i4>
      </vt:variant>
      <vt:variant>
        <vt:i4>1763</vt:i4>
      </vt:variant>
      <vt:variant>
        <vt:i4>0</vt:i4>
      </vt:variant>
      <vt:variant>
        <vt:i4>5</vt:i4>
      </vt:variant>
      <vt:variant>
        <vt:lpwstr/>
      </vt:variant>
      <vt:variant>
        <vt:lpwstr>_Toc320102721</vt:lpwstr>
      </vt:variant>
      <vt:variant>
        <vt:i4>1310772</vt:i4>
      </vt:variant>
      <vt:variant>
        <vt:i4>1757</vt:i4>
      </vt:variant>
      <vt:variant>
        <vt:i4>0</vt:i4>
      </vt:variant>
      <vt:variant>
        <vt:i4>5</vt:i4>
      </vt:variant>
      <vt:variant>
        <vt:lpwstr/>
      </vt:variant>
      <vt:variant>
        <vt:lpwstr>_Toc320102720</vt:lpwstr>
      </vt:variant>
      <vt:variant>
        <vt:i4>1507380</vt:i4>
      </vt:variant>
      <vt:variant>
        <vt:i4>1751</vt:i4>
      </vt:variant>
      <vt:variant>
        <vt:i4>0</vt:i4>
      </vt:variant>
      <vt:variant>
        <vt:i4>5</vt:i4>
      </vt:variant>
      <vt:variant>
        <vt:lpwstr/>
      </vt:variant>
      <vt:variant>
        <vt:lpwstr>_Toc320102719</vt:lpwstr>
      </vt:variant>
      <vt:variant>
        <vt:i4>1507380</vt:i4>
      </vt:variant>
      <vt:variant>
        <vt:i4>1745</vt:i4>
      </vt:variant>
      <vt:variant>
        <vt:i4>0</vt:i4>
      </vt:variant>
      <vt:variant>
        <vt:i4>5</vt:i4>
      </vt:variant>
      <vt:variant>
        <vt:lpwstr/>
      </vt:variant>
      <vt:variant>
        <vt:lpwstr>_Toc320102718</vt:lpwstr>
      </vt:variant>
      <vt:variant>
        <vt:i4>1507380</vt:i4>
      </vt:variant>
      <vt:variant>
        <vt:i4>1739</vt:i4>
      </vt:variant>
      <vt:variant>
        <vt:i4>0</vt:i4>
      </vt:variant>
      <vt:variant>
        <vt:i4>5</vt:i4>
      </vt:variant>
      <vt:variant>
        <vt:lpwstr/>
      </vt:variant>
      <vt:variant>
        <vt:lpwstr>_Toc320102717</vt:lpwstr>
      </vt:variant>
      <vt:variant>
        <vt:i4>1507380</vt:i4>
      </vt:variant>
      <vt:variant>
        <vt:i4>1733</vt:i4>
      </vt:variant>
      <vt:variant>
        <vt:i4>0</vt:i4>
      </vt:variant>
      <vt:variant>
        <vt:i4>5</vt:i4>
      </vt:variant>
      <vt:variant>
        <vt:lpwstr/>
      </vt:variant>
      <vt:variant>
        <vt:lpwstr>_Toc320102716</vt:lpwstr>
      </vt:variant>
      <vt:variant>
        <vt:i4>1507380</vt:i4>
      </vt:variant>
      <vt:variant>
        <vt:i4>1727</vt:i4>
      </vt:variant>
      <vt:variant>
        <vt:i4>0</vt:i4>
      </vt:variant>
      <vt:variant>
        <vt:i4>5</vt:i4>
      </vt:variant>
      <vt:variant>
        <vt:lpwstr/>
      </vt:variant>
      <vt:variant>
        <vt:lpwstr>_Toc320102715</vt:lpwstr>
      </vt:variant>
      <vt:variant>
        <vt:i4>1507380</vt:i4>
      </vt:variant>
      <vt:variant>
        <vt:i4>1721</vt:i4>
      </vt:variant>
      <vt:variant>
        <vt:i4>0</vt:i4>
      </vt:variant>
      <vt:variant>
        <vt:i4>5</vt:i4>
      </vt:variant>
      <vt:variant>
        <vt:lpwstr/>
      </vt:variant>
      <vt:variant>
        <vt:lpwstr>_Toc320102714</vt:lpwstr>
      </vt:variant>
      <vt:variant>
        <vt:i4>1507380</vt:i4>
      </vt:variant>
      <vt:variant>
        <vt:i4>1715</vt:i4>
      </vt:variant>
      <vt:variant>
        <vt:i4>0</vt:i4>
      </vt:variant>
      <vt:variant>
        <vt:i4>5</vt:i4>
      </vt:variant>
      <vt:variant>
        <vt:lpwstr/>
      </vt:variant>
      <vt:variant>
        <vt:lpwstr>_Toc320102713</vt:lpwstr>
      </vt:variant>
      <vt:variant>
        <vt:i4>1507380</vt:i4>
      </vt:variant>
      <vt:variant>
        <vt:i4>1709</vt:i4>
      </vt:variant>
      <vt:variant>
        <vt:i4>0</vt:i4>
      </vt:variant>
      <vt:variant>
        <vt:i4>5</vt:i4>
      </vt:variant>
      <vt:variant>
        <vt:lpwstr/>
      </vt:variant>
      <vt:variant>
        <vt:lpwstr>_Toc320102712</vt:lpwstr>
      </vt:variant>
      <vt:variant>
        <vt:i4>1507380</vt:i4>
      </vt:variant>
      <vt:variant>
        <vt:i4>1703</vt:i4>
      </vt:variant>
      <vt:variant>
        <vt:i4>0</vt:i4>
      </vt:variant>
      <vt:variant>
        <vt:i4>5</vt:i4>
      </vt:variant>
      <vt:variant>
        <vt:lpwstr/>
      </vt:variant>
      <vt:variant>
        <vt:lpwstr>_Toc320102711</vt:lpwstr>
      </vt:variant>
      <vt:variant>
        <vt:i4>1507380</vt:i4>
      </vt:variant>
      <vt:variant>
        <vt:i4>1697</vt:i4>
      </vt:variant>
      <vt:variant>
        <vt:i4>0</vt:i4>
      </vt:variant>
      <vt:variant>
        <vt:i4>5</vt:i4>
      </vt:variant>
      <vt:variant>
        <vt:lpwstr/>
      </vt:variant>
      <vt:variant>
        <vt:lpwstr>_Toc320102710</vt:lpwstr>
      </vt:variant>
      <vt:variant>
        <vt:i4>1441844</vt:i4>
      </vt:variant>
      <vt:variant>
        <vt:i4>1691</vt:i4>
      </vt:variant>
      <vt:variant>
        <vt:i4>0</vt:i4>
      </vt:variant>
      <vt:variant>
        <vt:i4>5</vt:i4>
      </vt:variant>
      <vt:variant>
        <vt:lpwstr/>
      </vt:variant>
      <vt:variant>
        <vt:lpwstr>_Toc320102709</vt:lpwstr>
      </vt:variant>
      <vt:variant>
        <vt:i4>2031665</vt:i4>
      </vt:variant>
      <vt:variant>
        <vt:i4>1682</vt:i4>
      </vt:variant>
      <vt:variant>
        <vt:i4>0</vt:i4>
      </vt:variant>
      <vt:variant>
        <vt:i4>5</vt:i4>
      </vt:variant>
      <vt:variant>
        <vt:lpwstr/>
      </vt:variant>
      <vt:variant>
        <vt:lpwstr>_Toc320109226</vt:lpwstr>
      </vt:variant>
      <vt:variant>
        <vt:i4>2031665</vt:i4>
      </vt:variant>
      <vt:variant>
        <vt:i4>1676</vt:i4>
      </vt:variant>
      <vt:variant>
        <vt:i4>0</vt:i4>
      </vt:variant>
      <vt:variant>
        <vt:i4>5</vt:i4>
      </vt:variant>
      <vt:variant>
        <vt:lpwstr/>
      </vt:variant>
      <vt:variant>
        <vt:lpwstr>_Toc320109225</vt:lpwstr>
      </vt:variant>
      <vt:variant>
        <vt:i4>2031665</vt:i4>
      </vt:variant>
      <vt:variant>
        <vt:i4>1670</vt:i4>
      </vt:variant>
      <vt:variant>
        <vt:i4>0</vt:i4>
      </vt:variant>
      <vt:variant>
        <vt:i4>5</vt:i4>
      </vt:variant>
      <vt:variant>
        <vt:lpwstr/>
      </vt:variant>
      <vt:variant>
        <vt:lpwstr>_Toc320109224</vt:lpwstr>
      </vt:variant>
      <vt:variant>
        <vt:i4>2031665</vt:i4>
      </vt:variant>
      <vt:variant>
        <vt:i4>1664</vt:i4>
      </vt:variant>
      <vt:variant>
        <vt:i4>0</vt:i4>
      </vt:variant>
      <vt:variant>
        <vt:i4>5</vt:i4>
      </vt:variant>
      <vt:variant>
        <vt:lpwstr/>
      </vt:variant>
      <vt:variant>
        <vt:lpwstr>_Toc320109223</vt:lpwstr>
      </vt:variant>
      <vt:variant>
        <vt:i4>2031665</vt:i4>
      </vt:variant>
      <vt:variant>
        <vt:i4>1658</vt:i4>
      </vt:variant>
      <vt:variant>
        <vt:i4>0</vt:i4>
      </vt:variant>
      <vt:variant>
        <vt:i4>5</vt:i4>
      </vt:variant>
      <vt:variant>
        <vt:lpwstr/>
      </vt:variant>
      <vt:variant>
        <vt:lpwstr>_Toc320109222</vt:lpwstr>
      </vt:variant>
      <vt:variant>
        <vt:i4>2031665</vt:i4>
      </vt:variant>
      <vt:variant>
        <vt:i4>1652</vt:i4>
      </vt:variant>
      <vt:variant>
        <vt:i4>0</vt:i4>
      </vt:variant>
      <vt:variant>
        <vt:i4>5</vt:i4>
      </vt:variant>
      <vt:variant>
        <vt:lpwstr/>
      </vt:variant>
      <vt:variant>
        <vt:lpwstr>_Toc320109221</vt:lpwstr>
      </vt:variant>
      <vt:variant>
        <vt:i4>2031665</vt:i4>
      </vt:variant>
      <vt:variant>
        <vt:i4>1646</vt:i4>
      </vt:variant>
      <vt:variant>
        <vt:i4>0</vt:i4>
      </vt:variant>
      <vt:variant>
        <vt:i4>5</vt:i4>
      </vt:variant>
      <vt:variant>
        <vt:lpwstr/>
      </vt:variant>
      <vt:variant>
        <vt:lpwstr>_Toc320109220</vt:lpwstr>
      </vt:variant>
      <vt:variant>
        <vt:i4>1835057</vt:i4>
      </vt:variant>
      <vt:variant>
        <vt:i4>1640</vt:i4>
      </vt:variant>
      <vt:variant>
        <vt:i4>0</vt:i4>
      </vt:variant>
      <vt:variant>
        <vt:i4>5</vt:i4>
      </vt:variant>
      <vt:variant>
        <vt:lpwstr/>
      </vt:variant>
      <vt:variant>
        <vt:lpwstr>_Toc320109219</vt:lpwstr>
      </vt:variant>
      <vt:variant>
        <vt:i4>1835057</vt:i4>
      </vt:variant>
      <vt:variant>
        <vt:i4>1634</vt:i4>
      </vt:variant>
      <vt:variant>
        <vt:i4>0</vt:i4>
      </vt:variant>
      <vt:variant>
        <vt:i4>5</vt:i4>
      </vt:variant>
      <vt:variant>
        <vt:lpwstr/>
      </vt:variant>
      <vt:variant>
        <vt:lpwstr>_Toc320109218</vt:lpwstr>
      </vt:variant>
      <vt:variant>
        <vt:i4>1835057</vt:i4>
      </vt:variant>
      <vt:variant>
        <vt:i4>1628</vt:i4>
      </vt:variant>
      <vt:variant>
        <vt:i4>0</vt:i4>
      </vt:variant>
      <vt:variant>
        <vt:i4>5</vt:i4>
      </vt:variant>
      <vt:variant>
        <vt:lpwstr/>
      </vt:variant>
      <vt:variant>
        <vt:lpwstr>_Toc320109217</vt:lpwstr>
      </vt:variant>
      <vt:variant>
        <vt:i4>1835057</vt:i4>
      </vt:variant>
      <vt:variant>
        <vt:i4>1622</vt:i4>
      </vt:variant>
      <vt:variant>
        <vt:i4>0</vt:i4>
      </vt:variant>
      <vt:variant>
        <vt:i4>5</vt:i4>
      </vt:variant>
      <vt:variant>
        <vt:lpwstr/>
      </vt:variant>
      <vt:variant>
        <vt:lpwstr>_Toc320109216</vt:lpwstr>
      </vt:variant>
      <vt:variant>
        <vt:i4>1835057</vt:i4>
      </vt:variant>
      <vt:variant>
        <vt:i4>1616</vt:i4>
      </vt:variant>
      <vt:variant>
        <vt:i4>0</vt:i4>
      </vt:variant>
      <vt:variant>
        <vt:i4>5</vt:i4>
      </vt:variant>
      <vt:variant>
        <vt:lpwstr/>
      </vt:variant>
      <vt:variant>
        <vt:lpwstr>_Toc320109215</vt:lpwstr>
      </vt:variant>
      <vt:variant>
        <vt:i4>1835057</vt:i4>
      </vt:variant>
      <vt:variant>
        <vt:i4>1610</vt:i4>
      </vt:variant>
      <vt:variant>
        <vt:i4>0</vt:i4>
      </vt:variant>
      <vt:variant>
        <vt:i4>5</vt:i4>
      </vt:variant>
      <vt:variant>
        <vt:lpwstr/>
      </vt:variant>
      <vt:variant>
        <vt:lpwstr>_Toc320109214</vt:lpwstr>
      </vt:variant>
      <vt:variant>
        <vt:i4>1835057</vt:i4>
      </vt:variant>
      <vt:variant>
        <vt:i4>1604</vt:i4>
      </vt:variant>
      <vt:variant>
        <vt:i4>0</vt:i4>
      </vt:variant>
      <vt:variant>
        <vt:i4>5</vt:i4>
      </vt:variant>
      <vt:variant>
        <vt:lpwstr/>
      </vt:variant>
      <vt:variant>
        <vt:lpwstr>_Toc320109213</vt:lpwstr>
      </vt:variant>
      <vt:variant>
        <vt:i4>1835057</vt:i4>
      </vt:variant>
      <vt:variant>
        <vt:i4>1598</vt:i4>
      </vt:variant>
      <vt:variant>
        <vt:i4>0</vt:i4>
      </vt:variant>
      <vt:variant>
        <vt:i4>5</vt:i4>
      </vt:variant>
      <vt:variant>
        <vt:lpwstr/>
      </vt:variant>
      <vt:variant>
        <vt:lpwstr>_Toc320109212</vt:lpwstr>
      </vt:variant>
      <vt:variant>
        <vt:i4>1835057</vt:i4>
      </vt:variant>
      <vt:variant>
        <vt:i4>1592</vt:i4>
      </vt:variant>
      <vt:variant>
        <vt:i4>0</vt:i4>
      </vt:variant>
      <vt:variant>
        <vt:i4>5</vt:i4>
      </vt:variant>
      <vt:variant>
        <vt:lpwstr/>
      </vt:variant>
      <vt:variant>
        <vt:lpwstr>_Toc320109211</vt:lpwstr>
      </vt:variant>
      <vt:variant>
        <vt:i4>1835057</vt:i4>
      </vt:variant>
      <vt:variant>
        <vt:i4>1586</vt:i4>
      </vt:variant>
      <vt:variant>
        <vt:i4>0</vt:i4>
      </vt:variant>
      <vt:variant>
        <vt:i4>5</vt:i4>
      </vt:variant>
      <vt:variant>
        <vt:lpwstr/>
      </vt:variant>
      <vt:variant>
        <vt:lpwstr>_Toc320109210</vt:lpwstr>
      </vt:variant>
      <vt:variant>
        <vt:i4>1900593</vt:i4>
      </vt:variant>
      <vt:variant>
        <vt:i4>1580</vt:i4>
      </vt:variant>
      <vt:variant>
        <vt:i4>0</vt:i4>
      </vt:variant>
      <vt:variant>
        <vt:i4>5</vt:i4>
      </vt:variant>
      <vt:variant>
        <vt:lpwstr/>
      </vt:variant>
      <vt:variant>
        <vt:lpwstr>_Toc320109209</vt:lpwstr>
      </vt:variant>
      <vt:variant>
        <vt:i4>1900593</vt:i4>
      </vt:variant>
      <vt:variant>
        <vt:i4>1574</vt:i4>
      </vt:variant>
      <vt:variant>
        <vt:i4>0</vt:i4>
      </vt:variant>
      <vt:variant>
        <vt:i4>5</vt:i4>
      </vt:variant>
      <vt:variant>
        <vt:lpwstr/>
      </vt:variant>
      <vt:variant>
        <vt:lpwstr>_Toc320109208</vt:lpwstr>
      </vt:variant>
      <vt:variant>
        <vt:i4>1900593</vt:i4>
      </vt:variant>
      <vt:variant>
        <vt:i4>1568</vt:i4>
      </vt:variant>
      <vt:variant>
        <vt:i4>0</vt:i4>
      </vt:variant>
      <vt:variant>
        <vt:i4>5</vt:i4>
      </vt:variant>
      <vt:variant>
        <vt:lpwstr/>
      </vt:variant>
      <vt:variant>
        <vt:lpwstr>_Toc320109207</vt:lpwstr>
      </vt:variant>
      <vt:variant>
        <vt:i4>1900593</vt:i4>
      </vt:variant>
      <vt:variant>
        <vt:i4>1562</vt:i4>
      </vt:variant>
      <vt:variant>
        <vt:i4>0</vt:i4>
      </vt:variant>
      <vt:variant>
        <vt:i4>5</vt:i4>
      </vt:variant>
      <vt:variant>
        <vt:lpwstr/>
      </vt:variant>
      <vt:variant>
        <vt:lpwstr>_Toc320109206</vt:lpwstr>
      </vt:variant>
      <vt:variant>
        <vt:i4>1900593</vt:i4>
      </vt:variant>
      <vt:variant>
        <vt:i4>1556</vt:i4>
      </vt:variant>
      <vt:variant>
        <vt:i4>0</vt:i4>
      </vt:variant>
      <vt:variant>
        <vt:i4>5</vt:i4>
      </vt:variant>
      <vt:variant>
        <vt:lpwstr/>
      </vt:variant>
      <vt:variant>
        <vt:lpwstr>_Toc320109205</vt:lpwstr>
      </vt:variant>
      <vt:variant>
        <vt:i4>1900593</vt:i4>
      </vt:variant>
      <vt:variant>
        <vt:i4>1550</vt:i4>
      </vt:variant>
      <vt:variant>
        <vt:i4>0</vt:i4>
      </vt:variant>
      <vt:variant>
        <vt:i4>5</vt:i4>
      </vt:variant>
      <vt:variant>
        <vt:lpwstr/>
      </vt:variant>
      <vt:variant>
        <vt:lpwstr>_Toc320109204</vt:lpwstr>
      </vt:variant>
      <vt:variant>
        <vt:i4>1900593</vt:i4>
      </vt:variant>
      <vt:variant>
        <vt:i4>1544</vt:i4>
      </vt:variant>
      <vt:variant>
        <vt:i4>0</vt:i4>
      </vt:variant>
      <vt:variant>
        <vt:i4>5</vt:i4>
      </vt:variant>
      <vt:variant>
        <vt:lpwstr/>
      </vt:variant>
      <vt:variant>
        <vt:lpwstr>_Toc320109203</vt:lpwstr>
      </vt:variant>
      <vt:variant>
        <vt:i4>1900593</vt:i4>
      </vt:variant>
      <vt:variant>
        <vt:i4>1538</vt:i4>
      </vt:variant>
      <vt:variant>
        <vt:i4>0</vt:i4>
      </vt:variant>
      <vt:variant>
        <vt:i4>5</vt:i4>
      </vt:variant>
      <vt:variant>
        <vt:lpwstr/>
      </vt:variant>
      <vt:variant>
        <vt:lpwstr>_Toc320109202</vt:lpwstr>
      </vt:variant>
      <vt:variant>
        <vt:i4>1900593</vt:i4>
      </vt:variant>
      <vt:variant>
        <vt:i4>1532</vt:i4>
      </vt:variant>
      <vt:variant>
        <vt:i4>0</vt:i4>
      </vt:variant>
      <vt:variant>
        <vt:i4>5</vt:i4>
      </vt:variant>
      <vt:variant>
        <vt:lpwstr/>
      </vt:variant>
      <vt:variant>
        <vt:lpwstr>_Toc320109201</vt:lpwstr>
      </vt:variant>
      <vt:variant>
        <vt:i4>1900593</vt:i4>
      </vt:variant>
      <vt:variant>
        <vt:i4>1526</vt:i4>
      </vt:variant>
      <vt:variant>
        <vt:i4>0</vt:i4>
      </vt:variant>
      <vt:variant>
        <vt:i4>5</vt:i4>
      </vt:variant>
      <vt:variant>
        <vt:lpwstr/>
      </vt:variant>
      <vt:variant>
        <vt:lpwstr>_Toc320109200</vt:lpwstr>
      </vt:variant>
      <vt:variant>
        <vt:i4>1310770</vt:i4>
      </vt:variant>
      <vt:variant>
        <vt:i4>1520</vt:i4>
      </vt:variant>
      <vt:variant>
        <vt:i4>0</vt:i4>
      </vt:variant>
      <vt:variant>
        <vt:i4>5</vt:i4>
      </vt:variant>
      <vt:variant>
        <vt:lpwstr/>
      </vt:variant>
      <vt:variant>
        <vt:lpwstr>_Toc320109199</vt:lpwstr>
      </vt:variant>
      <vt:variant>
        <vt:i4>1310770</vt:i4>
      </vt:variant>
      <vt:variant>
        <vt:i4>1514</vt:i4>
      </vt:variant>
      <vt:variant>
        <vt:i4>0</vt:i4>
      </vt:variant>
      <vt:variant>
        <vt:i4>5</vt:i4>
      </vt:variant>
      <vt:variant>
        <vt:lpwstr/>
      </vt:variant>
      <vt:variant>
        <vt:lpwstr>_Toc320109198</vt:lpwstr>
      </vt:variant>
      <vt:variant>
        <vt:i4>1310770</vt:i4>
      </vt:variant>
      <vt:variant>
        <vt:i4>1508</vt:i4>
      </vt:variant>
      <vt:variant>
        <vt:i4>0</vt:i4>
      </vt:variant>
      <vt:variant>
        <vt:i4>5</vt:i4>
      </vt:variant>
      <vt:variant>
        <vt:lpwstr/>
      </vt:variant>
      <vt:variant>
        <vt:lpwstr>_Toc320109197</vt:lpwstr>
      </vt:variant>
      <vt:variant>
        <vt:i4>1310770</vt:i4>
      </vt:variant>
      <vt:variant>
        <vt:i4>1502</vt:i4>
      </vt:variant>
      <vt:variant>
        <vt:i4>0</vt:i4>
      </vt:variant>
      <vt:variant>
        <vt:i4>5</vt:i4>
      </vt:variant>
      <vt:variant>
        <vt:lpwstr/>
      </vt:variant>
      <vt:variant>
        <vt:lpwstr>_Toc320109196</vt:lpwstr>
      </vt:variant>
      <vt:variant>
        <vt:i4>1310770</vt:i4>
      </vt:variant>
      <vt:variant>
        <vt:i4>1496</vt:i4>
      </vt:variant>
      <vt:variant>
        <vt:i4>0</vt:i4>
      </vt:variant>
      <vt:variant>
        <vt:i4>5</vt:i4>
      </vt:variant>
      <vt:variant>
        <vt:lpwstr/>
      </vt:variant>
      <vt:variant>
        <vt:lpwstr>_Toc320109195</vt:lpwstr>
      </vt:variant>
      <vt:variant>
        <vt:i4>1310770</vt:i4>
      </vt:variant>
      <vt:variant>
        <vt:i4>1490</vt:i4>
      </vt:variant>
      <vt:variant>
        <vt:i4>0</vt:i4>
      </vt:variant>
      <vt:variant>
        <vt:i4>5</vt:i4>
      </vt:variant>
      <vt:variant>
        <vt:lpwstr/>
      </vt:variant>
      <vt:variant>
        <vt:lpwstr>_Toc320109194</vt:lpwstr>
      </vt:variant>
      <vt:variant>
        <vt:i4>1310770</vt:i4>
      </vt:variant>
      <vt:variant>
        <vt:i4>1484</vt:i4>
      </vt:variant>
      <vt:variant>
        <vt:i4>0</vt:i4>
      </vt:variant>
      <vt:variant>
        <vt:i4>5</vt:i4>
      </vt:variant>
      <vt:variant>
        <vt:lpwstr/>
      </vt:variant>
      <vt:variant>
        <vt:lpwstr>_Toc320109193</vt:lpwstr>
      </vt:variant>
      <vt:variant>
        <vt:i4>1310770</vt:i4>
      </vt:variant>
      <vt:variant>
        <vt:i4>1478</vt:i4>
      </vt:variant>
      <vt:variant>
        <vt:i4>0</vt:i4>
      </vt:variant>
      <vt:variant>
        <vt:i4>5</vt:i4>
      </vt:variant>
      <vt:variant>
        <vt:lpwstr/>
      </vt:variant>
      <vt:variant>
        <vt:lpwstr>_Toc320109192</vt:lpwstr>
      </vt:variant>
      <vt:variant>
        <vt:i4>1310770</vt:i4>
      </vt:variant>
      <vt:variant>
        <vt:i4>1472</vt:i4>
      </vt:variant>
      <vt:variant>
        <vt:i4>0</vt:i4>
      </vt:variant>
      <vt:variant>
        <vt:i4>5</vt:i4>
      </vt:variant>
      <vt:variant>
        <vt:lpwstr/>
      </vt:variant>
      <vt:variant>
        <vt:lpwstr>_Toc320109191</vt:lpwstr>
      </vt:variant>
      <vt:variant>
        <vt:i4>1310770</vt:i4>
      </vt:variant>
      <vt:variant>
        <vt:i4>1466</vt:i4>
      </vt:variant>
      <vt:variant>
        <vt:i4>0</vt:i4>
      </vt:variant>
      <vt:variant>
        <vt:i4>5</vt:i4>
      </vt:variant>
      <vt:variant>
        <vt:lpwstr/>
      </vt:variant>
      <vt:variant>
        <vt:lpwstr>_Toc320109190</vt:lpwstr>
      </vt:variant>
      <vt:variant>
        <vt:i4>1376306</vt:i4>
      </vt:variant>
      <vt:variant>
        <vt:i4>1460</vt:i4>
      </vt:variant>
      <vt:variant>
        <vt:i4>0</vt:i4>
      </vt:variant>
      <vt:variant>
        <vt:i4>5</vt:i4>
      </vt:variant>
      <vt:variant>
        <vt:lpwstr/>
      </vt:variant>
      <vt:variant>
        <vt:lpwstr>_Toc320109189</vt:lpwstr>
      </vt:variant>
      <vt:variant>
        <vt:i4>1376306</vt:i4>
      </vt:variant>
      <vt:variant>
        <vt:i4>1454</vt:i4>
      </vt:variant>
      <vt:variant>
        <vt:i4>0</vt:i4>
      </vt:variant>
      <vt:variant>
        <vt:i4>5</vt:i4>
      </vt:variant>
      <vt:variant>
        <vt:lpwstr/>
      </vt:variant>
      <vt:variant>
        <vt:lpwstr>_Toc320109188</vt:lpwstr>
      </vt:variant>
      <vt:variant>
        <vt:i4>1376306</vt:i4>
      </vt:variant>
      <vt:variant>
        <vt:i4>1448</vt:i4>
      </vt:variant>
      <vt:variant>
        <vt:i4>0</vt:i4>
      </vt:variant>
      <vt:variant>
        <vt:i4>5</vt:i4>
      </vt:variant>
      <vt:variant>
        <vt:lpwstr/>
      </vt:variant>
      <vt:variant>
        <vt:lpwstr>_Toc320109187</vt:lpwstr>
      </vt:variant>
      <vt:variant>
        <vt:i4>1376306</vt:i4>
      </vt:variant>
      <vt:variant>
        <vt:i4>1442</vt:i4>
      </vt:variant>
      <vt:variant>
        <vt:i4>0</vt:i4>
      </vt:variant>
      <vt:variant>
        <vt:i4>5</vt:i4>
      </vt:variant>
      <vt:variant>
        <vt:lpwstr/>
      </vt:variant>
      <vt:variant>
        <vt:lpwstr>_Toc320109186</vt:lpwstr>
      </vt:variant>
      <vt:variant>
        <vt:i4>1376306</vt:i4>
      </vt:variant>
      <vt:variant>
        <vt:i4>1436</vt:i4>
      </vt:variant>
      <vt:variant>
        <vt:i4>0</vt:i4>
      </vt:variant>
      <vt:variant>
        <vt:i4>5</vt:i4>
      </vt:variant>
      <vt:variant>
        <vt:lpwstr/>
      </vt:variant>
      <vt:variant>
        <vt:lpwstr>_Toc320109185</vt:lpwstr>
      </vt:variant>
      <vt:variant>
        <vt:i4>1376306</vt:i4>
      </vt:variant>
      <vt:variant>
        <vt:i4>1430</vt:i4>
      </vt:variant>
      <vt:variant>
        <vt:i4>0</vt:i4>
      </vt:variant>
      <vt:variant>
        <vt:i4>5</vt:i4>
      </vt:variant>
      <vt:variant>
        <vt:lpwstr/>
      </vt:variant>
      <vt:variant>
        <vt:lpwstr>_Toc320109184</vt:lpwstr>
      </vt:variant>
      <vt:variant>
        <vt:i4>1376306</vt:i4>
      </vt:variant>
      <vt:variant>
        <vt:i4>1424</vt:i4>
      </vt:variant>
      <vt:variant>
        <vt:i4>0</vt:i4>
      </vt:variant>
      <vt:variant>
        <vt:i4>5</vt:i4>
      </vt:variant>
      <vt:variant>
        <vt:lpwstr/>
      </vt:variant>
      <vt:variant>
        <vt:lpwstr>_Toc320109183</vt:lpwstr>
      </vt:variant>
      <vt:variant>
        <vt:i4>1376306</vt:i4>
      </vt:variant>
      <vt:variant>
        <vt:i4>1418</vt:i4>
      </vt:variant>
      <vt:variant>
        <vt:i4>0</vt:i4>
      </vt:variant>
      <vt:variant>
        <vt:i4>5</vt:i4>
      </vt:variant>
      <vt:variant>
        <vt:lpwstr/>
      </vt:variant>
      <vt:variant>
        <vt:lpwstr>_Toc320109182</vt:lpwstr>
      </vt:variant>
      <vt:variant>
        <vt:i4>1376306</vt:i4>
      </vt:variant>
      <vt:variant>
        <vt:i4>1412</vt:i4>
      </vt:variant>
      <vt:variant>
        <vt:i4>0</vt:i4>
      </vt:variant>
      <vt:variant>
        <vt:i4>5</vt:i4>
      </vt:variant>
      <vt:variant>
        <vt:lpwstr/>
      </vt:variant>
      <vt:variant>
        <vt:lpwstr>_Toc320109181</vt:lpwstr>
      </vt:variant>
      <vt:variant>
        <vt:i4>1376306</vt:i4>
      </vt:variant>
      <vt:variant>
        <vt:i4>1406</vt:i4>
      </vt:variant>
      <vt:variant>
        <vt:i4>0</vt:i4>
      </vt:variant>
      <vt:variant>
        <vt:i4>5</vt:i4>
      </vt:variant>
      <vt:variant>
        <vt:lpwstr/>
      </vt:variant>
      <vt:variant>
        <vt:lpwstr>_Toc320109180</vt:lpwstr>
      </vt:variant>
      <vt:variant>
        <vt:i4>1703986</vt:i4>
      </vt:variant>
      <vt:variant>
        <vt:i4>1400</vt:i4>
      </vt:variant>
      <vt:variant>
        <vt:i4>0</vt:i4>
      </vt:variant>
      <vt:variant>
        <vt:i4>5</vt:i4>
      </vt:variant>
      <vt:variant>
        <vt:lpwstr/>
      </vt:variant>
      <vt:variant>
        <vt:lpwstr>_Toc320109179</vt:lpwstr>
      </vt:variant>
      <vt:variant>
        <vt:i4>1703986</vt:i4>
      </vt:variant>
      <vt:variant>
        <vt:i4>1394</vt:i4>
      </vt:variant>
      <vt:variant>
        <vt:i4>0</vt:i4>
      </vt:variant>
      <vt:variant>
        <vt:i4>5</vt:i4>
      </vt:variant>
      <vt:variant>
        <vt:lpwstr/>
      </vt:variant>
      <vt:variant>
        <vt:lpwstr>_Toc320109178</vt:lpwstr>
      </vt:variant>
      <vt:variant>
        <vt:i4>1703986</vt:i4>
      </vt:variant>
      <vt:variant>
        <vt:i4>1388</vt:i4>
      </vt:variant>
      <vt:variant>
        <vt:i4>0</vt:i4>
      </vt:variant>
      <vt:variant>
        <vt:i4>5</vt:i4>
      </vt:variant>
      <vt:variant>
        <vt:lpwstr/>
      </vt:variant>
      <vt:variant>
        <vt:lpwstr>_Toc320109177</vt:lpwstr>
      </vt:variant>
      <vt:variant>
        <vt:i4>1703986</vt:i4>
      </vt:variant>
      <vt:variant>
        <vt:i4>1382</vt:i4>
      </vt:variant>
      <vt:variant>
        <vt:i4>0</vt:i4>
      </vt:variant>
      <vt:variant>
        <vt:i4>5</vt:i4>
      </vt:variant>
      <vt:variant>
        <vt:lpwstr/>
      </vt:variant>
      <vt:variant>
        <vt:lpwstr>_Toc320109176</vt:lpwstr>
      </vt:variant>
      <vt:variant>
        <vt:i4>1703986</vt:i4>
      </vt:variant>
      <vt:variant>
        <vt:i4>1376</vt:i4>
      </vt:variant>
      <vt:variant>
        <vt:i4>0</vt:i4>
      </vt:variant>
      <vt:variant>
        <vt:i4>5</vt:i4>
      </vt:variant>
      <vt:variant>
        <vt:lpwstr/>
      </vt:variant>
      <vt:variant>
        <vt:lpwstr>_Toc320109175</vt:lpwstr>
      </vt:variant>
      <vt:variant>
        <vt:i4>1703986</vt:i4>
      </vt:variant>
      <vt:variant>
        <vt:i4>1370</vt:i4>
      </vt:variant>
      <vt:variant>
        <vt:i4>0</vt:i4>
      </vt:variant>
      <vt:variant>
        <vt:i4>5</vt:i4>
      </vt:variant>
      <vt:variant>
        <vt:lpwstr/>
      </vt:variant>
      <vt:variant>
        <vt:lpwstr>_Toc320109174</vt:lpwstr>
      </vt:variant>
      <vt:variant>
        <vt:i4>1703986</vt:i4>
      </vt:variant>
      <vt:variant>
        <vt:i4>1364</vt:i4>
      </vt:variant>
      <vt:variant>
        <vt:i4>0</vt:i4>
      </vt:variant>
      <vt:variant>
        <vt:i4>5</vt:i4>
      </vt:variant>
      <vt:variant>
        <vt:lpwstr/>
      </vt:variant>
      <vt:variant>
        <vt:lpwstr>_Toc320109173</vt:lpwstr>
      </vt:variant>
      <vt:variant>
        <vt:i4>1703986</vt:i4>
      </vt:variant>
      <vt:variant>
        <vt:i4>1358</vt:i4>
      </vt:variant>
      <vt:variant>
        <vt:i4>0</vt:i4>
      </vt:variant>
      <vt:variant>
        <vt:i4>5</vt:i4>
      </vt:variant>
      <vt:variant>
        <vt:lpwstr/>
      </vt:variant>
      <vt:variant>
        <vt:lpwstr>_Toc320109172</vt:lpwstr>
      </vt:variant>
      <vt:variant>
        <vt:i4>1703986</vt:i4>
      </vt:variant>
      <vt:variant>
        <vt:i4>1352</vt:i4>
      </vt:variant>
      <vt:variant>
        <vt:i4>0</vt:i4>
      </vt:variant>
      <vt:variant>
        <vt:i4>5</vt:i4>
      </vt:variant>
      <vt:variant>
        <vt:lpwstr/>
      </vt:variant>
      <vt:variant>
        <vt:lpwstr>_Toc320109171</vt:lpwstr>
      </vt:variant>
      <vt:variant>
        <vt:i4>1703986</vt:i4>
      </vt:variant>
      <vt:variant>
        <vt:i4>1346</vt:i4>
      </vt:variant>
      <vt:variant>
        <vt:i4>0</vt:i4>
      </vt:variant>
      <vt:variant>
        <vt:i4>5</vt:i4>
      </vt:variant>
      <vt:variant>
        <vt:lpwstr/>
      </vt:variant>
      <vt:variant>
        <vt:lpwstr>_Toc320109170</vt:lpwstr>
      </vt:variant>
      <vt:variant>
        <vt:i4>1769522</vt:i4>
      </vt:variant>
      <vt:variant>
        <vt:i4>1340</vt:i4>
      </vt:variant>
      <vt:variant>
        <vt:i4>0</vt:i4>
      </vt:variant>
      <vt:variant>
        <vt:i4>5</vt:i4>
      </vt:variant>
      <vt:variant>
        <vt:lpwstr/>
      </vt:variant>
      <vt:variant>
        <vt:lpwstr>_Toc320109169</vt:lpwstr>
      </vt:variant>
      <vt:variant>
        <vt:i4>1769522</vt:i4>
      </vt:variant>
      <vt:variant>
        <vt:i4>1334</vt:i4>
      </vt:variant>
      <vt:variant>
        <vt:i4>0</vt:i4>
      </vt:variant>
      <vt:variant>
        <vt:i4>5</vt:i4>
      </vt:variant>
      <vt:variant>
        <vt:lpwstr/>
      </vt:variant>
      <vt:variant>
        <vt:lpwstr>_Toc320109168</vt:lpwstr>
      </vt:variant>
      <vt:variant>
        <vt:i4>1769522</vt:i4>
      </vt:variant>
      <vt:variant>
        <vt:i4>1328</vt:i4>
      </vt:variant>
      <vt:variant>
        <vt:i4>0</vt:i4>
      </vt:variant>
      <vt:variant>
        <vt:i4>5</vt:i4>
      </vt:variant>
      <vt:variant>
        <vt:lpwstr/>
      </vt:variant>
      <vt:variant>
        <vt:lpwstr>_Toc320109167</vt:lpwstr>
      </vt:variant>
      <vt:variant>
        <vt:i4>1769522</vt:i4>
      </vt:variant>
      <vt:variant>
        <vt:i4>1322</vt:i4>
      </vt:variant>
      <vt:variant>
        <vt:i4>0</vt:i4>
      </vt:variant>
      <vt:variant>
        <vt:i4>5</vt:i4>
      </vt:variant>
      <vt:variant>
        <vt:lpwstr/>
      </vt:variant>
      <vt:variant>
        <vt:lpwstr>_Toc320109166</vt:lpwstr>
      </vt:variant>
      <vt:variant>
        <vt:i4>1769522</vt:i4>
      </vt:variant>
      <vt:variant>
        <vt:i4>1316</vt:i4>
      </vt:variant>
      <vt:variant>
        <vt:i4>0</vt:i4>
      </vt:variant>
      <vt:variant>
        <vt:i4>5</vt:i4>
      </vt:variant>
      <vt:variant>
        <vt:lpwstr/>
      </vt:variant>
      <vt:variant>
        <vt:lpwstr>_Toc320109165</vt:lpwstr>
      </vt:variant>
      <vt:variant>
        <vt:i4>1769522</vt:i4>
      </vt:variant>
      <vt:variant>
        <vt:i4>1310</vt:i4>
      </vt:variant>
      <vt:variant>
        <vt:i4>0</vt:i4>
      </vt:variant>
      <vt:variant>
        <vt:i4>5</vt:i4>
      </vt:variant>
      <vt:variant>
        <vt:lpwstr/>
      </vt:variant>
      <vt:variant>
        <vt:lpwstr>_Toc320109164</vt:lpwstr>
      </vt:variant>
      <vt:variant>
        <vt:i4>1769522</vt:i4>
      </vt:variant>
      <vt:variant>
        <vt:i4>1304</vt:i4>
      </vt:variant>
      <vt:variant>
        <vt:i4>0</vt:i4>
      </vt:variant>
      <vt:variant>
        <vt:i4>5</vt:i4>
      </vt:variant>
      <vt:variant>
        <vt:lpwstr/>
      </vt:variant>
      <vt:variant>
        <vt:lpwstr>_Toc320109163</vt:lpwstr>
      </vt:variant>
      <vt:variant>
        <vt:i4>1769522</vt:i4>
      </vt:variant>
      <vt:variant>
        <vt:i4>1298</vt:i4>
      </vt:variant>
      <vt:variant>
        <vt:i4>0</vt:i4>
      </vt:variant>
      <vt:variant>
        <vt:i4>5</vt:i4>
      </vt:variant>
      <vt:variant>
        <vt:lpwstr/>
      </vt:variant>
      <vt:variant>
        <vt:lpwstr>_Toc320109162</vt:lpwstr>
      </vt:variant>
      <vt:variant>
        <vt:i4>1769522</vt:i4>
      </vt:variant>
      <vt:variant>
        <vt:i4>1292</vt:i4>
      </vt:variant>
      <vt:variant>
        <vt:i4>0</vt:i4>
      </vt:variant>
      <vt:variant>
        <vt:i4>5</vt:i4>
      </vt:variant>
      <vt:variant>
        <vt:lpwstr/>
      </vt:variant>
      <vt:variant>
        <vt:lpwstr>_Toc320109161</vt:lpwstr>
      </vt:variant>
      <vt:variant>
        <vt:i4>1769522</vt:i4>
      </vt:variant>
      <vt:variant>
        <vt:i4>1286</vt:i4>
      </vt:variant>
      <vt:variant>
        <vt:i4>0</vt:i4>
      </vt:variant>
      <vt:variant>
        <vt:i4>5</vt:i4>
      </vt:variant>
      <vt:variant>
        <vt:lpwstr/>
      </vt:variant>
      <vt:variant>
        <vt:lpwstr>_Toc320109160</vt:lpwstr>
      </vt:variant>
      <vt:variant>
        <vt:i4>1572914</vt:i4>
      </vt:variant>
      <vt:variant>
        <vt:i4>1280</vt:i4>
      </vt:variant>
      <vt:variant>
        <vt:i4>0</vt:i4>
      </vt:variant>
      <vt:variant>
        <vt:i4>5</vt:i4>
      </vt:variant>
      <vt:variant>
        <vt:lpwstr/>
      </vt:variant>
      <vt:variant>
        <vt:lpwstr>_Toc320109159</vt:lpwstr>
      </vt:variant>
      <vt:variant>
        <vt:i4>1572914</vt:i4>
      </vt:variant>
      <vt:variant>
        <vt:i4>1274</vt:i4>
      </vt:variant>
      <vt:variant>
        <vt:i4>0</vt:i4>
      </vt:variant>
      <vt:variant>
        <vt:i4>5</vt:i4>
      </vt:variant>
      <vt:variant>
        <vt:lpwstr/>
      </vt:variant>
      <vt:variant>
        <vt:lpwstr>_Toc320109158</vt:lpwstr>
      </vt:variant>
      <vt:variant>
        <vt:i4>1572914</vt:i4>
      </vt:variant>
      <vt:variant>
        <vt:i4>1268</vt:i4>
      </vt:variant>
      <vt:variant>
        <vt:i4>0</vt:i4>
      </vt:variant>
      <vt:variant>
        <vt:i4>5</vt:i4>
      </vt:variant>
      <vt:variant>
        <vt:lpwstr/>
      </vt:variant>
      <vt:variant>
        <vt:lpwstr>_Toc320109157</vt:lpwstr>
      </vt:variant>
      <vt:variant>
        <vt:i4>1572914</vt:i4>
      </vt:variant>
      <vt:variant>
        <vt:i4>1262</vt:i4>
      </vt:variant>
      <vt:variant>
        <vt:i4>0</vt:i4>
      </vt:variant>
      <vt:variant>
        <vt:i4>5</vt:i4>
      </vt:variant>
      <vt:variant>
        <vt:lpwstr/>
      </vt:variant>
      <vt:variant>
        <vt:lpwstr>_Toc320109156</vt:lpwstr>
      </vt:variant>
      <vt:variant>
        <vt:i4>1572914</vt:i4>
      </vt:variant>
      <vt:variant>
        <vt:i4>1256</vt:i4>
      </vt:variant>
      <vt:variant>
        <vt:i4>0</vt:i4>
      </vt:variant>
      <vt:variant>
        <vt:i4>5</vt:i4>
      </vt:variant>
      <vt:variant>
        <vt:lpwstr/>
      </vt:variant>
      <vt:variant>
        <vt:lpwstr>_Toc320109155</vt:lpwstr>
      </vt:variant>
      <vt:variant>
        <vt:i4>1572914</vt:i4>
      </vt:variant>
      <vt:variant>
        <vt:i4>1250</vt:i4>
      </vt:variant>
      <vt:variant>
        <vt:i4>0</vt:i4>
      </vt:variant>
      <vt:variant>
        <vt:i4>5</vt:i4>
      </vt:variant>
      <vt:variant>
        <vt:lpwstr/>
      </vt:variant>
      <vt:variant>
        <vt:lpwstr>_Toc320109154</vt:lpwstr>
      </vt:variant>
      <vt:variant>
        <vt:i4>1572914</vt:i4>
      </vt:variant>
      <vt:variant>
        <vt:i4>1244</vt:i4>
      </vt:variant>
      <vt:variant>
        <vt:i4>0</vt:i4>
      </vt:variant>
      <vt:variant>
        <vt:i4>5</vt:i4>
      </vt:variant>
      <vt:variant>
        <vt:lpwstr/>
      </vt:variant>
      <vt:variant>
        <vt:lpwstr>_Toc320109153</vt:lpwstr>
      </vt:variant>
      <vt:variant>
        <vt:i4>1572914</vt:i4>
      </vt:variant>
      <vt:variant>
        <vt:i4>1238</vt:i4>
      </vt:variant>
      <vt:variant>
        <vt:i4>0</vt:i4>
      </vt:variant>
      <vt:variant>
        <vt:i4>5</vt:i4>
      </vt:variant>
      <vt:variant>
        <vt:lpwstr/>
      </vt:variant>
      <vt:variant>
        <vt:lpwstr>_Toc320109152</vt:lpwstr>
      </vt:variant>
      <vt:variant>
        <vt:i4>1572914</vt:i4>
      </vt:variant>
      <vt:variant>
        <vt:i4>1232</vt:i4>
      </vt:variant>
      <vt:variant>
        <vt:i4>0</vt:i4>
      </vt:variant>
      <vt:variant>
        <vt:i4>5</vt:i4>
      </vt:variant>
      <vt:variant>
        <vt:lpwstr/>
      </vt:variant>
      <vt:variant>
        <vt:lpwstr>_Toc320109151</vt:lpwstr>
      </vt:variant>
      <vt:variant>
        <vt:i4>1572914</vt:i4>
      </vt:variant>
      <vt:variant>
        <vt:i4>1226</vt:i4>
      </vt:variant>
      <vt:variant>
        <vt:i4>0</vt:i4>
      </vt:variant>
      <vt:variant>
        <vt:i4>5</vt:i4>
      </vt:variant>
      <vt:variant>
        <vt:lpwstr/>
      </vt:variant>
      <vt:variant>
        <vt:lpwstr>_Toc320109150</vt:lpwstr>
      </vt:variant>
      <vt:variant>
        <vt:i4>1638450</vt:i4>
      </vt:variant>
      <vt:variant>
        <vt:i4>1220</vt:i4>
      </vt:variant>
      <vt:variant>
        <vt:i4>0</vt:i4>
      </vt:variant>
      <vt:variant>
        <vt:i4>5</vt:i4>
      </vt:variant>
      <vt:variant>
        <vt:lpwstr/>
      </vt:variant>
      <vt:variant>
        <vt:lpwstr>_Toc320109149</vt:lpwstr>
      </vt:variant>
      <vt:variant>
        <vt:i4>1638450</vt:i4>
      </vt:variant>
      <vt:variant>
        <vt:i4>1214</vt:i4>
      </vt:variant>
      <vt:variant>
        <vt:i4>0</vt:i4>
      </vt:variant>
      <vt:variant>
        <vt:i4>5</vt:i4>
      </vt:variant>
      <vt:variant>
        <vt:lpwstr/>
      </vt:variant>
      <vt:variant>
        <vt:lpwstr>_Toc320109148</vt:lpwstr>
      </vt:variant>
      <vt:variant>
        <vt:i4>1638450</vt:i4>
      </vt:variant>
      <vt:variant>
        <vt:i4>1208</vt:i4>
      </vt:variant>
      <vt:variant>
        <vt:i4>0</vt:i4>
      </vt:variant>
      <vt:variant>
        <vt:i4>5</vt:i4>
      </vt:variant>
      <vt:variant>
        <vt:lpwstr/>
      </vt:variant>
      <vt:variant>
        <vt:lpwstr>_Toc320109147</vt:lpwstr>
      </vt:variant>
      <vt:variant>
        <vt:i4>1638450</vt:i4>
      </vt:variant>
      <vt:variant>
        <vt:i4>1202</vt:i4>
      </vt:variant>
      <vt:variant>
        <vt:i4>0</vt:i4>
      </vt:variant>
      <vt:variant>
        <vt:i4>5</vt:i4>
      </vt:variant>
      <vt:variant>
        <vt:lpwstr/>
      </vt:variant>
      <vt:variant>
        <vt:lpwstr>_Toc320109146</vt:lpwstr>
      </vt:variant>
      <vt:variant>
        <vt:i4>1638450</vt:i4>
      </vt:variant>
      <vt:variant>
        <vt:i4>1196</vt:i4>
      </vt:variant>
      <vt:variant>
        <vt:i4>0</vt:i4>
      </vt:variant>
      <vt:variant>
        <vt:i4>5</vt:i4>
      </vt:variant>
      <vt:variant>
        <vt:lpwstr/>
      </vt:variant>
      <vt:variant>
        <vt:lpwstr>_Toc320109145</vt:lpwstr>
      </vt:variant>
      <vt:variant>
        <vt:i4>1638450</vt:i4>
      </vt:variant>
      <vt:variant>
        <vt:i4>1190</vt:i4>
      </vt:variant>
      <vt:variant>
        <vt:i4>0</vt:i4>
      </vt:variant>
      <vt:variant>
        <vt:i4>5</vt:i4>
      </vt:variant>
      <vt:variant>
        <vt:lpwstr/>
      </vt:variant>
      <vt:variant>
        <vt:lpwstr>_Toc320109144</vt:lpwstr>
      </vt:variant>
      <vt:variant>
        <vt:i4>1638450</vt:i4>
      </vt:variant>
      <vt:variant>
        <vt:i4>1184</vt:i4>
      </vt:variant>
      <vt:variant>
        <vt:i4>0</vt:i4>
      </vt:variant>
      <vt:variant>
        <vt:i4>5</vt:i4>
      </vt:variant>
      <vt:variant>
        <vt:lpwstr/>
      </vt:variant>
      <vt:variant>
        <vt:lpwstr>_Toc320109143</vt:lpwstr>
      </vt:variant>
      <vt:variant>
        <vt:i4>1638450</vt:i4>
      </vt:variant>
      <vt:variant>
        <vt:i4>1178</vt:i4>
      </vt:variant>
      <vt:variant>
        <vt:i4>0</vt:i4>
      </vt:variant>
      <vt:variant>
        <vt:i4>5</vt:i4>
      </vt:variant>
      <vt:variant>
        <vt:lpwstr/>
      </vt:variant>
      <vt:variant>
        <vt:lpwstr>_Toc320109142</vt:lpwstr>
      </vt:variant>
      <vt:variant>
        <vt:i4>1638450</vt:i4>
      </vt:variant>
      <vt:variant>
        <vt:i4>1172</vt:i4>
      </vt:variant>
      <vt:variant>
        <vt:i4>0</vt:i4>
      </vt:variant>
      <vt:variant>
        <vt:i4>5</vt:i4>
      </vt:variant>
      <vt:variant>
        <vt:lpwstr/>
      </vt:variant>
      <vt:variant>
        <vt:lpwstr>_Toc320109141</vt:lpwstr>
      </vt:variant>
      <vt:variant>
        <vt:i4>1638450</vt:i4>
      </vt:variant>
      <vt:variant>
        <vt:i4>1166</vt:i4>
      </vt:variant>
      <vt:variant>
        <vt:i4>0</vt:i4>
      </vt:variant>
      <vt:variant>
        <vt:i4>5</vt:i4>
      </vt:variant>
      <vt:variant>
        <vt:lpwstr/>
      </vt:variant>
      <vt:variant>
        <vt:lpwstr>_Toc320109140</vt:lpwstr>
      </vt:variant>
      <vt:variant>
        <vt:i4>1966130</vt:i4>
      </vt:variant>
      <vt:variant>
        <vt:i4>1160</vt:i4>
      </vt:variant>
      <vt:variant>
        <vt:i4>0</vt:i4>
      </vt:variant>
      <vt:variant>
        <vt:i4>5</vt:i4>
      </vt:variant>
      <vt:variant>
        <vt:lpwstr/>
      </vt:variant>
      <vt:variant>
        <vt:lpwstr>_Toc320109139</vt:lpwstr>
      </vt:variant>
      <vt:variant>
        <vt:i4>1966130</vt:i4>
      </vt:variant>
      <vt:variant>
        <vt:i4>1154</vt:i4>
      </vt:variant>
      <vt:variant>
        <vt:i4>0</vt:i4>
      </vt:variant>
      <vt:variant>
        <vt:i4>5</vt:i4>
      </vt:variant>
      <vt:variant>
        <vt:lpwstr/>
      </vt:variant>
      <vt:variant>
        <vt:lpwstr>_Toc320109138</vt:lpwstr>
      </vt:variant>
      <vt:variant>
        <vt:i4>1966130</vt:i4>
      </vt:variant>
      <vt:variant>
        <vt:i4>1148</vt:i4>
      </vt:variant>
      <vt:variant>
        <vt:i4>0</vt:i4>
      </vt:variant>
      <vt:variant>
        <vt:i4>5</vt:i4>
      </vt:variant>
      <vt:variant>
        <vt:lpwstr/>
      </vt:variant>
      <vt:variant>
        <vt:lpwstr>_Toc320109137</vt:lpwstr>
      </vt:variant>
      <vt:variant>
        <vt:i4>1966130</vt:i4>
      </vt:variant>
      <vt:variant>
        <vt:i4>1142</vt:i4>
      </vt:variant>
      <vt:variant>
        <vt:i4>0</vt:i4>
      </vt:variant>
      <vt:variant>
        <vt:i4>5</vt:i4>
      </vt:variant>
      <vt:variant>
        <vt:lpwstr/>
      </vt:variant>
      <vt:variant>
        <vt:lpwstr>_Toc320109136</vt:lpwstr>
      </vt:variant>
      <vt:variant>
        <vt:i4>1966130</vt:i4>
      </vt:variant>
      <vt:variant>
        <vt:i4>1136</vt:i4>
      </vt:variant>
      <vt:variant>
        <vt:i4>0</vt:i4>
      </vt:variant>
      <vt:variant>
        <vt:i4>5</vt:i4>
      </vt:variant>
      <vt:variant>
        <vt:lpwstr/>
      </vt:variant>
      <vt:variant>
        <vt:lpwstr>_Toc320109135</vt:lpwstr>
      </vt:variant>
      <vt:variant>
        <vt:i4>1966130</vt:i4>
      </vt:variant>
      <vt:variant>
        <vt:i4>1130</vt:i4>
      </vt:variant>
      <vt:variant>
        <vt:i4>0</vt:i4>
      </vt:variant>
      <vt:variant>
        <vt:i4>5</vt:i4>
      </vt:variant>
      <vt:variant>
        <vt:lpwstr/>
      </vt:variant>
      <vt:variant>
        <vt:lpwstr>_Toc320109134</vt:lpwstr>
      </vt:variant>
      <vt:variant>
        <vt:i4>1966130</vt:i4>
      </vt:variant>
      <vt:variant>
        <vt:i4>1124</vt:i4>
      </vt:variant>
      <vt:variant>
        <vt:i4>0</vt:i4>
      </vt:variant>
      <vt:variant>
        <vt:i4>5</vt:i4>
      </vt:variant>
      <vt:variant>
        <vt:lpwstr/>
      </vt:variant>
      <vt:variant>
        <vt:lpwstr>_Toc320109133</vt:lpwstr>
      </vt:variant>
      <vt:variant>
        <vt:i4>1966130</vt:i4>
      </vt:variant>
      <vt:variant>
        <vt:i4>1118</vt:i4>
      </vt:variant>
      <vt:variant>
        <vt:i4>0</vt:i4>
      </vt:variant>
      <vt:variant>
        <vt:i4>5</vt:i4>
      </vt:variant>
      <vt:variant>
        <vt:lpwstr/>
      </vt:variant>
      <vt:variant>
        <vt:lpwstr>_Toc320109132</vt:lpwstr>
      </vt:variant>
      <vt:variant>
        <vt:i4>1966130</vt:i4>
      </vt:variant>
      <vt:variant>
        <vt:i4>1112</vt:i4>
      </vt:variant>
      <vt:variant>
        <vt:i4>0</vt:i4>
      </vt:variant>
      <vt:variant>
        <vt:i4>5</vt:i4>
      </vt:variant>
      <vt:variant>
        <vt:lpwstr/>
      </vt:variant>
      <vt:variant>
        <vt:lpwstr>_Toc320109131</vt:lpwstr>
      </vt:variant>
      <vt:variant>
        <vt:i4>1966130</vt:i4>
      </vt:variant>
      <vt:variant>
        <vt:i4>1106</vt:i4>
      </vt:variant>
      <vt:variant>
        <vt:i4>0</vt:i4>
      </vt:variant>
      <vt:variant>
        <vt:i4>5</vt:i4>
      </vt:variant>
      <vt:variant>
        <vt:lpwstr/>
      </vt:variant>
      <vt:variant>
        <vt:lpwstr>_Toc320109130</vt:lpwstr>
      </vt:variant>
      <vt:variant>
        <vt:i4>2031666</vt:i4>
      </vt:variant>
      <vt:variant>
        <vt:i4>1100</vt:i4>
      </vt:variant>
      <vt:variant>
        <vt:i4>0</vt:i4>
      </vt:variant>
      <vt:variant>
        <vt:i4>5</vt:i4>
      </vt:variant>
      <vt:variant>
        <vt:lpwstr/>
      </vt:variant>
      <vt:variant>
        <vt:lpwstr>_Toc320109129</vt:lpwstr>
      </vt:variant>
      <vt:variant>
        <vt:i4>2031666</vt:i4>
      </vt:variant>
      <vt:variant>
        <vt:i4>1094</vt:i4>
      </vt:variant>
      <vt:variant>
        <vt:i4>0</vt:i4>
      </vt:variant>
      <vt:variant>
        <vt:i4>5</vt:i4>
      </vt:variant>
      <vt:variant>
        <vt:lpwstr/>
      </vt:variant>
      <vt:variant>
        <vt:lpwstr>_Toc320109128</vt:lpwstr>
      </vt:variant>
      <vt:variant>
        <vt:i4>2031666</vt:i4>
      </vt:variant>
      <vt:variant>
        <vt:i4>1088</vt:i4>
      </vt:variant>
      <vt:variant>
        <vt:i4>0</vt:i4>
      </vt:variant>
      <vt:variant>
        <vt:i4>5</vt:i4>
      </vt:variant>
      <vt:variant>
        <vt:lpwstr/>
      </vt:variant>
      <vt:variant>
        <vt:lpwstr>_Toc320109127</vt:lpwstr>
      </vt:variant>
      <vt:variant>
        <vt:i4>2031666</vt:i4>
      </vt:variant>
      <vt:variant>
        <vt:i4>1082</vt:i4>
      </vt:variant>
      <vt:variant>
        <vt:i4>0</vt:i4>
      </vt:variant>
      <vt:variant>
        <vt:i4>5</vt:i4>
      </vt:variant>
      <vt:variant>
        <vt:lpwstr/>
      </vt:variant>
      <vt:variant>
        <vt:lpwstr>_Toc320109126</vt:lpwstr>
      </vt:variant>
      <vt:variant>
        <vt:i4>2031666</vt:i4>
      </vt:variant>
      <vt:variant>
        <vt:i4>1076</vt:i4>
      </vt:variant>
      <vt:variant>
        <vt:i4>0</vt:i4>
      </vt:variant>
      <vt:variant>
        <vt:i4>5</vt:i4>
      </vt:variant>
      <vt:variant>
        <vt:lpwstr/>
      </vt:variant>
      <vt:variant>
        <vt:lpwstr>_Toc320109125</vt:lpwstr>
      </vt:variant>
      <vt:variant>
        <vt:i4>2031666</vt:i4>
      </vt:variant>
      <vt:variant>
        <vt:i4>1070</vt:i4>
      </vt:variant>
      <vt:variant>
        <vt:i4>0</vt:i4>
      </vt:variant>
      <vt:variant>
        <vt:i4>5</vt:i4>
      </vt:variant>
      <vt:variant>
        <vt:lpwstr/>
      </vt:variant>
      <vt:variant>
        <vt:lpwstr>_Toc320109124</vt:lpwstr>
      </vt:variant>
      <vt:variant>
        <vt:i4>2031666</vt:i4>
      </vt:variant>
      <vt:variant>
        <vt:i4>1064</vt:i4>
      </vt:variant>
      <vt:variant>
        <vt:i4>0</vt:i4>
      </vt:variant>
      <vt:variant>
        <vt:i4>5</vt:i4>
      </vt:variant>
      <vt:variant>
        <vt:lpwstr/>
      </vt:variant>
      <vt:variant>
        <vt:lpwstr>_Toc320109123</vt:lpwstr>
      </vt:variant>
      <vt:variant>
        <vt:i4>2031666</vt:i4>
      </vt:variant>
      <vt:variant>
        <vt:i4>1058</vt:i4>
      </vt:variant>
      <vt:variant>
        <vt:i4>0</vt:i4>
      </vt:variant>
      <vt:variant>
        <vt:i4>5</vt:i4>
      </vt:variant>
      <vt:variant>
        <vt:lpwstr/>
      </vt:variant>
      <vt:variant>
        <vt:lpwstr>_Toc320109122</vt:lpwstr>
      </vt:variant>
      <vt:variant>
        <vt:i4>2031666</vt:i4>
      </vt:variant>
      <vt:variant>
        <vt:i4>1052</vt:i4>
      </vt:variant>
      <vt:variant>
        <vt:i4>0</vt:i4>
      </vt:variant>
      <vt:variant>
        <vt:i4>5</vt:i4>
      </vt:variant>
      <vt:variant>
        <vt:lpwstr/>
      </vt:variant>
      <vt:variant>
        <vt:lpwstr>_Toc320109121</vt:lpwstr>
      </vt:variant>
      <vt:variant>
        <vt:i4>2031666</vt:i4>
      </vt:variant>
      <vt:variant>
        <vt:i4>1046</vt:i4>
      </vt:variant>
      <vt:variant>
        <vt:i4>0</vt:i4>
      </vt:variant>
      <vt:variant>
        <vt:i4>5</vt:i4>
      </vt:variant>
      <vt:variant>
        <vt:lpwstr/>
      </vt:variant>
      <vt:variant>
        <vt:lpwstr>_Toc320109120</vt:lpwstr>
      </vt:variant>
      <vt:variant>
        <vt:i4>1835058</vt:i4>
      </vt:variant>
      <vt:variant>
        <vt:i4>1040</vt:i4>
      </vt:variant>
      <vt:variant>
        <vt:i4>0</vt:i4>
      </vt:variant>
      <vt:variant>
        <vt:i4>5</vt:i4>
      </vt:variant>
      <vt:variant>
        <vt:lpwstr/>
      </vt:variant>
      <vt:variant>
        <vt:lpwstr>_Toc320109119</vt:lpwstr>
      </vt:variant>
      <vt:variant>
        <vt:i4>1835058</vt:i4>
      </vt:variant>
      <vt:variant>
        <vt:i4>1034</vt:i4>
      </vt:variant>
      <vt:variant>
        <vt:i4>0</vt:i4>
      </vt:variant>
      <vt:variant>
        <vt:i4>5</vt:i4>
      </vt:variant>
      <vt:variant>
        <vt:lpwstr/>
      </vt:variant>
      <vt:variant>
        <vt:lpwstr>_Toc320109118</vt:lpwstr>
      </vt:variant>
      <vt:variant>
        <vt:i4>1835058</vt:i4>
      </vt:variant>
      <vt:variant>
        <vt:i4>1028</vt:i4>
      </vt:variant>
      <vt:variant>
        <vt:i4>0</vt:i4>
      </vt:variant>
      <vt:variant>
        <vt:i4>5</vt:i4>
      </vt:variant>
      <vt:variant>
        <vt:lpwstr/>
      </vt:variant>
      <vt:variant>
        <vt:lpwstr>_Toc320109117</vt:lpwstr>
      </vt:variant>
      <vt:variant>
        <vt:i4>1835058</vt:i4>
      </vt:variant>
      <vt:variant>
        <vt:i4>1022</vt:i4>
      </vt:variant>
      <vt:variant>
        <vt:i4>0</vt:i4>
      </vt:variant>
      <vt:variant>
        <vt:i4>5</vt:i4>
      </vt:variant>
      <vt:variant>
        <vt:lpwstr/>
      </vt:variant>
      <vt:variant>
        <vt:lpwstr>_Toc320109116</vt:lpwstr>
      </vt:variant>
      <vt:variant>
        <vt:i4>1835058</vt:i4>
      </vt:variant>
      <vt:variant>
        <vt:i4>1016</vt:i4>
      </vt:variant>
      <vt:variant>
        <vt:i4>0</vt:i4>
      </vt:variant>
      <vt:variant>
        <vt:i4>5</vt:i4>
      </vt:variant>
      <vt:variant>
        <vt:lpwstr/>
      </vt:variant>
      <vt:variant>
        <vt:lpwstr>_Toc320109115</vt:lpwstr>
      </vt:variant>
      <vt:variant>
        <vt:i4>1835058</vt:i4>
      </vt:variant>
      <vt:variant>
        <vt:i4>1010</vt:i4>
      </vt:variant>
      <vt:variant>
        <vt:i4>0</vt:i4>
      </vt:variant>
      <vt:variant>
        <vt:i4>5</vt:i4>
      </vt:variant>
      <vt:variant>
        <vt:lpwstr/>
      </vt:variant>
      <vt:variant>
        <vt:lpwstr>_Toc320109114</vt:lpwstr>
      </vt:variant>
      <vt:variant>
        <vt:i4>1835058</vt:i4>
      </vt:variant>
      <vt:variant>
        <vt:i4>1004</vt:i4>
      </vt:variant>
      <vt:variant>
        <vt:i4>0</vt:i4>
      </vt:variant>
      <vt:variant>
        <vt:i4>5</vt:i4>
      </vt:variant>
      <vt:variant>
        <vt:lpwstr/>
      </vt:variant>
      <vt:variant>
        <vt:lpwstr>_Toc320109113</vt:lpwstr>
      </vt:variant>
      <vt:variant>
        <vt:i4>1835058</vt:i4>
      </vt:variant>
      <vt:variant>
        <vt:i4>998</vt:i4>
      </vt:variant>
      <vt:variant>
        <vt:i4>0</vt:i4>
      </vt:variant>
      <vt:variant>
        <vt:i4>5</vt:i4>
      </vt:variant>
      <vt:variant>
        <vt:lpwstr/>
      </vt:variant>
      <vt:variant>
        <vt:lpwstr>_Toc320109112</vt:lpwstr>
      </vt:variant>
      <vt:variant>
        <vt:i4>1835058</vt:i4>
      </vt:variant>
      <vt:variant>
        <vt:i4>992</vt:i4>
      </vt:variant>
      <vt:variant>
        <vt:i4>0</vt:i4>
      </vt:variant>
      <vt:variant>
        <vt:i4>5</vt:i4>
      </vt:variant>
      <vt:variant>
        <vt:lpwstr/>
      </vt:variant>
      <vt:variant>
        <vt:lpwstr>_Toc320109111</vt:lpwstr>
      </vt:variant>
      <vt:variant>
        <vt:i4>1835058</vt:i4>
      </vt:variant>
      <vt:variant>
        <vt:i4>986</vt:i4>
      </vt:variant>
      <vt:variant>
        <vt:i4>0</vt:i4>
      </vt:variant>
      <vt:variant>
        <vt:i4>5</vt:i4>
      </vt:variant>
      <vt:variant>
        <vt:lpwstr/>
      </vt:variant>
      <vt:variant>
        <vt:lpwstr>_Toc320109110</vt:lpwstr>
      </vt:variant>
      <vt:variant>
        <vt:i4>1900594</vt:i4>
      </vt:variant>
      <vt:variant>
        <vt:i4>980</vt:i4>
      </vt:variant>
      <vt:variant>
        <vt:i4>0</vt:i4>
      </vt:variant>
      <vt:variant>
        <vt:i4>5</vt:i4>
      </vt:variant>
      <vt:variant>
        <vt:lpwstr/>
      </vt:variant>
      <vt:variant>
        <vt:lpwstr>_Toc320109109</vt:lpwstr>
      </vt:variant>
      <vt:variant>
        <vt:i4>1900594</vt:i4>
      </vt:variant>
      <vt:variant>
        <vt:i4>974</vt:i4>
      </vt:variant>
      <vt:variant>
        <vt:i4>0</vt:i4>
      </vt:variant>
      <vt:variant>
        <vt:i4>5</vt:i4>
      </vt:variant>
      <vt:variant>
        <vt:lpwstr/>
      </vt:variant>
      <vt:variant>
        <vt:lpwstr>_Toc320109108</vt:lpwstr>
      </vt:variant>
      <vt:variant>
        <vt:i4>1900594</vt:i4>
      </vt:variant>
      <vt:variant>
        <vt:i4>968</vt:i4>
      </vt:variant>
      <vt:variant>
        <vt:i4>0</vt:i4>
      </vt:variant>
      <vt:variant>
        <vt:i4>5</vt:i4>
      </vt:variant>
      <vt:variant>
        <vt:lpwstr/>
      </vt:variant>
      <vt:variant>
        <vt:lpwstr>_Toc320109107</vt:lpwstr>
      </vt:variant>
      <vt:variant>
        <vt:i4>1900594</vt:i4>
      </vt:variant>
      <vt:variant>
        <vt:i4>962</vt:i4>
      </vt:variant>
      <vt:variant>
        <vt:i4>0</vt:i4>
      </vt:variant>
      <vt:variant>
        <vt:i4>5</vt:i4>
      </vt:variant>
      <vt:variant>
        <vt:lpwstr/>
      </vt:variant>
      <vt:variant>
        <vt:lpwstr>_Toc320109106</vt:lpwstr>
      </vt:variant>
      <vt:variant>
        <vt:i4>1900594</vt:i4>
      </vt:variant>
      <vt:variant>
        <vt:i4>956</vt:i4>
      </vt:variant>
      <vt:variant>
        <vt:i4>0</vt:i4>
      </vt:variant>
      <vt:variant>
        <vt:i4>5</vt:i4>
      </vt:variant>
      <vt:variant>
        <vt:lpwstr/>
      </vt:variant>
      <vt:variant>
        <vt:lpwstr>_Toc320109105</vt:lpwstr>
      </vt:variant>
      <vt:variant>
        <vt:i4>1900594</vt:i4>
      </vt:variant>
      <vt:variant>
        <vt:i4>950</vt:i4>
      </vt:variant>
      <vt:variant>
        <vt:i4>0</vt:i4>
      </vt:variant>
      <vt:variant>
        <vt:i4>5</vt:i4>
      </vt:variant>
      <vt:variant>
        <vt:lpwstr/>
      </vt:variant>
      <vt:variant>
        <vt:lpwstr>_Toc320109104</vt:lpwstr>
      </vt:variant>
      <vt:variant>
        <vt:i4>1900594</vt:i4>
      </vt:variant>
      <vt:variant>
        <vt:i4>944</vt:i4>
      </vt:variant>
      <vt:variant>
        <vt:i4>0</vt:i4>
      </vt:variant>
      <vt:variant>
        <vt:i4>5</vt:i4>
      </vt:variant>
      <vt:variant>
        <vt:lpwstr/>
      </vt:variant>
      <vt:variant>
        <vt:lpwstr>_Toc320109103</vt:lpwstr>
      </vt:variant>
      <vt:variant>
        <vt:i4>1900594</vt:i4>
      </vt:variant>
      <vt:variant>
        <vt:i4>938</vt:i4>
      </vt:variant>
      <vt:variant>
        <vt:i4>0</vt:i4>
      </vt:variant>
      <vt:variant>
        <vt:i4>5</vt:i4>
      </vt:variant>
      <vt:variant>
        <vt:lpwstr/>
      </vt:variant>
      <vt:variant>
        <vt:lpwstr>_Toc320109102</vt:lpwstr>
      </vt:variant>
      <vt:variant>
        <vt:i4>1900594</vt:i4>
      </vt:variant>
      <vt:variant>
        <vt:i4>932</vt:i4>
      </vt:variant>
      <vt:variant>
        <vt:i4>0</vt:i4>
      </vt:variant>
      <vt:variant>
        <vt:i4>5</vt:i4>
      </vt:variant>
      <vt:variant>
        <vt:lpwstr/>
      </vt:variant>
      <vt:variant>
        <vt:lpwstr>_Toc320109101</vt:lpwstr>
      </vt:variant>
      <vt:variant>
        <vt:i4>1900594</vt:i4>
      </vt:variant>
      <vt:variant>
        <vt:i4>926</vt:i4>
      </vt:variant>
      <vt:variant>
        <vt:i4>0</vt:i4>
      </vt:variant>
      <vt:variant>
        <vt:i4>5</vt:i4>
      </vt:variant>
      <vt:variant>
        <vt:lpwstr/>
      </vt:variant>
      <vt:variant>
        <vt:lpwstr>_Toc320109100</vt:lpwstr>
      </vt:variant>
      <vt:variant>
        <vt:i4>1310771</vt:i4>
      </vt:variant>
      <vt:variant>
        <vt:i4>920</vt:i4>
      </vt:variant>
      <vt:variant>
        <vt:i4>0</vt:i4>
      </vt:variant>
      <vt:variant>
        <vt:i4>5</vt:i4>
      </vt:variant>
      <vt:variant>
        <vt:lpwstr/>
      </vt:variant>
      <vt:variant>
        <vt:lpwstr>_Toc320109099</vt:lpwstr>
      </vt:variant>
      <vt:variant>
        <vt:i4>1310771</vt:i4>
      </vt:variant>
      <vt:variant>
        <vt:i4>914</vt:i4>
      </vt:variant>
      <vt:variant>
        <vt:i4>0</vt:i4>
      </vt:variant>
      <vt:variant>
        <vt:i4>5</vt:i4>
      </vt:variant>
      <vt:variant>
        <vt:lpwstr/>
      </vt:variant>
      <vt:variant>
        <vt:lpwstr>_Toc320109098</vt:lpwstr>
      </vt:variant>
      <vt:variant>
        <vt:i4>1310771</vt:i4>
      </vt:variant>
      <vt:variant>
        <vt:i4>908</vt:i4>
      </vt:variant>
      <vt:variant>
        <vt:i4>0</vt:i4>
      </vt:variant>
      <vt:variant>
        <vt:i4>5</vt:i4>
      </vt:variant>
      <vt:variant>
        <vt:lpwstr/>
      </vt:variant>
      <vt:variant>
        <vt:lpwstr>_Toc320109097</vt:lpwstr>
      </vt:variant>
      <vt:variant>
        <vt:i4>1310771</vt:i4>
      </vt:variant>
      <vt:variant>
        <vt:i4>902</vt:i4>
      </vt:variant>
      <vt:variant>
        <vt:i4>0</vt:i4>
      </vt:variant>
      <vt:variant>
        <vt:i4>5</vt:i4>
      </vt:variant>
      <vt:variant>
        <vt:lpwstr/>
      </vt:variant>
      <vt:variant>
        <vt:lpwstr>_Toc320109096</vt:lpwstr>
      </vt:variant>
      <vt:variant>
        <vt:i4>1310771</vt:i4>
      </vt:variant>
      <vt:variant>
        <vt:i4>896</vt:i4>
      </vt:variant>
      <vt:variant>
        <vt:i4>0</vt:i4>
      </vt:variant>
      <vt:variant>
        <vt:i4>5</vt:i4>
      </vt:variant>
      <vt:variant>
        <vt:lpwstr/>
      </vt:variant>
      <vt:variant>
        <vt:lpwstr>_Toc320109095</vt:lpwstr>
      </vt:variant>
      <vt:variant>
        <vt:i4>1310771</vt:i4>
      </vt:variant>
      <vt:variant>
        <vt:i4>890</vt:i4>
      </vt:variant>
      <vt:variant>
        <vt:i4>0</vt:i4>
      </vt:variant>
      <vt:variant>
        <vt:i4>5</vt:i4>
      </vt:variant>
      <vt:variant>
        <vt:lpwstr/>
      </vt:variant>
      <vt:variant>
        <vt:lpwstr>_Toc320109094</vt:lpwstr>
      </vt:variant>
      <vt:variant>
        <vt:i4>1310771</vt:i4>
      </vt:variant>
      <vt:variant>
        <vt:i4>884</vt:i4>
      </vt:variant>
      <vt:variant>
        <vt:i4>0</vt:i4>
      </vt:variant>
      <vt:variant>
        <vt:i4>5</vt:i4>
      </vt:variant>
      <vt:variant>
        <vt:lpwstr/>
      </vt:variant>
      <vt:variant>
        <vt:lpwstr>_Toc320109093</vt:lpwstr>
      </vt:variant>
      <vt:variant>
        <vt:i4>1310771</vt:i4>
      </vt:variant>
      <vt:variant>
        <vt:i4>878</vt:i4>
      </vt:variant>
      <vt:variant>
        <vt:i4>0</vt:i4>
      </vt:variant>
      <vt:variant>
        <vt:i4>5</vt:i4>
      </vt:variant>
      <vt:variant>
        <vt:lpwstr/>
      </vt:variant>
      <vt:variant>
        <vt:lpwstr>_Toc320109092</vt:lpwstr>
      </vt:variant>
      <vt:variant>
        <vt:i4>1310771</vt:i4>
      </vt:variant>
      <vt:variant>
        <vt:i4>872</vt:i4>
      </vt:variant>
      <vt:variant>
        <vt:i4>0</vt:i4>
      </vt:variant>
      <vt:variant>
        <vt:i4>5</vt:i4>
      </vt:variant>
      <vt:variant>
        <vt:lpwstr/>
      </vt:variant>
      <vt:variant>
        <vt:lpwstr>_Toc320109091</vt:lpwstr>
      </vt:variant>
      <vt:variant>
        <vt:i4>1310771</vt:i4>
      </vt:variant>
      <vt:variant>
        <vt:i4>866</vt:i4>
      </vt:variant>
      <vt:variant>
        <vt:i4>0</vt:i4>
      </vt:variant>
      <vt:variant>
        <vt:i4>5</vt:i4>
      </vt:variant>
      <vt:variant>
        <vt:lpwstr/>
      </vt:variant>
      <vt:variant>
        <vt:lpwstr>_Toc320109090</vt:lpwstr>
      </vt:variant>
      <vt:variant>
        <vt:i4>1376307</vt:i4>
      </vt:variant>
      <vt:variant>
        <vt:i4>860</vt:i4>
      </vt:variant>
      <vt:variant>
        <vt:i4>0</vt:i4>
      </vt:variant>
      <vt:variant>
        <vt:i4>5</vt:i4>
      </vt:variant>
      <vt:variant>
        <vt:lpwstr/>
      </vt:variant>
      <vt:variant>
        <vt:lpwstr>_Toc320109089</vt:lpwstr>
      </vt:variant>
      <vt:variant>
        <vt:i4>1376307</vt:i4>
      </vt:variant>
      <vt:variant>
        <vt:i4>854</vt:i4>
      </vt:variant>
      <vt:variant>
        <vt:i4>0</vt:i4>
      </vt:variant>
      <vt:variant>
        <vt:i4>5</vt:i4>
      </vt:variant>
      <vt:variant>
        <vt:lpwstr/>
      </vt:variant>
      <vt:variant>
        <vt:lpwstr>_Toc320109088</vt:lpwstr>
      </vt:variant>
      <vt:variant>
        <vt:i4>1376307</vt:i4>
      </vt:variant>
      <vt:variant>
        <vt:i4>848</vt:i4>
      </vt:variant>
      <vt:variant>
        <vt:i4>0</vt:i4>
      </vt:variant>
      <vt:variant>
        <vt:i4>5</vt:i4>
      </vt:variant>
      <vt:variant>
        <vt:lpwstr/>
      </vt:variant>
      <vt:variant>
        <vt:lpwstr>_Toc320109087</vt:lpwstr>
      </vt:variant>
      <vt:variant>
        <vt:i4>1376307</vt:i4>
      </vt:variant>
      <vt:variant>
        <vt:i4>842</vt:i4>
      </vt:variant>
      <vt:variant>
        <vt:i4>0</vt:i4>
      </vt:variant>
      <vt:variant>
        <vt:i4>5</vt:i4>
      </vt:variant>
      <vt:variant>
        <vt:lpwstr/>
      </vt:variant>
      <vt:variant>
        <vt:lpwstr>_Toc320109086</vt:lpwstr>
      </vt:variant>
      <vt:variant>
        <vt:i4>1376307</vt:i4>
      </vt:variant>
      <vt:variant>
        <vt:i4>836</vt:i4>
      </vt:variant>
      <vt:variant>
        <vt:i4>0</vt:i4>
      </vt:variant>
      <vt:variant>
        <vt:i4>5</vt:i4>
      </vt:variant>
      <vt:variant>
        <vt:lpwstr/>
      </vt:variant>
      <vt:variant>
        <vt:lpwstr>_Toc320109085</vt:lpwstr>
      </vt:variant>
      <vt:variant>
        <vt:i4>1376307</vt:i4>
      </vt:variant>
      <vt:variant>
        <vt:i4>830</vt:i4>
      </vt:variant>
      <vt:variant>
        <vt:i4>0</vt:i4>
      </vt:variant>
      <vt:variant>
        <vt:i4>5</vt:i4>
      </vt:variant>
      <vt:variant>
        <vt:lpwstr/>
      </vt:variant>
      <vt:variant>
        <vt:lpwstr>_Toc320109084</vt:lpwstr>
      </vt:variant>
      <vt:variant>
        <vt:i4>1376307</vt:i4>
      </vt:variant>
      <vt:variant>
        <vt:i4>824</vt:i4>
      </vt:variant>
      <vt:variant>
        <vt:i4>0</vt:i4>
      </vt:variant>
      <vt:variant>
        <vt:i4>5</vt:i4>
      </vt:variant>
      <vt:variant>
        <vt:lpwstr/>
      </vt:variant>
      <vt:variant>
        <vt:lpwstr>_Toc320109083</vt:lpwstr>
      </vt:variant>
      <vt:variant>
        <vt:i4>1376307</vt:i4>
      </vt:variant>
      <vt:variant>
        <vt:i4>818</vt:i4>
      </vt:variant>
      <vt:variant>
        <vt:i4>0</vt:i4>
      </vt:variant>
      <vt:variant>
        <vt:i4>5</vt:i4>
      </vt:variant>
      <vt:variant>
        <vt:lpwstr/>
      </vt:variant>
      <vt:variant>
        <vt:lpwstr>_Toc320109082</vt:lpwstr>
      </vt:variant>
      <vt:variant>
        <vt:i4>1376307</vt:i4>
      </vt:variant>
      <vt:variant>
        <vt:i4>812</vt:i4>
      </vt:variant>
      <vt:variant>
        <vt:i4>0</vt:i4>
      </vt:variant>
      <vt:variant>
        <vt:i4>5</vt:i4>
      </vt:variant>
      <vt:variant>
        <vt:lpwstr/>
      </vt:variant>
      <vt:variant>
        <vt:lpwstr>_Toc320109081</vt:lpwstr>
      </vt:variant>
      <vt:variant>
        <vt:i4>1376307</vt:i4>
      </vt:variant>
      <vt:variant>
        <vt:i4>806</vt:i4>
      </vt:variant>
      <vt:variant>
        <vt:i4>0</vt:i4>
      </vt:variant>
      <vt:variant>
        <vt:i4>5</vt:i4>
      </vt:variant>
      <vt:variant>
        <vt:lpwstr/>
      </vt:variant>
      <vt:variant>
        <vt:lpwstr>_Toc320109080</vt:lpwstr>
      </vt:variant>
      <vt:variant>
        <vt:i4>1703987</vt:i4>
      </vt:variant>
      <vt:variant>
        <vt:i4>800</vt:i4>
      </vt:variant>
      <vt:variant>
        <vt:i4>0</vt:i4>
      </vt:variant>
      <vt:variant>
        <vt:i4>5</vt:i4>
      </vt:variant>
      <vt:variant>
        <vt:lpwstr/>
      </vt:variant>
      <vt:variant>
        <vt:lpwstr>_Toc320109079</vt:lpwstr>
      </vt:variant>
      <vt:variant>
        <vt:i4>1703987</vt:i4>
      </vt:variant>
      <vt:variant>
        <vt:i4>794</vt:i4>
      </vt:variant>
      <vt:variant>
        <vt:i4>0</vt:i4>
      </vt:variant>
      <vt:variant>
        <vt:i4>5</vt:i4>
      </vt:variant>
      <vt:variant>
        <vt:lpwstr/>
      </vt:variant>
      <vt:variant>
        <vt:lpwstr>_Toc320109078</vt:lpwstr>
      </vt:variant>
      <vt:variant>
        <vt:i4>1703987</vt:i4>
      </vt:variant>
      <vt:variant>
        <vt:i4>788</vt:i4>
      </vt:variant>
      <vt:variant>
        <vt:i4>0</vt:i4>
      </vt:variant>
      <vt:variant>
        <vt:i4>5</vt:i4>
      </vt:variant>
      <vt:variant>
        <vt:lpwstr/>
      </vt:variant>
      <vt:variant>
        <vt:lpwstr>_Toc320109077</vt:lpwstr>
      </vt:variant>
      <vt:variant>
        <vt:i4>1703987</vt:i4>
      </vt:variant>
      <vt:variant>
        <vt:i4>782</vt:i4>
      </vt:variant>
      <vt:variant>
        <vt:i4>0</vt:i4>
      </vt:variant>
      <vt:variant>
        <vt:i4>5</vt:i4>
      </vt:variant>
      <vt:variant>
        <vt:lpwstr/>
      </vt:variant>
      <vt:variant>
        <vt:lpwstr>_Toc320109076</vt:lpwstr>
      </vt:variant>
      <vt:variant>
        <vt:i4>1703987</vt:i4>
      </vt:variant>
      <vt:variant>
        <vt:i4>776</vt:i4>
      </vt:variant>
      <vt:variant>
        <vt:i4>0</vt:i4>
      </vt:variant>
      <vt:variant>
        <vt:i4>5</vt:i4>
      </vt:variant>
      <vt:variant>
        <vt:lpwstr/>
      </vt:variant>
      <vt:variant>
        <vt:lpwstr>_Toc320109075</vt:lpwstr>
      </vt:variant>
      <vt:variant>
        <vt:i4>1703987</vt:i4>
      </vt:variant>
      <vt:variant>
        <vt:i4>770</vt:i4>
      </vt:variant>
      <vt:variant>
        <vt:i4>0</vt:i4>
      </vt:variant>
      <vt:variant>
        <vt:i4>5</vt:i4>
      </vt:variant>
      <vt:variant>
        <vt:lpwstr/>
      </vt:variant>
      <vt:variant>
        <vt:lpwstr>_Toc320109074</vt:lpwstr>
      </vt:variant>
      <vt:variant>
        <vt:i4>1703987</vt:i4>
      </vt:variant>
      <vt:variant>
        <vt:i4>764</vt:i4>
      </vt:variant>
      <vt:variant>
        <vt:i4>0</vt:i4>
      </vt:variant>
      <vt:variant>
        <vt:i4>5</vt:i4>
      </vt:variant>
      <vt:variant>
        <vt:lpwstr/>
      </vt:variant>
      <vt:variant>
        <vt:lpwstr>_Toc320109073</vt:lpwstr>
      </vt:variant>
      <vt:variant>
        <vt:i4>1703987</vt:i4>
      </vt:variant>
      <vt:variant>
        <vt:i4>758</vt:i4>
      </vt:variant>
      <vt:variant>
        <vt:i4>0</vt:i4>
      </vt:variant>
      <vt:variant>
        <vt:i4>5</vt:i4>
      </vt:variant>
      <vt:variant>
        <vt:lpwstr/>
      </vt:variant>
      <vt:variant>
        <vt:lpwstr>_Toc320109072</vt:lpwstr>
      </vt:variant>
      <vt:variant>
        <vt:i4>1703987</vt:i4>
      </vt:variant>
      <vt:variant>
        <vt:i4>752</vt:i4>
      </vt:variant>
      <vt:variant>
        <vt:i4>0</vt:i4>
      </vt:variant>
      <vt:variant>
        <vt:i4>5</vt:i4>
      </vt:variant>
      <vt:variant>
        <vt:lpwstr/>
      </vt:variant>
      <vt:variant>
        <vt:lpwstr>_Toc320109071</vt:lpwstr>
      </vt:variant>
      <vt:variant>
        <vt:i4>1703987</vt:i4>
      </vt:variant>
      <vt:variant>
        <vt:i4>746</vt:i4>
      </vt:variant>
      <vt:variant>
        <vt:i4>0</vt:i4>
      </vt:variant>
      <vt:variant>
        <vt:i4>5</vt:i4>
      </vt:variant>
      <vt:variant>
        <vt:lpwstr/>
      </vt:variant>
      <vt:variant>
        <vt:lpwstr>_Toc320109070</vt:lpwstr>
      </vt:variant>
      <vt:variant>
        <vt:i4>1769523</vt:i4>
      </vt:variant>
      <vt:variant>
        <vt:i4>740</vt:i4>
      </vt:variant>
      <vt:variant>
        <vt:i4>0</vt:i4>
      </vt:variant>
      <vt:variant>
        <vt:i4>5</vt:i4>
      </vt:variant>
      <vt:variant>
        <vt:lpwstr/>
      </vt:variant>
      <vt:variant>
        <vt:lpwstr>_Toc320109069</vt:lpwstr>
      </vt:variant>
      <vt:variant>
        <vt:i4>1769523</vt:i4>
      </vt:variant>
      <vt:variant>
        <vt:i4>734</vt:i4>
      </vt:variant>
      <vt:variant>
        <vt:i4>0</vt:i4>
      </vt:variant>
      <vt:variant>
        <vt:i4>5</vt:i4>
      </vt:variant>
      <vt:variant>
        <vt:lpwstr/>
      </vt:variant>
      <vt:variant>
        <vt:lpwstr>_Toc320109068</vt:lpwstr>
      </vt:variant>
      <vt:variant>
        <vt:i4>1769523</vt:i4>
      </vt:variant>
      <vt:variant>
        <vt:i4>728</vt:i4>
      </vt:variant>
      <vt:variant>
        <vt:i4>0</vt:i4>
      </vt:variant>
      <vt:variant>
        <vt:i4>5</vt:i4>
      </vt:variant>
      <vt:variant>
        <vt:lpwstr/>
      </vt:variant>
      <vt:variant>
        <vt:lpwstr>_Toc320109067</vt:lpwstr>
      </vt:variant>
      <vt:variant>
        <vt:i4>1769523</vt:i4>
      </vt:variant>
      <vt:variant>
        <vt:i4>722</vt:i4>
      </vt:variant>
      <vt:variant>
        <vt:i4>0</vt:i4>
      </vt:variant>
      <vt:variant>
        <vt:i4>5</vt:i4>
      </vt:variant>
      <vt:variant>
        <vt:lpwstr/>
      </vt:variant>
      <vt:variant>
        <vt:lpwstr>_Toc320109066</vt:lpwstr>
      </vt:variant>
      <vt:variant>
        <vt:i4>1769523</vt:i4>
      </vt:variant>
      <vt:variant>
        <vt:i4>716</vt:i4>
      </vt:variant>
      <vt:variant>
        <vt:i4>0</vt:i4>
      </vt:variant>
      <vt:variant>
        <vt:i4>5</vt:i4>
      </vt:variant>
      <vt:variant>
        <vt:lpwstr/>
      </vt:variant>
      <vt:variant>
        <vt:lpwstr>_Toc320109065</vt:lpwstr>
      </vt:variant>
      <vt:variant>
        <vt:i4>1769523</vt:i4>
      </vt:variant>
      <vt:variant>
        <vt:i4>710</vt:i4>
      </vt:variant>
      <vt:variant>
        <vt:i4>0</vt:i4>
      </vt:variant>
      <vt:variant>
        <vt:i4>5</vt:i4>
      </vt:variant>
      <vt:variant>
        <vt:lpwstr/>
      </vt:variant>
      <vt:variant>
        <vt:lpwstr>_Toc320109064</vt:lpwstr>
      </vt:variant>
      <vt:variant>
        <vt:i4>1769523</vt:i4>
      </vt:variant>
      <vt:variant>
        <vt:i4>704</vt:i4>
      </vt:variant>
      <vt:variant>
        <vt:i4>0</vt:i4>
      </vt:variant>
      <vt:variant>
        <vt:i4>5</vt:i4>
      </vt:variant>
      <vt:variant>
        <vt:lpwstr/>
      </vt:variant>
      <vt:variant>
        <vt:lpwstr>_Toc320109063</vt:lpwstr>
      </vt:variant>
      <vt:variant>
        <vt:i4>1769523</vt:i4>
      </vt:variant>
      <vt:variant>
        <vt:i4>698</vt:i4>
      </vt:variant>
      <vt:variant>
        <vt:i4>0</vt:i4>
      </vt:variant>
      <vt:variant>
        <vt:i4>5</vt:i4>
      </vt:variant>
      <vt:variant>
        <vt:lpwstr/>
      </vt:variant>
      <vt:variant>
        <vt:lpwstr>_Toc320109062</vt:lpwstr>
      </vt:variant>
      <vt:variant>
        <vt:i4>1769523</vt:i4>
      </vt:variant>
      <vt:variant>
        <vt:i4>692</vt:i4>
      </vt:variant>
      <vt:variant>
        <vt:i4>0</vt:i4>
      </vt:variant>
      <vt:variant>
        <vt:i4>5</vt:i4>
      </vt:variant>
      <vt:variant>
        <vt:lpwstr/>
      </vt:variant>
      <vt:variant>
        <vt:lpwstr>_Toc320109061</vt:lpwstr>
      </vt:variant>
      <vt:variant>
        <vt:i4>1769523</vt:i4>
      </vt:variant>
      <vt:variant>
        <vt:i4>686</vt:i4>
      </vt:variant>
      <vt:variant>
        <vt:i4>0</vt:i4>
      </vt:variant>
      <vt:variant>
        <vt:i4>5</vt:i4>
      </vt:variant>
      <vt:variant>
        <vt:lpwstr/>
      </vt:variant>
      <vt:variant>
        <vt:lpwstr>_Toc320109060</vt:lpwstr>
      </vt:variant>
      <vt:variant>
        <vt:i4>1572915</vt:i4>
      </vt:variant>
      <vt:variant>
        <vt:i4>680</vt:i4>
      </vt:variant>
      <vt:variant>
        <vt:i4>0</vt:i4>
      </vt:variant>
      <vt:variant>
        <vt:i4>5</vt:i4>
      </vt:variant>
      <vt:variant>
        <vt:lpwstr/>
      </vt:variant>
      <vt:variant>
        <vt:lpwstr>_Toc320109059</vt:lpwstr>
      </vt:variant>
      <vt:variant>
        <vt:i4>1572915</vt:i4>
      </vt:variant>
      <vt:variant>
        <vt:i4>674</vt:i4>
      </vt:variant>
      <vt:variant>
        <vt:i4>0</vt:i4>
      </vt:variant>
      <vt:variant>
        <vt:i4>5</vt:i4>
      </vt:variant>
      <vt:variant>
        <vt:lpwstr/>
      </vt:variant>
      <vt:variant>
        <vt:lpwstr>_Toc320109058</vt:lpwstr>
      </vt:variant>
      <vt:variant>
        <vt:i4>1572915</vt:i4>
      </vt:variant>
      <vt:variant>
        <vt:i4>668</vt:i4>
      </vt:variant>
      <vt:variant>
        <vt:i4>0</vt:i4>
      </vt:variant>
      <vt:variant>
        <vt:i4>5</vt:i4>
      </vt:variant>
      <vt:variant>
        <vt:lpwstr/>
      </vt:variant>
      <vt:variant>
        <vt:lpwstr>_Toc320109057</vt:lpwstr>
      </vt:variant>
      <vt:variant>
        <vt:i4>1572915</vt:i4>
      </vt:variant>
      <vt:variant>
        <vt:i4>662</vt:i4>
      </vt:variant>
      <vt:variant>
        <vt:i4>0</vt:i4>
      </vt:variant>
      <vt:variant>
        <vt:i4>5</vt:i4>
      </vt:variant>
      <vt:variant>
        <vt:lpwstr/>
      </vt:variant>
      <vt:variant>
        <vt:lpwstr>_Toc320109056</vt:lpwstr>
      </vt:variant>
      <vt:variant>
        <vt:i4>1572915</vt:i4>
      </vt:variant>
      <vt:variant>
        <vt:i4>656</vt:i4>
      </vt:variant>
      <vt:variant>
        <vt:i4>0</vt:i4>
      </vt:variant>
      <vt:variant>
        <vt:i4>5</vt:i4>
      </vt:variant>
      <vt:variant>
        <vt:lpwstr/>
      </vt:variant>
      <vt:variant>
        <vt:lpwstr>_Toc320109055</vt:lpwstr>
      </vt:variant>
      <vt:variant>
        <vt:i4>1572915</vt:i4>
      </vt:variant>
      <vt:variant>
        <vt:i4>650</vt:i4>
      </vt:variant>
      <vt:variant>
        <vt:i4>0</vt:i4>
      </vt:variant>
      <vt:variant>
        <vt:i4>5</vt:i4>
      </vt:variant>
      <vt:variant>
        <vt:lpwstr/>
      </vt:variant>
      <vt:variant>
        <vt:lpwstr>_Toc320109054</vt:lpwstr>
      </vt:variant>
      <vt:variant>
        <vt:i4>1572915</vt:i4>
      </vt:variant>
      <vt:variant>
        <vt:i4>644</vt:i4>
      </vt:variant>
      <vt:variant>
        <vt:i4>0</vt:i4>
      </vt:variant>
      <vt:variant>
        <vt:i4>5</vt:i4>
      </vt:variant>
      <vt:variant>
        <vt:lpwstr/>
      </vt:variant>
      <vt:variant>
        <vt:lpwstr>_Toc320109053</vt:lpwstr>
      </vt:variant>
      <vt:variant>
        <vt:i4>1572915</vt:i4>
      </vt:variant>
      <vt:variant>
        <vt:i4>638</vt:i4>
      </vt:variant>
      <vt:variant>
        <vt:i4>0</vt:i4>
      </vt:variant>
      <vt:variant>
        <vt:i4>5</vt:i4>
      </vt:variant>
      <vt:variant>
        <vt:lpwstr/>
      </vt:variant>
      <vt:variant>
        <vt:lpwstr>_Toc320109052</vt:lpwstr>
      </vt:variant>
      <vt:variant>
        <vt:i4>1572915</vt:i4>
      </vt:variant>
      <vt:variant>
        <vt:i4>632</vt:i4>
      </vt:variant>
      <vt:variant>
        <vt:i4>0</vt:i4>
      </vt:variant>
      <vt:variant>
        <vt:i4>5</vt:i4>
      </vt:variant>
      <vt:variant>
        <vt:lpwstr/>
      </vt:variant>
      <vt:variant>
        <vt:lpwstr>_Toc320109051</vt:lpwstr>
      </vt:variant>
      <vt:variant>
        <vt:i4>1572915</vt:i4>
      </vt:variant>
      <vt:variant>
        <vt:i4>626</vt:i4>
      </vt:variant>
      <vt:variant>
        <vt:i4>0</vt:i4>
      </vt:variant>
      <vt:variant>
        <vt:i4>5</vt:i4>
      </vt:variant>
      <vt:variant>
        <vt:lpwstr/>
      </vt:variant>
      <vt:variant>
        <vt:lpwstr>_Toc320109050</vt:lpwstr>
      </vt:variant>
      <vt:variant>
        <vt:i4>1638451</vt:i4>
      </vt:variant>
      <vt:variant>
        <vt:i4>620</vt:i4>
      </vt:variant>
      <vt:variant>
        <vt:i4>0</vt:i4>
      </vt:variant>
      <vt:variant>
        <vt:i4>5</vt:i4>
      </vt:variant>
      <vt:variant>
        <vt:lpwstr/>
      </vt:variant>
      <vt:variant>
        <vt:lpwstr>_Toc320109049</vt:lpwstr>
      </vt:variant>
      <vt:variant>
        <vt:i4>1638451</vt:i4>
      </vt:variant>
      <vt:variant>
        <vt:i4>614</vt:i4>
      </vt:variant>
      <vt:variant>
        <vt:i4>0</vt:i4>
      </vt:variant>
      <vt:variant>
        <vt:i4>5</vt:i4>
      </vt:variant>
      <vt:variant>
        <vt:lpwstr/>
      </vt:variant>
      <vt:variant>
        <vt:lpwstr>_Toc320109048</vt:lpwstr>
      </vt:variant>
      <vt:variant>
        <vt:i4>1638451</vt:i4>
      </vt:variant>
      <vt:variant>
        <vt:i4>608</vt:i4>
      </vt:variant>
      <vt:variant>
        <vt:i4>0</vt:i4>
      </vt:variant>
      <vt:variant>
        <vt:i4>5</vt:i4>
      </vt:variant>
      <vt:variant>
        <vt:lpwstr/>
      </vt:variant>
      <vt:variant>
        <vt:lpwstr>_Toc320109047</vt:lpwstr>
      </vt:variant>
      <vt:variant>
        <vt:i4>1638451</vt:i4>
      </vt:variant>
      <vt:variant>
        <vt:i4>602</vt:i4>
      </vt:variant>
      <vt:variant>
        <vt:i4>0</vt:i4>
      </vt:variant>
      <vt:variant>
        <vt:i4>5</vt:i4>
      </vt:variant>
      <vt:variant>
        <vt:lpwstr/>
      </vt:variant>
      <vt:variant>
        <vt:lpwstr>_Toc320109046</vt:lpwstr>
      </vt:variant>
      <vt:variant>
        <vt:i4>1638451</vt:i4>
      </vt:variant>
      <vt:variant>
        <vt:i4>596</vt:i4>
      </vt:variant>
      <vt:variant>
        <vt:i4>0</vt:i4>
      </vt:variant>
      <vt:variant>
        <vt:i4>5</vt:i4>
      </vt:variant>
      <vt:variant>
        <vt:lpwstr/>
      </vt:variant>
      <vt:variant>
        <vt:lpwstr>_Toc320109045</vt:lpwstr>
      </vt:variant>
      <vt:variant>
        <vt:i4>1638451</vt:i4>
      </vt:variant>
      <vt:variant>
        <vt:i4>590</vt:i4>
      </vt:variant>
      <vt:variant>
        <vt:i4>0</vt:i4>
      </vt:variant>
      <vt:variant>
        <vt:i4>5</vt:i4>
      </vt:variant>
      <vt:variant>
        <vt:lpwstr/>
      </vt:variant>
      <vt:variant>
        <vt:lpwstr>_Toc320109044</vt:lpwstr>
      </vt:variant>
      <vt:variant>
        <vt:i4>1638451</vt:i4>
      </vt:variant>
      <vt:variant>
        <vt:i4>584</vt:i4>
      </vt:variant>
      <vt:variant>
        <vt:i4>0</vt:i4>
      </vt:variant>
      <vt:variant>
        <vt:i4>5</vt:i4>
      </vt:variant>
      <vt:variant>
        <vt:lpwstr/>
      </vt:variant>
      <vt:variant>
        <vt:lpwstr>_Toc320109043</vt:lpwstr>
      </vt:variant>
      <vt:variant>
        <vt:i4>1638451</vt:i4>
      </vt:variant>
      <vt:variant>
        <vt:i4>578</vt:i4>
      </vt:variant>
      <vt:variant>
        <vt:i4>0</vt:i4>
      </vt:variant>
      <vt:variant>
        <vt:i4>5</vt:i4>
      </vt:variant>
      <vt:variant>
        <vt:lpwstr/>
      </vt:variant>
      <vt:variant>
        <vt:lpwstr>_Toc320109042</vt:lpwstr>
      </vt:variant>
      <vt:variant>
        <vt:i4>1638451</vt:i4>
      </vt:variant>
      <vt:variant>
        <vt:i4>572</vt:i4>
      </vt:variant>
      <vt:variant>
        <vt:i4>0</vt:i4>
      </vt:variant>
      <vt:variant>
        <vt:i4>5</vt:i4>
      </vt:variant>
      <vt:variant>
        <vt:lpwstr/>
      </vt:variant>
      <vt:variant>
        <vt:lpwstr>_Toc320109041</vt:lpwstr>
      </vt:variant>
      <vt:variant>
        <vt:i4>1638451</vt:i4>
      </vt:variant>
      <vt:variant>
        <vt:i4>566</vt:i4>
      </vt:variant>
      <vt:variant>
        <vt:i4>0</vt:i4>
      </vt:variant>
      <vt:variant>
        <vt:i4>5</vt:i4>
      </vt:variant>
      <vt:variant>
        <vt:lpwstr/>
      </vt:variant>
      <vt:variant>
        <vt:lpwstr>_Toc320109040</vt:lpwstr>
      </vt:variant>
      <vt:variant>
        <vt:i4>1966131</vt:i4>
      </vt:variant>
      <vt:variant>
        <vt:i4>560</vt:i4>
      </vt:variant>
      <vt:variant>
        <vt:i4>0</vt:i4>
      </vt:variant>
      <vt:variant>
        <vt:i4>5</vt:i4>
      </vt:variant>
      <vt:variant>
        <vt:lpwstr/>
      </vt:variant>
      <vt:variant>
        <vt:lpwstr>_Toc320109039</vt:lpwstr>
      </vt:variant>
      <vt:variant>
        <vt:i4>1966131</vt:i4>
      </vt:variant>
      <vt:variant>
        <vt:i4>554</vt:i4>
      </vt:variant>
      <vt:variant>
        <vt:i4>0</vt:i4>
      </vt:variant>
      <vt:variant>
        <vt:i4>5</vt:i4>
      </vt:variant>
      <vt:variant>
        <vt:lpwstr/>
      </vt:variant>
      <vt:variant>
        <vt:lpwstr>_Toc320109038</vt:lpwstr>
      </vt:variant>
      <vt:variant>
        <vt:i4>1966131</vt:i4>
      </vt:variant>
      <vt:variant>
        <vt:i4>548</vt:i4>
      </vt:variant>
      <vt:variant>
        <vt:i4>0</vt:i4>
      </vt:variant>
      <vt:variant>
        <vt:i4>5</vt:i4>
      </vt:variant>
      <vt:variant>
        <vt:lpwstr/>
      </vt:variant>
      <vt:variant>
        <vt:lpwstr>_Toc320109037</vt:lpwstr>
      </vt:variant>
      <vt:variant>
        <vt:i4>1966131</vt:i4>
      </vt:variant>
      <vt:variant>
        <vt:i4>542</vt:i4>
      </vt:variant>
      <vt:variant>
        <vt:i4>0</vt:i4>
      </vt:variant>
      <vt:variant>
        <vt:i4>5</vt:i4>
      </vt:variant>
      <vt:variant>
        <vt:lpwstr/>
      </vt:variant>
      <vt:variant>
        <vt:lpwstr>_Toc320109036</vt:lpwstr>
      </vt:variant>
      <vt:variant>
        <vt:i4>1966131</vt:i4>
      </vt:variant>
      <vt:variant>
        <vt:i4>536</vt:i4>
      </vt:variant>
      <vt:variant>
        <vt:i4>0</vt:i4>
      </vt:variant>
      <vt:variant>
        <vt:i4>5</vt:i4>
      </vt:variant>
      <vt:variant>
        <vt:lpwstr/>
      </vt:variant>
      <vt:variant>
        <vt:lpwstr>_Toc320109035</vt:lpwstr>
      </vt:variant>
      <vt:variant>
        <vt:i4>1966131</vt:i4>
      </vt:variant>
      <vt:variant>
        <vt:i4>530</vt:i4>
      </vt:variant>
      <vt:variant>
        <vt:i4>0</vt:i4>
      </vt:variant>
      <vt:variant>
        <vt:i4>5</vt:i4>
      </vt:variant>
      <vt:variant>
        <vt:lpwstr/>
      </vt:variant>
      <vt:variant>
        <vt:lpwstr>_Toc320109034</vt:lpwstr>
      </vt:variant>
      <vt:variant>
        <vt:i4>1966131</vt:i4>
      </vt:variant>
      <vt:variant>
        <vt:i4>524</vt:i4>
      </vt:variant>
      <vt:variant>
        <vt:i4>0</vt:i4>
      </vt:variant>
      <vt:variant>
        <vt:i4>5</vt:i4>
      </vt:variant>
      <vt:variant>
        <vt:lpwstr/>
      </vt:variant>
      <vt:variant>
        <vt:lpwstr>_Toc320109033</vt:lpwstr>
      </vt:variant>
      <vt:variant>
        <vt:i4>1966131</vt:i4>
      </vt:variant>
      <vt:variant>
        <vt:i4>518</vt:i4>
      </vt:variant>
      <vt:variant>
        <vt:i4>0</vt:i4>
      </vt:variant>
      <vt:variant>
        <vt:i4>5</vt:i4>
      </vt:variant>
      <vt:variant>
        <vt:lpwstr/>
      </vt:variant>
      <vt:variant>
        <vt:lpwstr>_Toc320109032</vt:lpwstr>
      </vt:variant>
      <vt:variant>
        <vt:i4>1966131</vt:i4>
      </vt:variant>
      <vt:variant>
        <vt:i4>512</vt:i4>
      </vt:variant>
      <vt:variant>
        <vt:i4>0</vt:i4>
      </vt:variant>
      <vt:variant>
        <vt:i4>5</vt:i4>
      </vt:variant>
      <vt:variant>
        <vt:lpwstr/>
      </vt:variant>
      <vt:variant>
        <vt:lpwstr>_Toc320109031</vt:lpwstr>
      </vt:variant>
      <vt:variant>
        <vt:i4>1966131</vt:i4>
      </vt:variant>
      <vt:variant>
        <vt:i4>506</vt:i4>
      </vt:variant>
      <vt:variant>
        <vt:i4>0</vt:i4>
      </vt:variant>
      <vt:variant>
        <vt:i4>5</vt:i4>
      </vt:variant>
      <vt:variant>
        <vt:lpwstr/>
      </vt:variant>
      <vt:variant>
        <vt:lpwstr>_Toc320109030</vt:lpwstr>
      </vt:variant>
      <vt:variant>
        <vt:i4>2031667</vt:i4>
      </vt:variant>
      <vt:variant>
        <vt:i4>500</vt:i4>
      </vt:variant>
      <vt:variant>
        <vt:i4>0</vt:i4>
      </vt:variant>
      <vt:variant>
        <vt:i4>5</vt:i4>
      </vt:variant>
      <vt:variant>
        <vt:lpwstr/>
      </vt:variant>
      <vt:variant>
        <vt:lpwstr>_Toc320109029</vt:lpwstr>
      </vt:variant>
      <vt:variant>
        <vt:i4>2031667</vt:i4>
      </vt:variant>
      <vt:variant>
        <vt:i4>494</vt:i4>
      </vt:variant>
      <vt:variant>
        <vt:i4>0</vt:i4>
      </vt:variant>
      <vt:variant>
        <vt:i4>5</vt:i4>
      </vt:variant>
      <vt:variant>
        <vt:lpwstr/>
      </vt:variant>
      <vt:variant>
        <vt:lpwstr>_Toc320109028</vt:lpwstr>
      </vt:variant>
      <vt:variant>
        <vt:i4>2031667</vt:i4>
      </vt:variant>
      <vt:variant>
        <vt:i4>488</vt:i4>
      </vt:variant>
      <vt:variant>
        <vt:i4>0</vt:i4>
      </vt:variant>
      <vt:variant>
        <vt:i4>5</vt:i4>
      </vt:variant>
      <vt:variant>
        <vt:lpwstr/>
      </vt:variant>
      <vt:variant>
        <vt:lpwstr>_Toc320109027</vt:lpwstr>
      </vt:variant>
      <vt:variant>
        <vt:i4>2031667</vt:i4>
      </vt:variant>
      <vt:variant>
        <vt:i4>482</vt:i4>
      </vt:variant>
      <vt:variant>
        <vt:i4>0</vt:i4>
      </vt:variant>
      <vt:variant>
        <vt:i4>5</vt:i4>
      </vt:variant>
      <vt:variant>
        <vt:lpwstr/>
      </vt:variant>
      <vt:variant>
        <vt:lpwstr>_Toc320109026</vt:lpwstr>
      </vt:variant>
      <vt:variant>
        <vt:i4>2031667</vt:i4>
      </vt:variant>
      <vt:variant>
        <vt:i4>476</vt:i4>
      </vt:variant>
      <vt:variant>
        <vt:i4>0</vt:i4>
      </vt:variant>
      <vt:variant>
        <vt:i4>5</vt:i4>
      </vt:variant>
      <vt:variant>
        <vt:lpwstr/>
      </vt:variant>
      <vt:variant>
        <vt:lpwstr>_Toc320109025</vt:lpwstr>
      </vt:variant>
      <vt:variant>
        <vt:i4>2031667</vt:i4>
      </vt:variant>
      <vt:variant>
        <vt:i4>470</vt:i4>
      </vt:variant>
      <vt:variant>
        <vt:i4>0</vt:i4>
      </vt:variant>
      <vt:variant>
        <vt:i4>5</vt:i4>
      </vt:variant>
      <vt:variant>
        <vt:lpwstr/>
      </vt:variant>
      <vt:variant>
        <vt:lpwstr>_Toc320109024</vt:lpwstr>
      </vt:variant>
      <vt:variant>
        <vt:i4>2031667</vt:i4>
      </vt:variant>
      <vt:variant>
        <vt:i4>464</vt:i4>
      </vt:variant>
      <vt:variant>
        <vt:i4>0</vt:i4>
      </vt:variant>
      <vt:variant>
        <vt:i4>5</vt:i4>
      </vt:variant>
      <vt:variant>
        <vt:lpwstr/>
      </vt:variant>
      <vt:variant>
        <vt:lpwstr>_Toc320109023</vt:lpwstr>
      </vt:variant>
      <vt:variant>
        <vt:i4>2031667</vt:i4>
      </vt:variant>
      <vt:variant>
        <vt:i4>458</vt:i4>
      </vt:variant>
      <vt:variant>
        <vt:i4>0</vt:i4>
      </vt:variant>
      <vt:variant>
        <vt:i4>5</vt:i4>
      </vt:variant>
      <vt:variant>
        <vt:lpwstr/>
      </vt:variant>
      <vt:variant>
        <vt:lpwstr>_Toc320109022</vt:lpwstr>
      </vt:variant>
      <vt:variant>
        <vt:i4>2031667</vt:i4>
      </vt:variant>
      <vt:variant>
        <vt:i4>452</vt:i4>
      </vt:variant>
      <vt:variant>
        <vt:i4>0</vt:i4>
      </vt:variant>
      <vt:variant>
        <vt:i4>5</vt:i4>
      </vt:variant>
      <vt:variant>
        <vt:lpwstr/>
      </vt:variant>
      <vt:variant>
        <vt:lpwstr>_Toc320109021</vt:lpwstr>
      </vt:variant>
      <vt:variant>
        <vt:i4>2031667</vt:i4>
      </vt:variant>
      <vt:variant>
        <vt:i4>446</vt:i4>
      </vt:variant>
      <vt:variant>
        <vt:i4>0</vt:i4>
      </vt:variant>
      <vt:variant>
        <vt:i4>5</vt:i4>
      </vt:variant>
      <vt:variant>
        <vt:lpwstr/>
      </vt:variant>
      <vt:variant>
        <vt:lpwstr>_Toc320109020</vt:lpwstr>
      </vt:variant>
      <vt:variant>
        <vt:i4>1835059</vt:i4>
      </vt:variant>
      <vt:variant>
        <vt:i4>440</vt:i4>
      </vt:variant>
      <vt:variant>
        <vt:i4>0</vt:i4>
      </vt:variant>
      <vt:variant>
        <vt:i4>5</vt:i4>
      </vt:variant>
      <vt:variant>
        <vt:lpwstr/>
      </vt:variant>
      <vt:variant>
        <vt:lpwstr>_Toc320109019</vt:lpwstr>
      </vt:variant>
      <vt:variant>
        <vt:i4>1835059</vt:i4>
      </vt:variant>
      <vt:variant>
        <vt:i4>434</vt:i4>
      </vt:variant>
      <vt:variant>
        <vt:i4>0</vt:i4>
      </vt:variant>
      <vt:variant>
        <vt:i4>5</vt:i4>
      </vt:variant>
      <vt:variant>
        <vt:lpwstr/>
      </vt:variant>
      <vt:variant>
        <vt:lpwstr>_Toc320109018</vt:lpwstr>
      </vt:variant>
      <vt:variant>
        <vt:i4>1835059</vt:i4>
      </vt:variant>
      <vt:variant>
        <vt:i4>428</vt:i4>
      </vt:variant>
      <vt:variant>
        <vt:i4>0</vt:i4>
      </vt:variant>
      <vt:variant>
        <vt:i4>5</vt:i4>
      </vt:variant>
      <vt:variant>
        <vt:lpwstr/>
      </vt:variant>
      <vt:variant>
        <vt:lpwstr>_Toc320109017</vt:lpwstr>
      </vt:variant>
      <vt:variant>
        <vt:i4>1835059</vt:i4>
      </vt:variant>
      <vt:variant>
        <vt:i4>422</vt:i4>
      </vt:variant>
      <vt:variant>
        <vt:i4>0</vt:i4>
      </vt:variant>
      <vt:variant>
        <vt:i4>5</vt:i4>
      </vt:variant>
      <vt:variant>
        <vt:lpwstr/>
      </vt:variant>
      <vt:variant>
        <vt:lpwstr>_Toc320109016</vt:lpwstr>
      </vt:variant>
      <vt:variant>
        <vt:i4>1835059</vt:i4>
      </vt:variant>
      <vt:variant>
        <vt:i4>416</vt:i4>
      </vt:variant>
      <vt:variant>
        <vt:i4>0</vt:i4>
      </vt:variant>
      <vt:variant>
        <vt:i4>5</vt:i4>
      </vt:variant>
      <vt:variant>
        <vt:lpwstr/>
      </vt:variant>
      <vt:variant>
        <vt:lpwstr>_Toc320109015</vt:lpwstr>
      </vt:variant>
      <vt:variant>
        <vt:i4>1835059</vt:i4>
      </vt:variant>
      <vt:variant>
        <vt:i4>410</vt:i4>
      </vt:variant>
      <vt:variant>
        <vt:i4>0</vt:i4>
      </vt:variant>
      <vt:variant>
        <vt:i4>5</vt:i4>
      </vt:variant>
      <vt:variant>
        <vt:lpwstr/>
      </vt:variant>
      <vt:variant>
        <vt:lpwstr>_Toc320109014</vt:lpwstr>
      </vt:variant>
      <vt:variant>
        <vt:i4>1835059</vt:i4>
      </vt:variant>
      <vt:variant>
        <vt:i4>404</vt:i4>
      </vt:variant>
      <vt:variant>
        <vt:i4>0</vt:i4>
      </vt:variant>
      <vt:variant>
        <vt:i4>5</vt:i4>
      </vt:variant>
      <vt:variant>
        <vt:lpwstr/>
      </vt:variant>
      <vt:variant>
        <vt:lpwstr>_Toc320109013</vt:lpwstr>
      </vt:variant>
      <vt:variant>
        <vt:i4>1835059</vt:i4>
      </vt:variant>
      <vt:variant>
        <vt:i4>398</vt:i4>
      </vt:variant>
      <vt:variant>
        <vt:i4>0</vt:i4>
      </vt:variant>
      <vt:variant>
        <vt:i4>5</vt:i4>
      </vt:variant>
      <vt:variant>
        <vt:lpwstr/>
      </vt:variant>
      <vt:variant>
        <vt:lpwstr>_Toc320109012</vt:lpwstr>
      </vt:variant>
      <vt:variant>
        <vt:i4>1835059</vt:i4>
      </vt:variant>
      <vt:variant>
        <vt:i4>392</vt:i4>
      </vt:variant>
      <vt:variant>
        <vt:i4>0</vt:i4>
      </vt:variant>
      <vt:variant>
        <vt:i4>5</vt:i4>
      </vt:variant>
      <vt:variant>
        <vt:lpwstr/>
      </vt:variant>
      <vt:variant>
        <vt:lpwstr>_Toc320109011</vt:lpwstr>
      </vt:variant>
      <vt:variant>
        <vt:i4>1835059</vt:i4>
      </vt:variant>
      <vt:variant>
        <vt:i4>386</vt:i4>
      </vt:variant>
      <vt:variant>
        <vt:i4>0</vt:i4>
      </vt:variant>
      <vt:variant>
        <vt:i4>5</vt:i4>
      </vt:variant>
      <vt:variant>
        <vt:lpwstr/>
      </vt:variant>
      <vt:variant>
        <vt:lpwstr>_Toc320109010</vt:lpwstr>
      </vt:variant>
      <vt:variant>
        <vt:i4>1900595</vt:i4>
      </vt:variant>
      <vt:variant>
        <vt:i4>380</vt:i4>
      </vt:variant>
      <vt:variant>
        <vt:i4>0</vt:i4>
      </vt:variant>
      <vt:variant>
        <vt:i4>5</vt:i4>
      </vt:variant>
      <vt:variant>
        <vt:lpwstr/>
      </vt:variant>
      <vt:variant>
        <vt:lpwstr>_Toc320109009</vt:lpwstr>
      </vt:variant>
      <vt:variant>
        <vt:i4>1900595</vt:i4>
      </vt:variant>
      <vt:variant>
        <vt:i4>374</vt:i4>
      </vt:variant>
      <vt:variant>
        <vt:i4>0</vt:i4>
      </vt:variant>
      <vt:variant>
        <vt:i4>5</vt:i4>
      </vt:variant>
      <vt:variant>
        <vt:lpwstr/>
      </vt:variant>
      <vt:variant>
        <vt:lpwstr>_Toc320109008</vt:lpwstr>
      </vt:variant>
      <vt:variant>
        <vt:i4>1900595</vt:i4>
      </vt:variant>
      <vt:variant>
        <vt:i4>368</vt:i4>
      </vt:variant>
      <vt:variant>
        <vt:i4>0</vt:i4>
      </vt:variant>
      <vt:variant>
        <vt:i4>5</vt:i4>
      </vt:variant>
      <vt:variant>
        <vt:lpwstr/>
      </vt:variant>
      <vt:variant>
        <vt:lpwstr>_Toc320109007</vt:lpwstr>
      </vt:variant>
      <vt:variant>
        <vt:i4>1900595</vt:i4>
      </vt:variant>
      <vt:variant>
        <vt:i4>362</vt:i4>
      </vt:variant>
      <vt:variant>
        <vt:i4>0</vt:i4>
      </vt:variant>
      <vt:variant>
        <vt:i4>5</vt:i4>
      </vt:variant>
      <vt:variant>
        <vt:lpwstr/>
      </vt:variant>
      <vt:variant>
        <vt:lpwstr>_Toc320109006</vt:lpwstr>
      </vt:variant>
      <vt:variant>
        <vt:i4>1900595</vt:i4>
      </vt:variant>
      <vt:variant>
        <vt:i4>356</vt:i4>
      </vt:variant>
      <vt:variant>
        <vt:i4>0</vt:i4>
      </vt:variant>
      <vt:variant>
        <vt:i4>5</vt:i4>
      </vt:variant>
      <vt:variant>
        <vt:lpwstr/>
      </vt:variant>
      <vt:variant>
        <vt:lpwstr>_Toc320109005</vt:lpwstr>
      </vt:variant>
      <vt:variant>
        <vt:i4>1900595</vt:i4>
      </vt:variant>
      <vt:variant>
        <vt:i4>350</vt:i4>
      </vt:variant>
      <vt:variant>
        <vt:i4>0</vt:i4>
      </vt:variant>
      <vt:variant>
        <vt:i4>5</vt:i4>
      </vt:variant>
      <vt:variant>
        <vt:lpwstr/>
      </vt:variant>
      <vt:variant>
        <vt:lpwstr>_Toc320109004</vt:lpwstr>
      </vt:variant>
      <vt:variant>
        <vt:i4>1900595</vt:i4>
      </vt:variant>
      <vt:variant>
        <vt:i4>344</vt:i4>
      </vt:variant>
      <vt:variant>
        <vt:i4>0</vt:i4>
      </vt:variant>
      <vt:variant>
        <vt:i4>5</vt:i4>
      </vt:variant>
      <vt:variant>
        <vt:lpwstr/>
      </vt:variant>
      <vt:variant>
        <vt:lpwstr>_Toc320109003</vt:lpwstr>
      </vt:variant>
      <vt:variant>
        <vt:i4>1900595</vt:i4>
      </vt:variant>
      <vt:variant>
        <vt:i4>338</vt:i4>
      </vt:variant>
      <vt:variant>
        <vt:i4>0</vt:i4>
      </vt:variant>
      <vt:variant>
        <vt:i4>5</vt:i4>
      </vt:variant>
      <vt:variant>
        <vt:lpwstr/>
      </vt:variant>
      <vt:variant>
        <vt:lpwstr>_Toc320109002</vt:lpwstr>
      </vt:variant>
      <vt:variant>
        <vt:i4>1900595</vt:i4>
      </vt:variant>
      <vt:variant>
        <vt:i4>332</vt:i4>
      </vt:variant>
      <vt:variant>
        <vt:i4>0</vt:i4>
      </vt:variant>
      <vt:variant>
        <vt:i4>5</vt:i4>
      </vt:variant>
      <vt:variant>
        <vt:lpwstr/>
      </vt:variant>
      <vt:variant>
        <vt:lpwstr>_Toc320109001</vt:lpwstr>
      </vt:variant>
      <vt:variant>
        <vt:i4>1900595</vt:i4>
      </vt:variant>
      <vt:variant>
        <vt:i4>326</vt:i4>
      </vt:variant>
      <vt:variant>
        <vt:i4>0</vt:i4>
      </vt:variant>
      <vt:variant>
        <vt:i4>5</vt:i4>
      </vt:variant>
      <vt:variant>
        <vt:lpwstr/>
      </vt:variant>
      <vt:variant>
        <vt:lpwstr>_Toc320109000</vt:lpwstr>
      </vt:variant>
      <vt:variant>
        <vt:i4>1376314</vt:i4>
      </vt:variant>
      <vt:variant>
        <vt:i4>320</vt:i4>
      </vt:variant>
      <vt:variant>
        <vt:i4>0</vt:i4>
      </vt:variant>
      <vt:variant>
        <vt:i4>5</vt:i4>
      </vt:variant>
      <vt:variant>
        <vt:lpwstr/>
      </vt:variant>
      <vt:variant>
        <vt:lpwstr>_Toc320108999</vt:lpwstr>
      </vt:variant>
      <vt:variant>
        <vt:i4>1376314</vt:i4>
      </vt:variant>
      <vt:variant>
        <vt:i4>314</vt:i4>
      </vt:variant>
      <vt:variant>
        <vt:i4>0</vt:i4>
      </vt:variant>
      <vt:variant>
        <vt:i4>5</vt:i4>
      </vt:variant>
      <vt:variant>
        <vt:lpwstr/>
      </vt:variant>
      <vt:variant>
        <vt:lpwstr>_Toc320108998</vt:lpwstr>
      </vt:variant>
      <vt:variant>
        <vt:i4>1376314</vt:i4>
      </vt:variant>
      <vt:variant>
        <vt:i4>308</vt:i4>
      </vt:variant>
      <vt:variant>
        <vt:i4>0</vt:i4>
      </vt:variant>
      <vt:variant>
        <vt:i4>5</vt:i4>
      </vt:variant>
      <vt:variant>
        <vt:lpwstr/>
      </vt:variant>
      <vt:variant>
        <vt:lpwstr>_Toc320108997</vt:lpwstr>
      </vt:variant>
      <vt:variant>
        <vt:i4>1376314</vt:i4>
      </vt:variant>
      <vt:variant>
        <vt:i4>302</vt:i4>
      </vt:variant>
      <vt:variant>
        <vt:i4>0</vt:i4>
      </vt:variant>
      <vt:variant>
        <vt:i4>5</vt:i4>
      </vt:variant>
      <vt:variant>
        <vt:lpwstr/>
      </vt:variant>
      <vt:variant>
        <vt:lpwstr>_Toc320108996</vt:lpwstr>
      </vt:variant>
      <vt:variant>
        <vt:i4>1376314</vt:i4>
      </vt:variant>
      <vt:variant>
        <vt:i4>296</vt:i4>
      </vt:variant>
      <vt:variant>
        <vt:i4>0</vt:i4>
      </vt:variant>
      <vt:variant>
        <vt:i4>5</vt:i4>
      </vt:variant>
      <vt:variant>
        <vt:lpwstr/>
      </vt:variant>
      <vt:variant>
        <vt:lpwstr>_Toc320108995</vt:lpwstr>
      </vt:variant>
      <vt:variant>
        <vt:i4>1376314</vt:i4>
      </vt:variant>
      <vt:variant>
        <vt:i4>290</vt:i4>
      </vt:variant>
      <vt:variant>
        <vt:i4>0</vt:i4>
      </vt:variant>
      <vt:variant>
        <vt:i4>5</vt:i4>
      </vt:variant>
      <vt:variant>
        <vt:lpwstr/>
      </vt:variant>
      <vt:variant>
        <vt:lpwstr>_Toc320108994</vt:lpwstr>
      </vt:variant>
      <vt:variant>
        <vt:i4>1376314</vt:i4>
      </vt:variant>
      <vt:variant>
        <vt:i4>284</vt:i4>
      </vt:variant>
      <vt:variant>
        <vt:i4>0</vt:i4>
      </vt:variant>
      <vt:variant>
        <vt:i4>5</vt:i4>
      </vt:variant>
      <vt:variant>
        <vt:lpwstr/>
      </vt:variant>
      <vt:variant>
        <vt:lpwstr>_Toc320108993</vt:lpwstr>
      </vt:variant>
      <vt:variant>
        <vt:i4>1376314</vt:i4>
      </vt:variant>
      <vt:variant>
        <vt:i4>278</vt:i4>
      </vt:variant>
      <vt:variant>
        <vt:i4>0</vt:i4>
      </vt:variant>
      <vt:variant>
        <vt:i4>5</vt:i4>
      </vt:variant>
      <vt:variant>
        <vt:lpwstr/>
      </vt:variant>
      <vt:variant>
        <vt:lpwstr>_Toc320108992</vt:lpwstr>
      </vt:variant>
      <vt:variant>
        <vt:i4>1376314</vt:i4>
      </vt:variant>
      <vt:variant>
        <vt:i4>272</vt:i4>
      </vt:variant>
      <vt:variant>
        <vt:i4>0</vt:i4>
      </vt:variant>
      <vt:variant>
        <vt:i4>5</vt:i4>
      </vt:variant>
      <vt:variant>
        <vt:lpwstr/>
      </vt:variant>
      <vt:variant>
        <vt:lpwstr>_Toc320108991</vt:lpwstr>
      </vt:variant>
      <vt:variant>
        <vt:i4>1376314</vt:i4>
      </vt:variant>
      <vt:variant>
        <vt:i4>266</vt:i4>
      </vt:variant>
      <vt:variant>
        <vt:i4>0</vt:i4>
      </vt:variant>
      <vt:variant>
        <vt:i4>5</vt:i4>
      </vt:variant>
      <vt:variant>
        <vt:lpwstr/>
      </vt:variant>
      <vt:variant>
        <vt:lpwstr>_Toc320108990</vt:lpwstr>
      </vt:variant>
      <vt:variant>
        <vt:i4>1310778</vt:i4>
      </vt:variant>
      <vt:variant>
        <vt:i4>260</vt:i4>
      </vt:variant>
      <vt:variant>
        <vt:i4>0</vt:i4>
      </vt:variant>
      <vt:variant>
        <vt:i4>5</vt:i4>
      </vt:variant>
      <vt:variant>
        <vt:lpwstr/>
      </vt:variant>
      <vt:variant>
        <vt:lpwstr>_Toc320108989</vt:lpwstr>
      </vt:variant>
      <vt:variant>
        <vt:i4>1310778</vt:i4>
      </vt:variant>
      <vt:variant>
        <vt:i4>254</vt:i4>
      </vt:variant>
      <vt:variant>
        <vt:i4>0</vt:i4>
      </vt:variant>
      <vt:variant>
        <vt:i4>5</vt:i4>
      </vt:variant>
      <vt:variant>
        <vt:lpwstr/>
      </vt:variant>
      <vt:variant>
        <vt:lpwstr>_Toc320108988</vt:lpwstr>
      </vt:variant>
      <vt:variant>
        <vt:i4>1310778</vt:i4>
      </vt:variant>
      <vt:variant>
        <vt:i4>248</vt:i4>
      </vt:variant>
      <vt:variant>
        <vt:i4>0</vt:i4>
      </vt:variant>
      <vt:variant>
        <vt:i4>5</vt:i4>
      </vt:variant>
      <vt:variant>
        <vt:lpwstr/>
      </vt:variant>
      <vt:variant>
        <vt:lpwstr>_Toc320108987</vt:lpwstr>
      </vt:variant>
      <vt:variant>
        <vt:i4>1310778</vt:i4>
      </vt:variant>
      <vt:variant>
        <vt:i4>242</vt:i4>
      </vt:variant>
      <vt:variant>
        <vt:i4>0</vt:i4>
      </vt:variant>
      <vt:variant>
        <vt:i4>5</vt:i4>
      </vt:variant>
      <vt:variant>
        <vt:lpwstr/>
      </vt:variant>
      <vt:variant>
        <vt:lpwstr>_Toc320108986</vt:lpwstr>
      </vt:variant>
      <vt:variant>
        <vt:i4>1310778</vt:i4>
      </vt:variant>
      <vt:variant>
        <vt:i4>236</vt:i4>
      </vt:variant>
      <vt:variant>
        <vt:i4>0</vt:i4>
      </vt:variant>
      <vt:variant>
        <vt:i4>5</vt:i4>
      </vt:variant>
      <vt:variant>
        <vt:lpwstr/>
      </vt:variant>
      <vt:variant>
        <vt:lpwstr>_Toc320108985</vt:lpwstr>
      </vt:variant>
      <vt:variant>
        <vt:i4>1310778</vt:i4>
      </vt:variant>
      <vt:variant>
        <vt:i4>230</vt:i4>
      </vt:variant>
      <vt:variant>
        <vt:i4>0</vt:i4>
      </vt:variant>
      <vt:variant>
        <vt:i4>5</vt:i4>
      </vt:variant>
      <vt:variant>
        <vt:lpwstr/>
      </vt:variant>
      <vt:variant>
        <vt:lpwstr>_Toc320108984</vt:lpwstr>
      </vt:variant>
      <vt:variant>
        <vt:i4>1310778</vt:i4>
      </vt:variant>
      <vt:variant>
        <vt:i4>224</vt:i4>
      </vt:variant>
      <vt:variant>
        <vt:i4>0</vt:i4>
      </vt:variant>
      <vt:variant>
        <vt:i4>5</vt:i4>
      </vt:variant>
      <vt:variant>
        <vt:lpwstr/>
      </vt:variant>
      <vt:variant>
        <vt:lpwstr>_Toc320108983</vt:lpwstr>
      </vt:variant>
      <vt:variant>
        <vt:i4>1310778</vt:i4>
      </vt:variant>
      <vt:variant>
        <vt:i4>218</vt:i4>
      </vt:variant>
      <vt:variant>
        <vt:i4>0</vt:i4>
      </vt:variant>
      <vt:variant>
        <vt:i4>5</vt:i4>
      </vt:variant>
      <vt:variant>
        <vt:lpwstr/>
      </vt:variant>
      <vt:variant>
        <vt:lpwstr>_Toc320108982</vt:lpwstr>
      </vt:variant>
      <vt:variant>
        <vt:i4>1310778</vt:i4>
      </vt:variant>
      <vt:variant>
        <vt:i4>212</vt:i4>
      </vt:variant>
      <vt:variant>
        <vt:i4>0</vt:i4>
      </vt:variant>
      <vt:variant>
        <vt:i4>5</vt:i4>
      </vt:variant>
      <vt:variant>
        <vt:lpwstr/>
      </vt:variant>
      <vt:variant>
        <vt:lpwstr>_Toc320108981</vt:lpwstr>
      </vt:variant>
      <vt:variant>
        <vt:i4>1310778</vt:i4>
      </vt:variant>
      <vt:variant>
        <vt:i4>206</vt:i4>
      </vt:variant>
      <vt:variant>
        <vt:i4>0</vt:i4>
      </vt:variant>
      <vt:variant>
        <vt:i4>5</vt:i4>
      </vt:variant>
      <vt:variant>
        <vt:lpwstr/>
      </vt:variant>
      <vt:variant>
        <vt:lpwstr>_Toc320108980</vt:lpwstr>
      </vt:variant>
      <vt:variant>
        <vt:i4>1769530</vt:i4>
      </vt:variant>
      <vt:variant>
        <vt:i4>200</vt:i4>
      </vt:variant>
      <vt:variant>
        <vt:i4>0</vt:i4>
      </vt:variant>
      <vt:variant>
        <vt:i4>5</vt:i4>
      </vt:variant>
      <vt:variant>
        <vt:lpwstr/>
      </vt:variant>
      <vt:variant>
        <vt:lpwstr>_Toc320108979</vt:lpwstr>
      </vt:variant>
      <vt:variant>
        <vt:i4>1769530</vt:i4>
      </vt:variant>
      <vt:variant>
        <vt:i4>194</vt:i4>
      </vt:variant>
      <vt:variant>
        <vt:i4>0</vt:i4>
      </vt:variant>
      <vt:variant>
        <vt:i4>5</vt:i4>
      </vt:variant>
      <vt:variant>
        <vt:lpwstr/>
      </vt:variant>
      <vt:variant>
        <vt:lpwstr>_Toc320108978</vt:lpwstr>
      </vt:variant>
      <vt:variant>
        <vt:i4>1769530</vt:i4>
      </vt:variant>
      <vt:variant>
        <vt:i4>188</vt:i4>
      </vt:variant>
      <vt:variant>
        <vt:i4>0</vt:i4>
      </vt:variant>
      <vt:variant>
        <vt:i4>5</vt:i4>
      </vt:variant>
      <vt:variant>
        <vt:lpwstr/>
      </vt:variant>
      <vt:variant>
        <vt:lpwstr>_Toc320108977</vt:lpwstr>
      </vt:variant>
      <vt:variant>
        <vt:i4>1769530</vt:i4>
      </vt:variant>
      <vt:variant>
        <vt:i4>182</vt:i4>
      </vt:variant>
      <vt:variant>
        <vt:i4>0</vt:i4>
      </vt:variant>
      <vt:variant>
        <vt:i4>5</vt:i4>
      </vt:variant>
      <vt:variant>
        <vt:lpwstr/>
      </vt:variant>
      <vt:variant>
        <vt:lpwstr>_Toc320108976</vt:lpwstr>
      </vt:variant>
      <vt:variant>
        <vt:i4>1769530</vt:i4>
      </vt:variant>
      <vt:variant>
        <vt:i4>176</vt:i4>
      </vt:variant>
      <vt:variant>
        <vt:i4>0</vt:i4>
      </vt:variant>
      <vt:variant>
        <vt:i4>5</vt:i4>
      </vt:variant>
      <vt:variant>
        <vt:lpwstr/>
      </vt:variant>
      <vt:variant>
        <vt:lpwstr>_Toc320108975</vt:lpwstr>
      </vt:variant>
      <vt:variant>
        <vt:i4>1769530</vt:i4>
      </vt:variant>
      <vt:variant>
        <vt:i4>170</vt:i4>
      </vt:variant>
      <vt:variant>
        <vt:i4>0</vt:i4>
      </vt:variant>
      <vt:variant>
        <vt:i4>5</vt:i4>
      </vt:variant>
      <vt:variant>
        <vt:lpwstr/>
      </vt:variant>
      <vt:variant>
        <vt:lpwstr>_Toc320108974</vt:lpwstr>
      </vt:variant>
      <vt:variant>
        <vt:i4>1769530</vt:i4>
      </vt:variant>
      <vt:variant>
        <vt:i4>164</vt:i4>
      </vt:variant>
      <vt:variant>
        <vt:i4>0</vt:i4>
      </vt:variant>
      <vt:variant>
        <vt:i4>5</vt:i4>
      </vt:variant>
      <vt:variant>
        <vt:lpwstr/>
      </vt:variant>
      <vt:variant>
        <vt:lpwstr>_Toc320108973</vt:lpwstr>
      </vt:variant>
      <vt:variant>
        <vt:i4>1769530</vt:i4>
      </vt:variant>
      <vt:variant>
        <vt:i4>158</vt:i4>
      </vt:variant>
      <vt:variant>
        <vt:i4>0</vt:i4>
      </vt:variant>
      <vt:variant>
        <vt:i4>5</vt:i4>
      </vt:variant>
      <vt:variant>
        <vt:lpwstr/>
      </vt:variant>
      <vt:variant>
        <vt:lpwstr>_Toc320108972</vt:lpwstr>
      </vt:variant>
      <vt:variant>
        <vt:i4>1769530</vt:i4>
      </vt:variant>
      <vt:variant>
        <vt:i4>152</vt:i4>
      </vt:variant>
      <vt:variant>
        <vt:i4>0</vt:i4>
      </vt:variant>
      <vt:variant>
        <vt:i4>5</vt:i4>
      </vt:variant>
      <vt:variant>
        <vt:lpwstr/>
      </vt:variant>
      <vt:variant>
        <vt:lpwstr>_Toc320108971</vt:lpwstr>
      </vt:variant>
      <vt:variant>
        <vt:i4>1769530</vt:i4>
      </vt:variant>
      <vt:variant>
        <vt:i4>146</vt:i4>
      </vt:variant>
      <vt:variant>
        <vt:i4>0</vt:i4>
      </vt:variant>
      <vt:variant>
        <vt:i4>5</vt:i4>
      </vt:variant>
      <vt:variant>
        <vt:lpwstr/>
      </vt:variant>
      <vt:variant>
        <vt:lpwstr>_Toc320108970</vt:lpwstr>
      </vt:variant>
      <vt:variant>
        <vt:i4>1703994</vt:i4>
      </vt:variant>
      <vt:variant>
        <vt:i4>140</vt:i4>
      </vt:variant>
      <vt:variant>
        <vt:i4>0</vt:i4>
      </vt:variant>
      <vt:variant>
        <vt:i4>5</vt:i4>
      </vt:variant>
      <vt:variant>
        <vt:lpwstr/>
      </vt:variant>
      <vt:variant>
        <vt:lpwstr>_Toc320108969</vt:lpwstr>
      </vt:variant>
      <vt:variant>
        <vt:i4>1703994</vt:i4>
      </vt:variant>
      <vt:variant>
        <vt:i4>134</vt:i4>
      </vt:variant>
      <vt:variant>
        <vt:i4>0</vt:i4>
      </vt:variant>
      <vt:variant>
        <vt:i4>5</vt:i4>
      </vt:variant>
      <vt:variant>
        <vt:lpwstr/>
      </vt:variant>
      <vt:variant>
        <vt:lpwstr>_Toc320108968</vt:lpwstr>
      </vt:variant>
      <vt:variant>
        <vt:i4>1703994</vt:i4>
      </vt:variant>
      <vt:variant>
        <vt:i4>128</vt:i4>
      </vt:variant>
      <vt:variant>
        <vt:i4>0</vt:i4>
      </vt:variant>
      <vt:variant>
        <vt:i4>5</vt:i4>
      </vt:variant>
      <vt:variant>
        <vt:lpwstr/>
      </vt:variant>
      <vt:variant>
        <vt:lpwstr>_Toc320108967</vt:lpwstr>
      </vt:variant>
      <vt:variant>
        <vt:i4>1703994</vt:i4>
      </vt:variant>
      <vt:variant>
        <vt:i4>122</vt:i4>
      </vt:variant>
      <vt:variant>
        <vt:i4>0</vt:i4>
      </vt:variant>
      <vt:variant>
        <vt:i4>5</vt:i4>
      </vt:variant>
      <vt:variant>
        <vt:lpwstr/>
      </vt:variant>
      <vt:variant>
        <vt:lpwstr>_Toc320108966</vt:lpwstr>
      </vt:variant>
      <vt:variant>
        <vt:i4>1703994</vt:i4>
      </vt:variant>
      <vt:variant>
        <vt:i4>116</vt:i4>
      </vt:variant>
      <vt:variant>
        <vt:i4>0</vt:i4>
      </vt:variant>
      <vt:variant>
        <vt:i4>5</vt:i4>
      </vt:variant>
      <vt:variant>
        <vt:lpwstr/>
      </vt:variant>
      <vt:variant>
        <vt:lpwstr>_Toc320108965</vt:lpwstr>
      </vt:variant>
      <vt:variant>
        <vt:i4>1703994</vt:i4>
      </vt:variant>
      <vt:variant>
        <vt:i4>110</vt:i4>
      </vt:variant>
      <vt:variant>
        <vt:i4>0</vt:i4>
      </vt:variant>
      <vt:variant>
        <vt:i4>5</vt:i4>
      </vt:variant>
      <vt:variant>
        <vt:lpwstr/>
      </vt:variant>
      <vt:variant>
        <vt:lpwstr>_Toc320108964</vt:lpwstr>
      </vt:variant>
      <vt:variant>
        <vt:i4>1703994</vt:i4>
      </vt:variant>
      <vt:variant>
        <vt:i4>104</vt:i4>
      </vt:variant>
      <vt:variant>
        <vt:i4>0</vt:i4>
      </vt:variant>
      <vt:variant>
        <vt:i4>5</vt:i4>
      </vt:variant>
      <vt:variant>
        <vt:lpwstr/>
      </vt:variant>
      <vt:variant>
        <vt:lpwstr>_Toc320108963</vt:lpwstr>
      </vt:variant>
      <vt:variant>
        <vt:i4>1703994</vt:i4>
      </vt:variant>
      <vt:variant>
        <vt:i4>98</vt:i4>
      </vt:variant>
      <vt:variant>
        <vt:i4>0</vt:i4>
      </vt:variant>
      <vt:variant>
        <vt:i4>5</vt:i4>
      </vt:variant>
      <vt:variant>
        <vt:lpwstr/>
      </vt:variant>
      <vt:variant>
        <vt:lpwstr>_Toc320108962</vt:lpwstr>
      </vt:variant>
      <vt:variant>
        <vt:i4>1703994</vt:i4>
      </vt:variant>
      <vt:variant>
        <vt:i4>92</vt:i4>
      </vt:variant>
      <vt:variant>
        <vt:i4>0</vt:i4>
      </vt:variant>
      <vt:variant>
        <vt:i4>5</vt:i4>
      </vt:variant>
      <vt:variant>
        <vt:lpwstr/>
      </vt:variant>
      <vt:variant>
        <vt:lpwstr>_Toc320108961</vt:lpwstr>
      </vt:variant>
      <vt:variant>
        <vt:i4>1703994</vt:i4>
      </vt:variant>
      <vt:variant>
        <vt:i4>86</vt:i4>
      </vt:variant>
      <vt:variant>
        <vt:i4>0</vt:i4>
      </vt:variant>
      <vt:variant>
        <vt:i4>5</vt:i4>
      </vt:variant>
      <vt:variant>
        <vt:lpwstr/>
      </vt:variant>
      <vt:variant>
        <vt:lpwstr>_Toc320108960</vt:lpwstr>
      </vt:variant>
      <vt:variant>
        <vt:i4>1638458</vt:i4>
      </vt:variant>
      <vt:variant>
        <vt:i4>80</vt:i4>
      </vt:variant>
      <vt:variant>
        <vt:i4>0</vt:i4>
      </vt:variant>
      <vt:variant>
        <vt:i4>5</vt:i4>
      </vt:variant>
      <vt:variant>
        <vt:lpwstr/>
      </vt:variant>
      <vt:variant>
        <vt:lpwstr>_Toc320108959</vt:lpwstr>
      </vt:variant>
      <vt:variant>
        <vt:i4>1638458</vt:i4>
      </vt:variant>
      <vt:variant>
        <vt:i4>74</vt:i4>
      </vt:variant>
      <vt:variant>
        <vt:i4>0</vt:i4>
      </vt:variant>
      <vt:variant>
        <vt:i4>5</vt:i4>
      </vt:variant>
      <vt:variant>
        <vt:lpwstr/>
      </vt:variant>
      <vt:variant>
        <vt:lpwstr>_Toc320108958</vt:lpwstr>
      </vt:variant>
      <vt:variant>
        <vt:i4>1638458</vt:i4>
      </vt:variant>
      <vt:variant>
        <vt:i4>68</vt:i4>
      </vt:variant>
      <vt:variant>
        <vt:i4>0</vt:i4>
      </vt:variant>
      <vt:variant>
        <vt:i4>5</vt:i4>
      </vt:variant>
      <vt:variant>
        <vt:lpwstr/>
      </vt:variant>
      <vt:variant>
        <vt:lpwstr>_Toc320108957</vt:lpwstr>
      </vt:variant>
      <vt:variant>
        <vt:i4>1638458</vt:i4>
      </vt:variant>
      <vt:variant>
        <vt:i4>62</vt:i4>
      </vt:variant>
      <vt:variant>
        <vt:i4>0</vt:i4>
      </vt:variant>
      <vt:variant>
        <vt:i4>5</vt:i4>
      </vt:variant>
      <vt:variant>
        <vt:lpwstr/>
      </vt:variant>
      <vt:variant>
        <vt:lpwstr>_Toc320108956</vt:lpwstr>
      </vt:variant>
      <vt:variant>
        <vt:i4>1638458</vt:i4>
      </vt:variant>
      <vt:variant>
        <vt:i4>56</vt:i4>
      </vt:variant>
      <vt:variant>
        <vt:i4>0</vt:i4>
      </vt:variant>
      <vt:variant>
        <vt:i4>5</vt:i4>
      </vt:variant>
      <vt:variant>
        <vt:lpwstr/>
      </vt:variant>
      <vt:variant>
        <vt:lpwstr>_Toc320108955</vt:lpwstr>
      </vt:variant>
      <vt:variant>
        <vt:i4>1638458</vt:i4>
      </vt:variant>
      <vt:variant>
        <vt:i4>50</vt:i4>
      </vt:variant>
      <vt:variant>
        <vt:i4>0</vt:i4>
      </vt:variant>
      <vt:variant>
        <vt:i4>5</vt:i4>
      </vt:variant>
      <vt:variant>
        <vt:lpwstr/>
      </vt:variant>
      <vt:variant>
        <vt:lpwstr>_Toc320108954</vt:lpwstr>
      </vt:variant>
      <vt:variant>
        <vt:i4>1638458</vt:i4>
      </vt:variant>
      <vt:variant>
        <vt:i4>44</vt:i4>
      </vt:variant>
      <vt:variant>
        <vt:i4>0</vt:i4>
      </vt:variant>
      <vt:variant>
        <vt:i4>5</vt:i4>
      </vt:variant>
      <vt:variant>
        <vt:lpwstr/>
      </vt:variant>
      <vt:variant>
        <vt:lpwstr>_Toc320108953</vt:lpwstr>
      </vt:variant>
      <vt:variant>
        <vt:i4>1638458</vt:i4>
      </vt:variant>
      <vt:variant>
        <vt:i4>38</vt:i4>
      </vt:variant>
      <vt:variant>
        <vt:i4>0</vt:i4>
      </vt:variant>
      <vt:variant>
        <vt:i4>5</vt:i4>
      </vt:variant>
      <vt:variant>
        <vt:lpwstr/>
      </vt:variant>
      <vt:variant>
        <vt:lpwstr>_Toc320108952</vt:lpwstr>
      </vt:variant>
      <vt:variant>
        <vt:i4>1638458</vt:i4>
      </vt:variant>
      <vt:variant>
        <vt:i4>32</vt:i4>
      </vt:variant>
      <vt:variant>
        <vt:i4>0</vt:i4>
      </vt:variant>
      <vt:variant>
        <vt:i4>5</vt:i4>
      </vt:variant>
      <vt:variant>
        <vt:lpwstr/>
      </vt:variant>
      <vt:variant>
        <vt:lpwstr>_Toc320108951</vt:lpwstr>
      </vt:variant>
      <vt:variant>
        <vt:i4>1638458</vt:i4>
      </vt:variant>
      <vt:variant>
        <vt:i4>26</vt:i4>
      </vt:variant>
      <vt:variant>
        <vt:i4>0</vt:i4>
      </vt:variant>
      <vt:variant>
        <vt:i4>5</vt:i4>
      </vt:variant>
      <vt:variant>
        <vt:lpwstr/>
      </vt:variant>
      <vt:variant>
        <vt:lpwstr>_Toc320108950</vt:lpwstr>
      </vt:variant>
      <vt:variant>
        <vt:i4>1572922</vt:i4>
      </vt:variant>
      <vt:variant>
        <vt:i4>20</vt:i4>
      </vt:variant>
      <vt:variant>
        <vt:i4>0</vt:i4>
      </vt:variant>
      <vt:variant>
        <vt:i4>5</vt:i4>
      </vt:variant>
      <vt:variant>
        <vt:lpwstr/>
      </vt:variant>
      <vt:variant>
        <vt:lpwstr>_Toc320108949</vt:lpwstr>
      </vt:variant>
      <vt:variant>
        <vt:i4>1572922</vt:i4>
      </vt:variant>
      <vt:variant>
        <vt:i4>14</vt:i4>
      </vt:variant>
      <vt:variant>
        <vt:i4>0</vt:i4>
      </vt:variant>
      <vt:variant>
        <vt:i4>5</vt:i4>
      </vt:variant>
      <vt:variant>
        <vt:lpwstr/>
      </vt:variant>
      <vt:variant>
        <vt:lpwstr>_Toc320108948</vt:lpwstr>
      </vt:variant>
      <vt:variant>
        <vt:i4>1572922</vt:i4>
      </vt:variant>
      <vt:variant>
        <vt:i4>8</vt:i4>
      </vt:variant>
      <vt:variant>
        <vt:i4>0</vt:i4>
      </vt:variant>
      <vt:variant>
        <vt:i4>5</vt:i4>
      </vt:variant>
      <vt:variant>
        <vt:lpwstr/>
      </vt:variant>
      <vt:variant>
        <vt:lpwstr>_Toc320108947</vt:lpwstr>
      </vt:variant>
      <vt:variant>
        <vt:i4>1572922</vt:i4>
      </vt:variant>
      <vt:variant>
        <vt:i4>2</vt:i4>
      </vt:variant>
      <vt:variant>
        <vt:i4>0</vt:i4>
      </vt:variant>
      <vt:variant>
        <vt:i4>5</vt:i4>
      </vt:variant>
      <vt:variant>
        <vt:lpwstr/>
      </vt:variant>
      <vt:variant>
        <vt:lpwstr>_Toc320108946</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 on performance standard for VTS radar services</dc:title>
  <dc:creator>J C Pedersen</dc:creator>
  <cp:lastModifiedBy>Hogendoorn, Rene</cp:lastModifiedBy>
  <cp:revision>2</cp:revision>
  <cp:lastPrinted>2013-02-14T16:22:00Z</cp:lastPrinted>
  <dcterms:created xsi:type="dcterms:W3CDTF">2013-02-15T13:00:00Z</dcterms:created>
  <dcterms:modified xsi:type="dcterms:W3CDTF">2013-02-15T13:00:00Z</dcterms:modified>
</cp:coreProperties>
</file>